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6106B" w14:textId="77777777" w:rsidR="001149FA" w:rsidRPr="001149FA" w:rsidRDefault="001149FA" w:rsidP="001149FA">
      <w:pPr>
        <w:pStyle w:val="1"/>
      </w:pPr>
      <w:bookmarkStart w:id="0" w:name="_Toc445279666"/>
      <w:r w:rsidRPr="001149FA">
        <w:t>Реестр изменений</w:t>
      </w:r>
      <w:bookmarkEnd w:id="0"/>
      <w:r w:rsidRPr="001149FA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4"/>
        <w:gridCol w:w="1988"/>
        <w:gridCol w:w="992"/>
        <w:gridCol w:w="1276"/>
        <w:gridCol w:w="1701"/>
        <w:gridCol w:w="2551"/>
      </w:tblGrid>
      <w:tr w:rsidR="001149FA" w:rsidRPr="001149FA" w14:paraId="3DB03B91" w14:textId="77777777" w:rsidTr="00DC1099">
        <w:tc>
          <w:tcPr>
            <w:tcW w:w="534" w:type="dxa"/>
            <w:shd w:val="clear" w:color="auto" w:fill="F2F2F2"/>
          </w:tcPr>
          <w:p w14:paraId="6D30D8B2" w14:textId="77777777" w:rsidR="001149FA" w:rsidRPr="001149FA" w:rsidRDefault="001149FA" w:rsidP="001149FA">
            <w:pPr>
              <w:pStyle w:val="a3"/>
            </w:pPr>
            <w:r w:rsidRPr="001149FA">
              <w:t>№ п.п</w:t>
            </w:r>
          </w:p>
        </w:tc>
        <w:tc>
          <w:tcPr>
            <w:tcW w:w="1414" w:type="dxa"/>
            <w:shd w:val="clear" w:color="auto" w:fill="F2F2F2"/>
          </w:tcPr>
          <w:p w14:paraId="05F62060" w14:textId="77777777" w:rsidR="001149FA" w:rsidRPr="001149FA" w:rsidRDefault="001149FA" w:rsidP="001149FA">
            <w:pPr>
              <w:pStyle w:val="a3"/>
            </w:pPr>
            <w:r w:rsidRPr="001149FA">
              <w:t>Версия документа</w:t>
            </w:r>
          </w:p>
        </w:tc>
        <w:tc>
          <w:tcPr>
            <w:tcW w:w="1988" w:type="dxa"/>
            <w:shd w:val="clear" w:color="auto" w:fill="F2F2F2"/>
          </w:tcPr>
          <w:p w14:paraId="4E44B227" w14:textId="77777777" w:rsidR="001149FA" w:rsidRPr="001149FA" w:rsidRDefault="001149FA" w:rsidP="001149FA">
            <w:pPr>
              <w:pStyle w:val="a3"/>
            </w:pPr>
            <w:r w:rsidRPr="001149FA">
              <w:t>Описание изменений</w:t>
            </w:r>
          </w:p>
        </w:tc>
        <w:tc>
          <w:tcPr>
            <w:tcW w:w="992" w:type="dxa"/>
            <w:shd w:val="clear" w:color="auto" w:fill="F2F2F2"/>
          </w:tcPr>
          <w:p w14:paraId="3C73739C" w14:textId="77777777" w:rsidR="001149FA" w:rsidRPr="001149FA" w:rsidRDefault="001149FA" w:rsidP="001149FA">
            <w:pPr>
              <w:pStyle w:val="a3"/>
            </w:pPr>
            <w:r w:rsidRPr="001149FA">
              <w:t>Тип сообщения</w:t>
            </w:r>
          </w:p>
        </w:tc>
        <w:tc>
          <w:tcPr>
            <w:tcW w:w="1276" w:type="dxa"/>
            <w:shd w:val="clear" w:color="auto" w:fill="F2F2F2"/>
          </w:tcPr>
          <w:p w14:paraId="342701A9" w14:textId="77777777" w:rsidR="001149FA" w:rsidRPr="001149FA" w:rsidRDefault="001149FA" w:rsidP="001149FA">
            <w:pPr>
              <w:pStyle w:val="a3"/>
            </w:pPr>
            <w:r w:rsidRPr="001149FA">
              <w:t>Блок/поле в сообщении</w:t>
            </w:r>
          </w:p>
        </w:tc>
        <w:tc>
          <w:tcPr>
            <w:tcW w:w="1701" w:type="dxa"/>
            <w:shd w:val="clear" w:color="auto" w:fill="F2F2F2"/>
          </w:tcPr>
          <w:p w14:paraId="57779000" w14:textId="77777777" w:rsidR="001149FA" w:rsidRPr="001149FA" w:rsidRDefault="001149FA" w:rsidP="001149FA">
            <w:pPr>
              <w:pStyle w:val="a3"/>
            </w:pPr>
            <w:r w:rsidRPr="001149FA">
              <w:t>Новое значение</w:t>
            </w:r>
          </w:p>
        </w:tc>
        <w:tc>
          <w:tcPr>
            <w:tcW w:w="2551" w:type="dxa"/>
            <w:shd w:val="clear" w:color="auto" w:fill="F2F2F2"/>
          </w:tcPr>
          <w:p w14:paraId="20DC4783" w14:textId="77777777" w:rsidR="001149FA" w:rsidRPr="001149FA" w:rsidRDefault="001149FA" w:rsidP="001149FA">
            <w:pPr>
              <w:pStyle w:val="a3"/>
            </w:pPr>
            <w:r w:rsidRPr="001149FA">
              <w:t>Старое значение</w:t>
            </w:r>
          </w:p>
        </w:tc>
      </w:tr>
      <w:tr w:rsidR="001149FA" w:rsidRPr="001149FA" w14:paraId="653A20CF" w14:textId="77777777" w:rsidTr="00DC1099">
        <w:tc>
          <w:tcPr>
            <w:tcW w:w="534" w:type="dxa"/>
            <w:shd w:val="clear" w:color="auto" w:fill="auto"/>
          </w:tcPr>
          <w:p w14:paraId="2CE9EE63" w14:textId="77777777" w:rsidR="001149FA" w:rsidRPr="001149FA" w:rsidRDefault="001149FA" w:rsidP="001149FA">
            <w:pPr>
              <w:pStyle w:val="a7"/>
            </w:pPr>
            <w:r w:rsidRPr="001149FA">
              <w:t>1</w:t>
            </w:r>
          </w:p>
        </w:tc>
        <w:tc>
          <w:tcPr>
            <w:tcW w:w="1414" w:type="dxa"/>
            <w:shd w:val="clear" w:color="auto" w:fill="auto"/>
          </w:tcPr>
          <w:p w14:paraId="256B1519" w14:textId="15D1FA52" w:rsidR="001149FA" w:rsidRPr="001149FA" w:rsidRDefault="00DC1099" w:rsidP="001149FA">
            <w:pPr>
              <w:pStyle w:val="a7"/>
            </w:pPr>
            <w:ins w:id="1" w:author="Draft 3" w:date="2016-04-07T10:10:00Z">
              <w:r>
                <w:rPr>
                  <w:lang w:val="en-US"/>
                </w:rPr>
                <w:t>Draft 3</w:t>
              </w:r>
            </w:ins>
          </w:p>
        </w:tc>
        <w:tc>
          <w:tcPr>
            <w:tcW w:w="1988" w:type="dxa"/>
            <w:shd w:val="clear" w:color="auto" w:fill="auto"/>
          </w:tcPr>
          <w:p w14:paraId="18151E5A" w14:textId="5C3DE6C2" w:rsidR="001149FA" w:rsidRPr="00DC1099" w:rsidRDefault="00DC1099" w:rsidP="001149FA">
            <w:pPr>
              <w:pStyle w:val="a7"/>
            </w:pPr>
            <w:ins w:id="2" w:author="Draft 3" w:date="2016-04-07T10:10:00Z">
              <w:r>
                <w:t>Добавлен блок с реквизитами документа об оплате новых ЦБ в сообщение МТ565</w:t>
              </w:r>
            </w:ins>
          </w:p>
        </w:tc>
        <w:tc>
          <w:tcPr>
            <w:tcW w:w="992" w:type="dxa"/>
            <w:shd w:val="clear" w:color="auto" w:fill="auto"/>
          </w:tcPr>
          <w:p w14:paraId="7D3A13FF" w14:textId="5A2D0A0A" w:rsidR="001149FA" w:rsidRPr="001149FA" w:rsidRDefault="00DC1099" w:rsidP="001149FA">
            <w:pPr>
              <w:pStyle w:val="a7"/>
            </w:pPr>
            <w:ins w:id="3" w:author="Draft 3" w:date="2016-04-07T10:11:00Z">
              <w:r>
                <w:t>МТ565</w:t>
              </w:r>
            </w:ins>
          </w:p>
        </w:tc>
        <w:tc>
          <w:tcPr>
            <w:tcW w:w="1276" w:type="dxa"/>
            <w:shd w:val="clear" w:color="auto" w:fill="auto"/>
          </w:tcPr>
          <w:p w14:paraId="381E0B68" w14:textId="607E8490" w:rsidR="001149FA" w:rsidRPr="001149FA" w:rsidRDefault="00DC1099" w:rsidP="001149FA">
            <w:pPr>
              <w:pStyle w:val="a7"/>
            </w:pPr>
            <w:ins w:id="4" w:author="Draft 3" w:date="2016-04-07T10:11:00Z">
              <w:r>
                <w:rPr>
                  <w:lang w:val="en-US"/>
                </w:rPr>
                <w:t>ADDINFO</w:t>
              </w:r>
            </w:ins>
          </w:p>
        </w:tc>
        <w:tc>
          <w:tcPr>
            <w:tcW w:w="1701" w:type="dxa"/>
            <w:shd w:val="clear" w:color="auto" w:fill="auto"/>
          </w:tcPr>
          <w:p w14:paraId="573C1A0D" w14:textId="77777777" w:rsidR="00DC1099" w:rsidRDefault="00DC1099" w:rsidP="001149FA">
            <w:pPr>
              <w:pStyle w:val="a7"/>
              <w:rPr>
                <w:ins w:id="5" w:author="Draft 3" w:date="2016-04-07T10:11:00Z"/>
                <w:lang w:val="en-US"/>
              </w:rPr>
            </w:pPr>
            <w:ins w:id="6" w:author="Draft 3" w:date="2016-04-07T10:11:00Z">
              <w:r w:rsidRPr="00DC1099">
                <w:rPr>
                  <w:lang w:val="en-US"/>
                </w:rPr>
                <w:t>:70</w:t>
              </w:r>
              <w:r>
                <w:rPr>
                  <w:lang w:val="en-US"/>
                </w:rPr>
                <w:t>E</w:t>
              </w:r>
              <w:r w:rsidRPr="00DC1099">
                <w:rPr>
                  <w:lang w:val="en-US"/>
                </w:rPr>
                <w:t>::</w:t>
              </w:r>
              <w:r w:rsidRPr="00853844">
                <w:rPr>
                  <w:lang w:val="en-US"/>
                </w:rPr>
                <w:t>ADTX</w:t>
              </w:r>
              <w:r w:rsidRPr="00DC1099">
                <w:rPr>
                  <w:lang w:val="en-US"/>
                </w:rPr>
                <w:t>//</w:t>
              </w:r>
              <w:r w:rsidRPr="00853844">
                <w:rPr>
                  <w:lang w:val="en-US"/>
                </w:rPr>
                <w:t>PDOC</w:t>
              </w:r>
            </w:ins>
          </w:p>
          <w:p w14:paraId="561A2C1E" w14:textId="77777777" w:rsidR="00B15B1B" w:rsidRDefault="00B15B1B" w:rsidP="001149FA">
            <w:pPr>
              <w:pStyle w:val="a7"/>
              <w:rPr>
                <w:ins w:id="7" w:author="Draft 3" w:date="2016-04-07T10:12:00Z"/>
                <w:lang w:val="en-US"/>
              </w:rPr>
            </w:pPr>
            <w:ins w:id="8" w:author="Draft 3" w:date="2016-04-07T10:12:00Z">
              <w:r w:rsidRPr="00233784">
                <w:rPr>
                  <w:lang w:val="en-US"/>
                </w:rPr>
                <w:t>:</w:t>
              </w:r>
              <w:r w:rsidRPr="00202B97">
                <w:rPr>
                  <w:lang w:val="en-US"/>
                </w:rPr>
                <w:t>70</w:t>
              </w:r>
              <w:r>
                <w:rPr>
                  <w:lang w:val="en-US"/>
                </w:rPr>
                <w:t>E</w:t>
              </w:r>
              <w:r w:rsidRPr="00202B97">
                <w:rPr>
                  <w:lang w:val="en-US"/>
                </w:rPr>
                <w:t>::</w:t>
              </w:r>
              <w:r w:rsidRPr="0071176E">
                <w:rPr>
                  <w:lang w:val="en-US"/>
                </w:rPr>
                <w:t>ADTX</w:t>
              </w:r>
              <w:r w:rsidRPr="00202B97">
                <w:rPr>
                  <w:lang w:val="en-US"/>
                </w:rPr>
                <w:t>//</w:t>
              </w:r>
              <w:r w:rsidRPr="00A27386">
                <w:rPr>
                  <w:lang w:val="en-US"/>
                </w:rPr>
                <w:t>ACCW</w:t>
              </w:r>
            </w:ins>
          </w:p>
          <w:p w14:paraId="73A872AA" w14:textId="47FE40C2" w:rsidR="001149FA" w:rsidRPr="001149FA" w:rsidRDefault="00B15B1B" w:rsidP="001149FA">
            <w:pPr>
              <w:pStyle w:val="a7"/>
            </w:pPr>
            <w:ins w:id="9" w:author="Draft 3" w:date="2016-04-07T10:12:00Z">
              <w:r w:rsidRPr="00DF09A8">
                <w:rPr>
                  <w:lang w:val="en-US"/>
                </w:rPr>
                <w:t>:70E::ADTX//BENM</w:t>
              </w:r>
            </w:ins>
          </w:p>
        </w:tc>
        <w:tc>
          <w:tcPr>
            <w:tcW w:w="2551" w:type="dxa"/>
            <w:shd w:val="clear" w:color="auto" w:fill="auto"/>
          </w:tcPr>
          <w:p w14:paraId="2043D474" w14:textId="01D353D9" w:rsidR="001149FA" w:rsidRPr="001149FA" w:rsidRDefault="001149FA" w:rsidP="001149FA">
            <w:pPr>
              <w:pStyle w:val="a7"/>
            </w:pPr>
          </w:p>
        </w:tc>
      </w:tr>
      <w:tr w:rsidR="001149FA" w:rsidRPr="001149FA" w14:paraId="31BA8DD5" w14:textId="77777777" w:rsidTr="00DC1099">
        <w:tc>
          <w:tcPr>
            <w:tcW w:w="534" w:type="dxa"/>
            <w:shd w:val="clear" w:color="auto" w:fill="auto"/>
          </w:tcPr>
          <w:p w14:paraId="020987A9" w14:textId="77777777" w:rsidR="001149FA" w:rsidRPr="001149FA" w:rsidRDefault="001149FA" w:rsidP="001149FA">
            <w:pPr>
              <w:pStyle w:val="a7"/>
              <w:rPr>
                <w:lang w:val="en-US"/>
              </w:rPr>
            </w:pPr>
            <w:r w:rsidRPr="001149FA">
              <w:rPr>
                <w:lang w:val="en-US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14:paraId="42A6056F" w14:textId="0337E3CE" w:rsidR="001149FA" w:rsidRPr="001149FA" w:rsidRDefault="0027462D" w:rsidP="001149FA">
            <w:pPr>
              <w:pStyle w:val="a7"/>
            </w:pPr>
            <w:ins w:id="10" w:author="Draft 3" w:date="2016-04-12T15:14:00Z">
              <w:r>
                <w:rPr>
                  <w:lang w:val="en-US"/>
                </w:rPr>
                <w:t>Draft 3</w:t>
              </w:r>
            </w:ins>
          </w:p>
        </w:tc>
        <w:tc>
          <w:tcPr>
            <w:tcW w:w="1988" w:type="dxa"/>
            <w:shd w:val="clear" w:color="auto" w:fill="auto"/>
          </w:tcPr>
          <w:p w14:paraId="762B3F27" w14:textId="5AFDB6A2" w:rsidR="001149FA" w:rsidRPr="0027462D" w:rsidRDefault="0027462D" w:rsidP="001149FA">
            <w:pPr>
              <w:pStyle w:val="a7"/>
            </w:pPr>
            <w:ins w:id="11" w:author="Draft 3" w:date="2016-04-12T15:11:00Z">
              <w:r>
                <w:t xml:space="preserve">В сообщении МТ564 изменена константа в случае если новая ЦБ не </w:t>
              </w:r>
            </w:ins>
            <w:ins w:id="12" w:author="Draft 3" w:date="2016-04-12T15:12:00Z">
              <w:r>
                <w:t>известна</w:t>
              </w:r>
            </w:ins>
            <w:ins w:id="13" w:author="Draft 3" w:date="2016-04-12T15:11:00Z">
              <w:r>
                <w:t xml:space="preserve"> </w:t>
              </w:r>
            </w:ins>
            <w:ins w:id="14" w:author="Draft 3" w:date="2016-04-12T15:12:00Z">
              <w:r>
                <w:t xml:space="preserve">с </w:t>
              </w:r>
              <w:r w:rsidRPr="0027462D">
                <w:t>“</w:t>
              </w:r>
              <w:r>
                <w:rPr>
                  <w:lang w:val="en-US"/>
                </w:rPr>
                <w:t>NEW</w:t>
              </w:r>
              <w:r w:rsidRPr="0027462D">
                <w:t xml:space="preserve"> </w:t>
              </w:r>
              <w:r>
                <w:rPr>
                  <w:lang w:val="en-US"/>
                </w:rPr>
                <w:t>SECURITY</w:t>
              </w:r>
              <w:r w:rsidRPr="0027462D">
                <w:t xml:space="preserve">” </w:t>
              </w:r>
              <w:r>
                <w:t>на «</w:t>
              </w:r>
              <w:r>
                <w:rPr>
                  <w:rFonts w:ascii="Arial" w:hAnsi="Arial"/>
                  <w:sz w:val="18"/>
                  <w:szCs w:val="18"/>
                </w:rPr>
                <w:t>UKWN</w:t>
              </w:r>
              <w:r>
                <w:t>»</w:t>
              </w:r>
            </w:ins>
          </w:p>
        </w:tc>
        <w:tc>
          <w:tcPr>
            <w:tcW w:w="992" w:type="dxa"/>
            <w:shd w:val="clear" w:color="auto" w:fill="auto"/>
          </w:tcPr>
          <w:p w14:paraId="7422A51D" w14:textId="39A893A8" w:rsidR="001149FA" w:rsidRPr="001149FA" w:rsidRDefault="0027462D" w:rsidP="001149FA">
            <w:pPr>
              <w:pStyle w:val="a7"/>
            </w:pPr>
            <w:ins w:id="15" w:author="Draft 3" w:date="2016-04-12T15:12:00Z">
              <w:r>
                <w:t>МТ56</w:t>
              </w:r>
            </w:ins>
            <w:ins w:id="16" w:author="Draft 3" w:date="2016-04-12T15:13:00Z">
              <w:r>
                <w:rPr>
                  <w:lang w:val="en-US"/>
                </w:rPr>
                <w:t>4</w:t>
              </w:r>
            </w:ins>
          </w:p>
        </w:tc>
        <w:tc>
          <w:tcPr>
            <w:tcW w:w="1276" w:type="dxa"/>
            <w:shd w:val="clear" w:color="auto" w:fill="auto"/>
          </w:tcPr>
          <w:p w14:paraId="702543BE" w14:textId="4FF16F9E" w:rsidR="001149FA" w:rsidRPr="0027462D" w:rsidRDefault="0027462D" w:rsidP="001149FA">
            <w:pPr>
              <w:pStyle w:val="a7"/>
              <w:rPr>
                <w:lang w:val="en-US"/>
              </w:rPr>
            </w:pPr>
            <w:ins w:id="17" w:author="Draft 3" w:date="2016-04-12T15:12:00Z">
              <w:r>
                <w:rPr>
                  <w:lang w:val="en-US"/>
                </w:rPr>
                <w:t>SECMOVE</w:t>
              </w:r>
            </w:ins>
          </w:p>
        </w:tc>
        <w:tc>
          <w:tcPr>
            <w:tcW w:w="1701" w:type="dxa"/>
            <w:shd w:val="clear" w:color="auto" w:fill="auto"/>
          </w:tcPr>
          <w:p w14:paraId="60A4B3C0" w14:textId="0D0CA714" w:rsidR="001149FA" w:rsidRPr="001149FA" w:rsidRDefault="0027462D" w:rsidP="001149FA">
            <w:pPr>
              <w:pStyle w:val="a7"/>
            </w:pPr>
            <w:ins w:id="18" w:author="Draft 3" w:date="2016-04-12T15:13:00Z">
              <w:r w:rsidRPr="004F548D">
                <w:t>:35B:</w:t>
              </w:r>
              <w:r w:rsidRPr="0027462D">
                <w:rPr>
                  <w:lang w:val="en-US"/>
                </w:rPr>
                <w:t>UKWN</w:t>
              </w:r>
            </w:ins>
          </w:p>
        </w:tc>
        <w:tc>
          <w:tcPr>
            <w:tcW w:w="2551" w:type="dxa"/>
            <w:shd w:val="clear" w:color="auto" w:fill="auto"/>
          </w:tcPr>
          <w:p w14:paraId="2990C3F6" w14:textId="668C35E8" w:rsidR="001149FA" w:rsidRPr="001149FA" w:rsidRDefault="0027462D" w:rsidP="001149FA">
            <w:pPr>
              <w:pStyle w:val="a7"/>
            </w:pPr>
            <w:ins w:id="19" w:author="Draft 3" w:date="2016-04-12T15:13:00Z">
              <w:r w:rsidRPr="004F548D">
                <w:t>:35B:</w:t>
              </w:r>
              <w:r>
                <w:rPr>
                  <w:lang w:val="en-US"/>
                </w:rPr>
                <w:t>NEW SECURITY</w:t>
              </w:r>
            </w:ins>
          </w:p>
        </w:tc>
      </w:tr>
      <w:tr w:rsidR="00D1472D" w:rsidRPr="001149FA" w14:paraId="7FB0AAF3" w14:textId="77777777" w:rsidTr="00DC1099">
        <w:tc>
          <w:tcPr>
            <w:tcW w:w="534" w:type="dxa"/>
            <w:shd w:val="clear" w:color="auto" w:fill="auto"/>
          </w:tcPr>
          <w:p w14:paraId="5CDFF992" w14:textId="77777777" w:rsidR="00D1472D" w:rsidRPr="001149FA" w:rsidRDefault="00D1472D" w:rsidP="001149FA">
            <w:pPr>
              <w:pStyle w:val="a7"/>
              <w:rPr>
                <w:lang w:val="en-US"/>
              </w:rPr>
            </w:pPr>
            <w:r w:rsidRPr="001149FA">
              <w:rPr>
                <w:lang w:val="en-US"/>
              </w:rPr>
              <w:t>3</w:t>
            </w:r>
          </w:p>
        </w:tc>
        <w:tc>
          <w:tcPr>
            <w:tcW w:w="1414" w:type="dxa"/>
            <w:shd w:val="clear" w:color="auto" w:fill="auto"/>
          </w:tcPr>
          <w:p w14:paraId="17764409" w14:textId="69364A4C" w:rsidR="00D1472D" w:rsidRPr="00D1472D" w:rsidRDefault="00D1472D" w:rsidP="000A5DA4">
            <w:pPr>
              <w:pStyle w:val="a7"/>
              <w:ind w:left="0"/>
            </w:pPr>
            <w:ins w:id="20" w:author="Draft 4" w:date="2016-06-22T19:17:00Z">
              <w:r>
                <w:rPr>
                  <w:lang w:val="en-US"/>
                </w:rPr>
                <w:t xml:space="preserve">Draft </w:t>
              </w:r>
              <w:r>
                <w:t>4</w:t>
              </w:r>
            </w:ins>
          </w:p>
        </w:tc>
        <w:tc>
          <w:tcPr>
            <w:tcW w:w="1988" w:type="dxa"/>
            <w:shd w:val="clear" w:color="auto" w:fill="auto"/>
          </w:tcPr>
          <w:p w14:paraId="2F1CD99F" w14:textId="0C2E2E69" w:rsidR="00D1472D" w:rsidRPr="00D744F0" w:rsidRDefault="00D1472D" w:rsidP="00D744F0">
            <w:pPr>
              <w:pStyle w:val="a7"/>
            </w:pPr>
            <w:ins w:id="21" w:author="Draft 4" w:date="2016-06-22T19:17:00Z">
              <w:r w:rsidRPr="0083580E">
                <w:t>Добавлен признак окончания транслитерируемого текста.</w:t>
              </w:r>
            </w:ins>
          </w:p>
        </w:tc>
        <w:tc>
          <w:tcPr>
            <w:tcW w:w="992" w:type="dxa"/>
            <w:shd w:val="clear" w:color="auto" w:fill="auto"/>
          </w:tcPr>
          <w:p w14:paraId="00D58620" w14:textId="4CC20FD3" w:rsidR="00D1472D" w:rsidRPr="001149FA" w:rsidRDefault="00D1472D" w:rsidP="001149FA">
            <w:pPr>
              <w:pStyle w:val="a7"/>
            </w:pPr>
            <w:ins w:id="22" w:author="Draft 4" w:date="2016-06-22T19:17:00Z">
              <w:r w:rsidRPr="0083580E">
                <w:t>Все сообщения, где встречается текст, требующий транслитерации</w:t>
              </w:r>
              <w:r>
                <w:t>.</w:t>
              </w:r>
            </w:ins>
          </w:p>
        </w:tc>
        <w:tc>
          <w:tcPr>
            <w:tcW w:w="1276" w:type="dxa"/>
            <w:shd w:val="clear" w:color="auto" w:fill="auto"/>
          </w:tcPr>
          <w:p w14:paraId="1A87398B" w14:textId="2B909980" w:rsidR="00D1472D" w:rsidRPr="00D744F0" w:rsidRDefault="00D1472D" w:rsidP="001149FA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14:paraId="50B73AA6" w14:textId="0F96E9B6" w:rsidR="00D1472D" w:rsidRPr="00D744F0" w:rsidRDefault="00D1472D" w:rsidP="001149FA">
            <w:pPr>
              <w:pStyle w:val="a7"/>
            </w:pPr>
          </w:p>
        </w:tc>
        <w:tc>
          <w:tcPr>
            <w:tcW w:w="2551" w:type="dxa"/>
            <w:shd w:val="clear" w:color="auto" w:fill="auto"/>
          </w:tcPr>
          <w:p w14:paraId="2051DDA4" w14:textId="77777777" w:rsidR="00D1472D" w:rsidRPr="00D744F0" w:rsidRDefault="00D1472D" w:rsidP="001149FA">
            <w:pPr>
              <w:pStyle w:val="a7"/>
            </w:pPr>
          </w:p>
        </w:tc>
      </w:tr>
      <w:tr w:rsidR="00D1472D" w:rsidRPr="001149FA" w14:paraId="6EAA42E6" w14:textId="77777777" w:rsidTr="00DC1099">
        <w:trPr>
          <w:ins w:id="23" w:author="Draft 3" w:date="2016-06-14T18:57:00Z"/>
        </w:trPr>
        <w:tc>
          <w:tcPr>
            <w:tcW w:w="534" w:type="dxa"/>
            <w:shd w:val="clear" w:color="auto" w:fill="auto"/>
          </w:tcPr>
          <w:p w14:paraId="3E8F7979" w14:textId="641B4E09" w:rsidR="00D1472D" w:rsidRPr="002D4C84" w:rsidRDefault="00D1472D" w:rsidP="001149FA">
            <w:pPr>
              <w:pStyle w:val="a7"/>
              <w:rPr>
                <w:ins w:id="24" w:author="Draft 3" w:date="2016-06-14T18:57:00Z"/>
              </w:rPr>
            </w:pPr>
          </w:p>
        </w:tc>
        <w:tc>
          <w:tcPr>
            <w:tcW w:w="1414" w:type="dxa"/>
            <w:shd w:val="clear" w:color="auto" w:fill="auto"/>
          </w:tcPr>
          <w:p w14:paraId="2133EC4D" w14:textId="66A5BB5C" w:rsidR="00D1472D" w:rsidRPr="00D1472D" w:rsidRDefault="00D1472D" w:rsidP="000A5DA4">
            <w:pPr>
              <w:pStyle w:val="a7"/>
              <w:ind w:left="0"/>
              <w:rPr>
                <w:ins w:id="25" w:author="Draft 3" w:date="2016-06-14T18:57:00Z"/>
              </w:rPr>
            </w:pPr>
            <w:ins w:id="26" w:author="Draft 4" w:date="2016-06-22T19:17:00Z">
              <w:r>
                <w:rPr>
                  <w:lang w:val="en-US"/>
                </w:rPr>
                <w:t xml:space="preserve">Draft </w:t>
              </w:r>
            </w:ins>
            <w:ins w:id="27" w:author="Draft 4" w:date="2016-06-22T19:18:00Z">
              <w:r>
                <w:t>4</w:t>
              </w:r>
            </w:ins>
          </w:p>
        </w:tc>
        <w:tc>
          <w:tcPr>
            <w:tcW w:w="1988" w:type="dxa"/>
            <w:shd w:val="clear" w:color="auto" w:fill="auto"/>
          </w:tcPr>
          <w:p w14:paraId="5FFD1B8A" w14:textId="76ABBFC0" w:rsidR="00D1472D" w:rsidRPr="0083580E" w:rsidRDefault="00D1472D" w:rsidP="00D744F0">
            <w:pPr>
              <w:pStyle w:val="a7"/>
              <w:rPr>
                <w:ins w:id="28" w:author="Draft 3" w:date="2016-06-14T18:57:00Z"/>
              </w:rPr>
            </w:pPr>
            <w:ins w:id="29" w:author="Draft 4" w:date="2016-06-22T19:17:00Z">
              <w:r>
                <w:t>Добавлено кодовое слово</w:t>
              </w:r>
              <w:r w:rsidRPr="0083580E">
                <w:t xml:space="preserve"> </w:t>
              </w:r>
              <w:r>
                <w:rPr>
                  <w:lang w:val="en-US"/>
                </w:rPr>
                <w:t>RBIC</w:t>
              </w:r>
              <w:r>
                <w:t xml:space="preserve">, указывающее на </w:t>
              </w:r>
              <w:r>
                <w:rPr>
                  <w:lang w:val="en-US"/>
                </w:rPr>
                <w:t>BIC</w:t>
              </w:r>
              <w:r w:rsidRPr="0083580E">
                <w:t xml:space="preserve"> </w:t>
              </w:r>
              <w:r>
                <w:t>в реквизитах финансовой организации для возврата денежных средств</w:t>
              </w:r>
            </w:ins>
          </w:p>
        </w:tc>
        <w:tc>
          <w:tcPr>
            <w:tcW w:w="992" w:type="dxa"/>
            <w:shd w:val="clear" w:color="auto" w:fill="auto"/>
          </w:tcPr>
          <w:p w14:paraId="0C16679C" w14:textId="35E83312" w:rsidR="00D1472D" w:rsidRPr="0083580E" w:rsidRDefault="00D1472D" w:rsidP="001149FA">
            <w:pPr>
              <w:pStyle w:val="a7"/>
              <w:rPr>
                <w:ins w:id="30" w:author="Draft 3" w:date="2016-06-14T18:57:00Z"/>
              </w:rPr>
            </w:pPr>
            <w:ins w:id="31" w:author="Draft 4" w:date="2016-06-22T19:17:00Z">
              <w:r>
                <w:t>МТ565</w:t>
              </w:r>
            </w:ins>
          </w:p>
        </w:tc>
        <w:tc>
          <w:tcPr>
            <w:tcW w:w="1276" w:type="dxa"/>
            <w:shd w:val="clear" w:color="auto" w:fill="auto"/>
          </w:tcPr>
          <w:p w14:paraId="5291836B" w14:textId="27FBF8DB" w:rsidR="00D1472D" w:rsidRPr="00D744F0" w:rsidRDefault="00D1472D" w:rsidP="001149FA">
            <w:pPr>
              <w:pStyle w:val="a7"/>
              <w:rPr>
                <w:ins w:id="32" w:author="Draft 3" w:date="2016-06-14T18:57:00Z"/>
              </w:rPr>
            </w:pPr>
            <w:ins w:id="33" w:author="Draft 4" w:date="2016-06-22T19:17:00Z">
              <w:r>
                <w:rPr>
                  <w:lang w:val="en-US"/>
                </w:rPr>
                <w:t>ADDINFO</w:t>
              </w:r>
            </w:ins>
          </w:p>
        </w:tc>
        <w:tc>
          <w:tcPr>
            <w:tcW w:w="1701" w:type="dxa"/>
            <w:shd w:val="clear" w:color="auto" w:fill="auto"/>
          </w:tcPr>
          <w:p w14:paraId="0886AFB2" w14:textId="77777777" w:rsidR="00D1472D" w:rsidRPr="002D4C84" w:rsidRDefault="00D1472D" w:rsidP="005F64DD">
            <w:pPr>
              <w:pStyle w:val="a7"/>
              <w:rPr>
                <w:ins w:id="34" w:author="Draft 4" w:date="2016-06-22T19:17:00Z"/>
                <w:lang w:val="en-US"/>
              </w:rPr>
            </w:pPr>
            <w:ins w:id="35" w:author="Draft 4" w:date="2016-06-22T19:17:00Z">
              <w:r w:rsidRPr="002D4C84">
                <w:rPr>
                  <w:lang w:val="en-US"/>
                </w:rPr>
                <w:t>:70E::ADTX//ACCW/RBIC/044583777/NAME/’PAO BTV BANK'/TOWN/'MOSKVA'/ACCT/30</w:t>
              </w:r>
            </w:ins>
          </w:p>
          <w:p w14:paraId="336B7F1B" w14:textId="320EF3BE" w:rsidR="00D1472D" w:rsidRPr="00D744F0" w:rsidRDefault="00D1472D" w:rsidP="0083580E">
            <w:pPr>
              <w:pStyle w:val="a7"/>
              <w:rPr>
                <w:ins w:id="36" w:author="Draft 3" w:date="2016-06-14T18:57:00Z"/>
              </w:rPr>
            </w:pPr>
            <w:ins w:id="37" w:author="Draft 4" w:date="2016-06-22T19:17:00Z">
              <w:r w:rsidRPr="0083580E">
                <w:t>101810900000000777</w:t>
              </w:r>
            </w:ins>
          </w:p>
        </w:tc>
        <w:tc>
          <w:tcPr>
            <w:tcW w:w="2551" w:type="dxa"/>
            <w:shd w:val="clear" w:color="auto" w:fill="auto"/>
          </w:tcPr>
          <w:p w14:paraId="2F7A9CEE" w14:textId="77777777" w:rsidR="00D1472D" w:rsidRPr="0083580E" w:rsidRDefault="00D1472D" w:rsidP="005F64DD">
            <w:pPr>
              <w:pStyle w:val="a7"/>
              <w:rPr>
                <w:ins w:id="38" w:author="Draft 4" w:date="2016-06-22T19:17:00Z"/>
                <w:lang w:val="en-US"/>
              </w:rPr>
            </w:pPr>
            <w:ins w:id="39" w:author="Draft 4" w:date="2016-06-22T19:17:00Z">
              <w:r w:rsidRPr="0083580E">
                <w:rPr>
                  <w:lang w:val="en-US"/>
                </w:rPr>
                <w:t>:70E::ADTX//ACCW/044583777/NAME/’PAO BTV BANK'/TOWN/'MOSKVA'/ACCT/30</w:t>
              </w:r>
            </w:ins>
          </w:p>
          <w:p w14:paraId="3DF8037A" w14:textId="18BB4A3A" w:rsidR="00D1472D" w:rsidRPr="00D744F0" w:rsidRDefault="00D1472D" w:rsidP="0083580E">
            <w:pPr>
              <w:pStyle w:val="a7"/>
              <w:rPr>
                <w:ins w:id="40" w:author="Draft 3" w:date="2016-06-14T18:57:00Z"/>
              </w:rPr>
            </w:pPr>
            <w:ins w:id="41" w:author="Draft 4" w:date="2016-06-22T19:17:00Z">
              <w:r w:rsidRPr="0083580E">
                <w:t>101810900000000777</w:t>
              </w:r>
            </w:ins>
          </w:p>
        </w:tc>
      </w:tr>
      <w:tr w:rsidR="00D1472D" w:rsidRPr="001149FA" w14:paraId="16137CB2" w14:textId="77777777" w:rsidTr="00DC1099">
        <w:trPr>
          <w:ins w:id="42" w:author="Артемов М.В." w:date="2016-06-16T15:36:00Z"/>
        </w:trPr>
        <w:tc>
          <w:tcPr>
            <w:tcW w:w="534" w:type="dxa"/>
            <w:shd w:val="clear" w:color="auto" w:fill="auto"/>
          </w:tcPr>
          <w:p w14:paraId="5008032F" w14:textId="4E53FFDD" w:rsidR="00D1472D" w:rsidRPr="002D4C84" w:rsidRDefault="00D1472D" w:rsidP="001149FA">
            <w:pPr>
              <w:pStyle w:val="a7"/>
              <w:rPr>
                <w:ins w:id="43" w:author="Артемов М.В." w:date="2016-06-16T15:36:00Z"/>
              </w:rPr>
            </w:pPr>
          </w:p>
        </w:tc>
        <w:tc>
          <w:tcPr>
            <w:tcW w:w="1414" w:type="dxa"/>
            <w:shd w:val="clear" w:color="auto" w:fill="auto"/>
          </w:tcPr>
          <w:p w14:paraId="5E6EF94A" w14:textId="0D5FED5E" w:rsidR="00D1472D" w:rsidRPr="00D1472D" w:rsidRDefault="00D1472D" w:rsidP="000A5DA4">
            <w:pPr>
              <w:pStyle w:val="a7"/>
              <w:ind w:left="0"/>
              <w:rPr>
                <w:ins w:id="44" w:author="Артемов М.В." w:date="2016-06-16T15:36:00Z"/>
              </w:rPr>
            </w:pPr>
            <w:ins w:id="45" w:author="Draft 4" w:date="2016-06-22T19:18:00Z">
              <w:r>
                <w:rPr>
                  <w:lang w:val="en-US"/>
                </w:rPr>
                <w:t xml:space="preserve">Draft </w:t>
              </w:r>
              <w:r>
                <w:t>4</w:t>
              </w:r>
            </w:ins>
          </w:p>
        </w:tc>
        <w:tc>
          <w:tcPr>
            <w:tcW w:w="1988" w:type="dxa"/>
            <w:shd w:val="clear" w:color="auto" w:fill="auto"/>
          </w:tcPr>
          <w:p w14:paraId="625E7634" w14:textId="4FA2CE44" w:rsidR="00D1472D" w:rsidRPr="002D4C84" w:rsidRDefault="00D1472D" w:rsidP="00D744F0">
            <w:pPr>
              <w:pStyle w:val="a7"/>
              <w:rPr>
                <w:ins w:id="46" w:author="Артемов М.В." w:date="2016-06-16T15:36:00Z"/>
              </w:rPr>
            </w:pPr>
            <w:ins w:id="47" w:author="Draft 4" w:date="2016-06-22T19:18:00Z">
              <w:r>
                <w:t>Исправлены ошибки транслитерации</w:t>
              </w:r>
            </w:ins>
          </w:p>
        </w:tc>
        <w:tc>
          <w:tcPr>
            <w:tcW w:w="992" w:type="dxa"/>
            <w:shd w:val="clear" w:color="auto" w:fill="auto"/>
          </w:tcPr>
          <w:p w14:paraId="5CE99F6D" w14:textId="77777777" w:rsidR="00D1472D" w:rsidRDefault="00D1472D" w:rsidP="001149FA">
            <w:pPr>
              <w:pStyle w:val="a7"/>
              <w:rPr>
                <w:ins w:id="48" w:author="Артемов М.В." w:date="2016-06-16T15:36:00Z"/>
              </w:rPr>
            </w:pPr>
          </w:p>
        </w:tc>
        <w:tc>
          <w:tcPr>
            <w:tcW w:w="1276" w:type="dxa"/>
            <w:shd w:val="clear" w:color="auto" w:fill="auto"/>
          </w:tcPr>
          <w:p w14:paraId="09960014" w14:textId="77777777" w:rsidR="00D1472D" w:rsidRDefault="00D1472D" w:rsidP="001149FA">
            <w:pPr>
              <w:pStyle w:val="a7"/>
              <w:rPr>
                <w:ins w:id="49" w:author="Артемов М.В." w:date="2016-06-16T15:36:00Z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5A8DACD2" w14:textId="77777777" w:rsidR="00D1472D" w:rsidRPr="002D4C84" w:rsidRDefault="00D1472D" w:rsidP="0083580E">
            <w:pPr>
              <w:pStyle w:val="a7"/>
              <w:rPr>
                <w:ins w:id="50" w:author="Артемов М.В." w:date="2016-06-16T15:36:00Z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82BDEEA" w14:textId="333D362C" w:rsidR="00D1472D" w:rsidRPr="0083580E" w:rsidRDefault="00D1472D" w:rsidP="0083580E">
            <w:pPr>
              <w:pStyle w:val="a7"/>
              <w:rPr>
                <w:ins w:id="51" w:author="Артемов М.В." w:date="2016-06-16T15:36:00Z"/>
                <w:lang w:val="en-US"/>
              </w:rPr>
            </w:pPr>
          </w:p>
        </w:tc>
      </w:tr>
      <w:tr w:rsidR="0094399A" w:rsidRPr="001149FA" w14:paraId="48E6A332" w14:textId="77777777" w:rsidTr="00DC1099">
        <w:trPr>
          <w:ins w:id="52" w:author="Draft 5" w:date="2016-07-01T12:18:00Z"/>
        </w:trPr>
        <w:tc>
          <w:tcPr>
            <w:tcW w:w="534" w:type="dxa"/>
            <w:shd w:val="clear" w:color="auto" w:fill="auto"/>
          </w:tcPr>
          <w:p w14:paraId="10050A8B" w14:textId="3DDB4425" w:rsidR="0094399A" w:rsidRPr="002D4C84" w:rsidRDefault="0094399A" w:rsidP="001149FA">
            <w:pPr>
              <w:pStyle w:val="a7"/>
              <w:rPr>
                <w:ins w:id="53" w:author="Draft 5" w:date="2016-07-01T12:18:00Z"/>
              </w:rPr>
            </w:pPr>
          </w:p>
        </w:tc>
        <w:tc>
          <w:tcPr>
            <w:tcW w:w="1414" w:type="dxa"/>
            <w:shd w:val="clear" w:color="auto" w:fill="auto"/>
          </w:tcPr>
          <w:p w14:paraId="2C722301" w14:textId="5782A233" w:rsidR="0094399A" w:rsidRPr="0094399A" w:rsidRDefault="0094399A" w:rsidP="000A5DA4">
            <w:pPr>
              <w:pStyle w:val="a7"/>
              <w:ind w:left="0"/>
              <w:rPr>
                <w:ins w:id="54" w:author="Draft 5" w:date="2016-07-01T12:18:00Z"/>
                <w:lang w:val="en-US"/>
              </w:rPr>
            </w:pPr>
            <w:ins w:id="55" w:author="Draft 5" w:date="2016-07-01T12:19:00Z">
              <w:r>
                <w:rPr>
                  <w:lang w:val="en-US"/>
                </w:rPr>
                <w:t>Draft 5</w:t>
              </w:r>
            </w:ins>
            <w:bookmarkStart w:id="56" w:name="_GoBack"/>
            <w:bookmarkEnd w:id="56"/>
          </w:p>
        </w:tc>
        <w:tc>
          <w:tcPr>
            <w:tcW w:w="1988" w:type="dxa"/>
            <w:shd w:val="clear" w:color="auto" w:fill="auto"/>
          </w:tcPr>
          <w:p w14:paraId="31B5B328" w14:textId="32843EF8" w:rsidR="0094399A" w:rsidRDefault="0094399A" w:rsidP="00D744F0">
            <w:pPr>
              <w:pStyle w:val="a7"/>
              <w:rPr>
                <w:ins w:id="57" w:author="Draft 5" w:date="2016-07-01T12:18:00Z"/>
              </w:rPr>
            </w:pPr>
            <w:ins w:id="58" w:author="Draft 5" w:date="2016-07-01T12:18:00Z">
              <w:r>
                <w:rPr>
                  <w:sz w:val="18"/>
                  <w:szCs w:val="18"/>
                </w:rPr>
                <w:t xml:space="preserve">В сообщении </w:t>
              </w:r>
              <w:r>
                <w:rPr>
                  <w:sz w:val="18"/>
                  <w:szCs w:val="18"/>
                </w:rPr>
                <w:t>МТ566</w:t>
              </w:r>
              <w:r w:rsidRPr="000B5376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в поле «</w:t>
              </w:r>
              <w:r w:rsidRPr="000B5376">
                <w:rPr>
                  <w:sz w:val="18"/>
                  <w:szCs w:val="18"/>
                </w:rPr>
                <w:t>Подтвержденный остаток / ConfirmedBalance</w:t>
              </w:r>
              <w:r>
                <w:rPr>
                  <w:sz w:val="18"/>
                  <w:szCs w:val="18"/>
                </w:rPr>
                <w:t>» изменен комментарий к полю на «</w:t>
              </w:r>
              <w:r w:rsidRPr="000B5376">
                <w:rPr>
                  <w:sz w:val="18"/>
                  <w:szCs w:val="18"/>
                </w:rPr>
                <w:t>Количество приобретаемых новых ценных бумаг</w:t>
              </w:r>
              <w:r>
                <w:rPr>
                  <w:sz w:val="18"/>
                  <w:szCs w:val="18"/>
                </w:rPr>
                <w:t>»</w:t>
              </w:r>
            </w:ins>
          </w:p>
        </w:tc>
        <w:tc>
          <w:tcPr>
            <w:tcW w:w="992" w:type="dxa"/>
            <w:shd w:val="clear" w:color="auto" w:fill="auto"/>
          </w:tcPr>
          <w:p w14:paraId="22A6DE8C" w14:textId="16707255" w:rsidR="0094399A" w:rsidRDefault="0094399A" w:rsidP="001149FA">
            <w:pPr>
              <w:pStyle w:val="a7"/>
              <w:rPr>
                <w:ins w:id="59" w:author="Draft 5" w:date="2016-07-01T12:18:00Z"/>
              </w:rPr>
            </w:pPr>
            <w:ins w:id="60" w:author="Draft 5" w:date="2016-07-01T12:18:00Z">
              <w:r>
                <w:t>МТ566</w:t>
              </w:r>
            </w:ins>
          </w:p>
        </w:tc>
        <w:tc>
          <w:tcPr>
            <w:tcW w:w="1276" w:type="dxa"/>
            <w:shd w:val="clear" w:color="auto" w:fill="auto"/>
          </w:tcPr>
          <w:p w14:paraId="76B4729A" w14:textId="0738F567" w:rsidR="0094399A" w:rsidRPr="0094399A" w:rsidRDefault="0094399A" w:rsidP="001149FA">
            <w:pPr>
              <w:pStyle w:val="a7"/>
              <w:rPr>
                <w:ins w:id="61" w:author="Draft 5" w:date="2016-07-01T12:18:00Z"/>
              </w:rPr>
            </w:pPr>
            <w:ins w:id="62" w:author="Draft 5" w:date="2016-07-01T12:18:00Z">
              <w:r w:rsidRPr="009A648D">
                <w:t>USECU</w:t>
              </w:r>
            </w:ins>
          </w:p>
        </w:tc>
        <w:tc>
          <w:tcPr>
            <w:tcW w:w="1701" w:type="dxa"/>
            <w:shd w:val="clear" w:color="auto" w:fill="auto"/>
          </w:tcPr>
          <w:p w14:paraId="039D84AC" w14:textId="495031BC" w:rsidR="0094399A" w:rsidRPr="0094399A" w:rsidRDefault="0094399A" w:rsidP="0083580E">
            <w:pPr>
              <w:pStyle w:val="a7"/>
              <w:rPr>
                <w:ins w:id="63" w:author="Draft 5" w:date="2016-07-01T12:18:00Z"/>
                <w:b/>
              </w:rPr>
            </w:pPr>
            <w:ins w:id="64" w:author="Draft 5" w:date="2016-07-01T12:18:00Z">
              <w:r w:rsidRPr="0094399A">
                <w:rPr>
                  <w:b/>
                </w:rPr>
                <w:t>:93B::CONB//UNIT/100,</w:t>
              </w:r>
            </w:ins>
            <w:ins w:id="65" w:author="Draft 5" w:date="2016-07-01T12:19:00Z">
              <w:r w:rsidRPr="0094399A">
                <w:rPr>
                  <w:b/>
                </w:rPr>
                <w:t xml:space="preserve"> -</w:t>
              </w:r>
              <w:r w:rsidRPr="0094399A">
                <w:rPr>
                  <w:b/>
                </w:rPr>
                <w:t>Количество приобретаемых новых ценных бумаг</w:t>
              </w:r>
            </w:ins>
          </w:p>
        </w:tc>
        <w:tc>
          <w:tcPr>
            <w:tcW w:w="2551" w:type="dxa"/>
            <w:shd w:val="clear" w:color="auto" w:fill="auto"/>
          </w:tcPr>
          <w:p w14:paraId="4CF75E3A" w14:textId="1824785E" w:rsidR="0094399A" w:rsidRPr="0094399A" w:rsidRDefault="0094399A" w:rsidP="0094399A">
            <w:pPr>
              <w:pStyle w:val="a7"/>
              <w:rPr>
                <w:ins w:id="66" w:author="Draft 5" w:date="2016-07-01T12:18:00Z"/>
              </w:rPr>
            </w:pPr>
            <w:ins w:id="67" w:author="Draft 5" w:date="2016-07-01T12:19:00Z">
              <w:r w:rsidRPr="0094399A">
                <w:rPr>
                  <w:b/>
                </w:rPr>
                <w:t>:93B::CONB//UNIT/100</w:t>
              </w:r>
              <w:r>
                <w:rPr>
                  <w:b/>
                </w:rPr>
                <w:t>0</w:t>
              </w:r>
              <w:r w:rsidRPr="0094399A">
                <w:rPr>
                  <w:b/>
                </w:rPr>
                <w:t>,</w:t>
              </w:r>
              <w:r w:rsidRPr="0094399A">
                <w:rPr>
                  <w:b/>
                </w:rPr>
                <w:t xml:space="preserve"> </w:t>
              </w:r>
            </w:ins>
          </w:p>
        </w:tc>
      </w:tr>
    </w:tbl>
    <w:p w14:paraId="67309474" w14:textId="77777777" w:rsidR="001149FA" w:rsidRDefault="001149FA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</w:pPr>
    </w:p>
    <w:p w14:paraId="3B1D7EAC" w14:textId="77777777" w:rsidR="00941938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>
        <w:rPr>
          <w:lang w:val="en-US"/>
        </w:rPr>
        <w:fldChar w:fldCharType="begin"/>
      </w:r>
      <w:r w:rsidRPr="00D744F0">
        <w:instrText xml:space="preserve"> </w:instrText>
      </w:r>
      <w:r>
        <w:rPr>
          <w:lang w:val="en-US"/>
        </w:rPr>
        <w:instrText>TOC</w:instrText>
      </w:r>
      <w:r w:rsidRPr="00D744F0">
        <w:instrText xml:space="preserve"> \</w:instrText>
      </w:r>
      <w:r>
        <w:rPr>
          <w:lang w:val="en-US"/>
        </w:rPr>
        <w:instrText>o</w:instrText>
      </w:r>
      <w:r w:rsidRPr="00D744F0">
        <w:instrText xml:space="preserve"> "1-3" \</w:instrText>
      </w:r>
      <w:r>
        <w:rPr>
          <w:lang w:val="en-US"/>
        </w:rPr>
        <w:instrText>h</w:instrText>
      </w:r>
      <w:r w:rsidRPr="00D744F0">
        <w:instrText xml:space="preserve"> \</w:instrText>
      </w:r>
      <w:r>
        <w:rPr>
          <w:lang w:val="en-US"/>
        </w:rPr>
        <w:instrText>z</w:instrText>
      </w:r>
      <w:r w:rsidRPr="00D744F0">
        <w:instrText xml:space="preserve"> \</w:instrText>
      </w:r>
      <w:r>
        <w:rPr>
          <w:lang w:val="en-US"/>
        </w:rPr>
        <w:instrText>u</w:instrText>
      </w:r>
      <w:r w:rsidRPr="00D744F0">
        <w:instrText xml:space="preserve"> </w:instrText>
      </w:r>
      <w:r>
        <w:rPr>
          <w:lang w:val="en-US"/>
        </w:rPr>
        <w:fldChar w:fldCharType="separate"/>
      </w:r>
      <w:hyperlink w:anchor="_Toc445279666" w:history="1">
        <w:r w:rsidR="00941938" w:rsidRPr="003816DA">
          <w:rPr>
            <w:rStyle w:val="af6"/>
            <w:noProof/>
          </w:rPr>
          <w:t>1.</w:t>
        </w:r>
        <w:r w:rsidR="009419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Реестр изменений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_Toc445279666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</w:t>
        </w:r>
        <w:r w:rsidR="00941938">
          <w:rPr>
            <w:noProof/>
            <w:webHidden/>
          </w:rPr>
          <w:fldChar w:fldCharType="end"/>
        </w:r>
      </w:hyperlink>
    </w:p>
    <w:p w14:paraId="75916AE4" w14:textId="77777777" w:rsidR="00941938" w:rsidRDefault="009439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79667" w:history="1">
        <w:r w:rsidR="00941938" w:rsidRPr="003816DA">
          <w:rPr>
            <w:rStyle w:val="af6"/>
            <w:noProof/>
          </w:rPr>
          <w:t>2.</w:t>
        </w:r>
        <w:r w:rsidR="009419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Сообщения 564 и 568. Уведомление о КД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_Toc445279667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</w:t>
        </w:r>
        <w:r w:rsidR="00941938">
          <w:rPr>
            <w:noProof/>
            <w:webHidden/>
          </w:rPr>
          <w:fldChar w:fldCharType="end"/>
        </w:r>
      </w:hyperlink>
    </w:p>
    <w:p w14:paraId="66BEA7EF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68" w:history="1">
        <w:r w:rsidR="00941938" w:rsidRPr="003816DA">
          <w:rPr>
            <w:rStyle w:val="af6"/>
            <w:noProof/>
          </w:rPr>
          <w:t>2.1.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Уведомление о КД. Закрытая подписка.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_Toc445279668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</w:t>
        </w:r>
        <w:r w:rsidR="00941938">
          <w:rPr>
            <w:noProof/>
            <w:webHidden/>
          </w:rPr>
          <w:fldChar w:fldCharType="end"/>
        </w:r>
      </w:hyperlink>
    </w:p>
    <w:p w14:paraId="3B3D6673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69" w:history="1">
        <w:r w:rsidR="00941938" w:rsidRPr="003816DA">
          <w:rPr>
            <w:rStyle w:val="af6"/>
            <w:noProof/>
          </w:rPr>
          <w:t xml:space="preserve">2.1.1 Сообщение </w:t>
        </w:r>
        <w:r w:rsidR="00941938" w:rsidRPr="003816DA">
          <w:rPr>
            <w:rStyle w:val="af6"/>
            <w:noProof/>
            <w:lang w:val="en-US"/>
          </w:rPr>
          <w:t>MT</w:t>
        </w:r>
        <w:r w:rsidR="00941938" w:rsidRPr="003816DA">
          <w:rPr>
            <w:rStyle w:val="af6"/>
            <w:noProof/>
          </w:rPr>
          <w:t>564.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_Toc445279669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</w:t>
        </w:r>
        <w:r w:rsidR="00941938">
          <w:rPr>
            <w:noProof/>
            <w:webHidden/>
          </w:rPr>
          <w:fldChar w:fldCharType="end"/>
        </w:r>
      </w:hyperlink>
    </w:p>
    <w:p w14:paraId="3D900F76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0" w:history="1">
        <w:r w:rsidR="00941938" w:rsidRPr="003816DA">
          <w:rPr>
            <w:rStyle w:val="af6"/>
            <w:noProof/>
            <w:lang w:val="en-US"/>
          </w:rPr>
          <w:t>2.1.2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</w:t>
        </w:r>
        <w:r w:rsidR="00941938" w:rsidRPr="003816DA">
          <w:rPr>
            <w:rStyle w:val="af6"/>
            <w:noProof/>
            <w:lang w:val="en-US"/>
          </w:rPr>
          <w:t>8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_Toc445279670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4</w:t>
        </w:r>
        <w:r w:rsidR="00941938">
          <w:rPr>
            <w:noProof/>
            <w:webHidden/>
          </w:rPr>
          <w:fldChar w:fldCharType="end"/>
        </w:r>
      </w:hyperlink>
    </w:p>
    <w:p w14:paraId="5AADF8DC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1" w:history="1">
        <w:r w:rsidR="00941938" w:rsidRPr="003816DA">
          <w:rPr>
            <w:rStyle w:val="af6"/>
            <w:noProof/>
          </w:rPr>
          <w:t>2.2.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Уведомление о КД. Открытая подписка.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_Toc445279671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5</w:t>
        </w:r>
        <w:r w:rsidR="00941938">
          <w:rPr>
            <w:noProof/>
            <w:webHidden/>
          </w:rPr>
          <w:fldChar w:fldCharType="end"/>
        </w:r>
      </w:hyperlink>
    </w:p>
    <w:p w14:paraId="5F30E557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2" w:history="1">
        <w:r w:rsidR="00941938" w:rsidRPr="003816DA">
          <w:rPr>
            <w:rStyle w:val="af6"/>
            <w:noProof/>
          </w:rPr>
          <w:t xml:space="preserve">2.2.1 Сообщение </w:t>
        </w:r>
        <w:r w:rsidR="00941938" w:rsidRPr="003816DA">
          <w:rPr>
            <w:rStyle w:val="af6"/>
            <w:noProof/>
            <w:lang w:val="en-US"/>
          </w:rPr>
          <w:t>MT</w:t>
        </w:r>
        <w:r w:rsidR="00941938" w:rsidRPr="003816DA">
          <w:rPr>
            <w:rStyle w:val="af6"/>
            <w:noProof/>
          </w:rPr>
          <w:t>564.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_Toc445279672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5</w:t>
        </w:r>
        <w:r w:rsidR="00941938">
          <w:rPr>
            <w:noProof/>
            <w:webHidden/>
          </w:rPr>
          <w:fldChar w:fldCharType="end"/>
        </w:r>
      </w:hyperlink>
    </w:p>
    <w:p w14:paraId="71DB1724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3" w:history="1">
        <w:r w:rsidR="00941938" w:rsidRPr="003816DA">
          <w:rPr>
            <w:rStyle w:val="af6"/>
            <w:noProof/>
            <w:lang w:val="en-US"/>
          </w:rPr>
          <w:t>2.2.2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</w:t>
        </w:r>
        <w:r w:rsidR="00941938" w:rsidRPr="003816DA">
          <w:rPr>
            <w:rStyle w:val="af6"/>
            <w:noProof/>
            <w:lang w:val="en-US"/>
          </w:rPr>
          <w:t>8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_Toc445279673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7</w:t>
        </w:r>
        <w:r w:rsidR="00941938">
          <w:rPr>
            <w:noProof/>
            <w:webHidden/>
          </w:rPr>
          <w:fldChar w:fldCharType="end"/>
        </w:r>
      </w:hyperlink>
    </w:p>
    <w:p w14:paraId="7D13A66D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4" w:history="1">
        <w:r w:rsidR="00941938" w:rsidRPr="003816DA">
          <w:rPr>
            <w:rStyle w:val="af6"/>
            <w:noProof/>
          </w:rPr>
          <w:t>2.3.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Уведомление о КД. Приостановка размещения.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_Toc445279674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8</w:t>
        </w:r>
        <w:r w:rsidR="00941938">
          <w:rPr>
            <w:noProof/>
            <w:webHidden/>
          </w:rPr>
          <w:fldChar w:fldCharType="end"/>
        </w:r>
      </w:hyperlink>
    </w:p>
    <w:p w14:paraId="75E4A871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5" w:history="1">
        <w:r w:rsidR="00941938" w:rsidRPr="003816DA">
          <w:rPr>
            <w:rStyle w:val="af6"/>
            <w:noProof/>
          </w:rPr>
          <w:t xml:space="preserve">2.3.1 Сообщение </w:t>
        </w:r>
        <w:r w:rsidR="00941938" w:rsidRPr="003816DA">
          <w:rPr>
            <w:rStyle w:val="af6"/>
            <w:noProof/>
            <w:lang w:val="en-US"/>
          </w:rPr>
          <w:t>MT</w:t>
        </w:r>
        <w:r w:rsidR="00941938" w:rsidRPr="003816DA">
          <w:rPr>
            <w:rStyle w:val="af6"/>
            <w:noProof/>
          </w:rPr>
          <w:t>564.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_Toc445279675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8</w:t>
        </w:r>
        <w:r w:rsidR="00941938">
          <w:rPr>
            <w:noProof/>
            <w:webHidden/>
          </w:rPr>
          <w:fldChar w:fldCharType="end"/>
        </w:r>
      </w:hyperlink>
    </w:p>
    <w:p w14:paraId="601EF933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6" w:history="1">
        <w:r w:rsidR="00941938" w:rsidRPr="003816DA">
          <w:rPr>
            <w:rStyle w:val="af6"/>
            <w:noProof/>
            <w:lang w:val="en-US"/>
          </w:rPr>
          <w:t>2.3.2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</w:t>
        </w:r>
        <w:r w:rsidR="00941938" w:rsidRPr="003816DA">
          <w:rPr>
            <w:rStyle w:val="af6"/>
            <w:noProof/>
            <w:lang w:val="en-US"/>
          </w:rPr>
          <w:t>8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_Toc445279676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10</w:t>
        </w:r>
        <w:r w:rsidR="00941938">
          <w:rPr>
            <w:noProof/>
            <w:webHidden/>
          </w:rPr>
          <w:fldChar w:fldCharType="end"/>
        </w:r>
      </w:hyperlink>
    </w:p>
    <w:p w14:paraId="1F4B0700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77" w:history="1">
        <w:r w:rsidR="00941938" w:rsidRPr="003816DA">
          <w:rPr>
            <w:rStyle w:val="af6"/>
            <w:noProof/>
            <w:lang w:val="en-US"/>
          </w:rPr>
          <w:t>2.4.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Уведомление об отмене КД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_Toc445279677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11</w:t>
        </w:r>
        <w:r w:rsidR="00941938">
          <w:rPr>
            <w:noProof/>
            <w:webHidden/>
          </w:rPr>
          <w:fldChar w:fldCharType="end"/>
        </w:r>
      </w:hyperlink>
    </w:p>
    <w:p w14:paraId="1C584CF0" w14:textId="77777777" w:rsidR="00941938" w:rsidRDefault="0094399A">
      <w:pPr>
        <w:pStyle w:val="31"/>
        <w:tabs>
          <w:tab w:val="right" w:leader="dot" w:pos="10456"/>
        </w:tabs>
        <w:rPr>
          <w:rFonts w:eastAsiaTheme="minorEastAsia" w:cstheme="minorBidi"/>
          <w:noProof/>
          <w:snapToGrid/>
          <w:color w:val="auto"/>
          <w:sz w:val="22"/>
          <w:szCs w:val="22"/>
          <w:lang w:eastAsia="ru-RU"/>
        </w:rPr>
      </w:pPr>
      <w:hyperlink w:anchor="_Toc445279678" w:history="1">
        <w:r w:rsidR="00941938" w:rsidRPr="003816DA">
          <w:rPr>
            <w:rStyle w:val="af6"/>
            <w:noProof/>
          </w:rPr>
          <w:t>2.4.1.</w:t>
        </w:r>
        <w:r w:rsidR="00941938">
          <w:rPr>
            <w:rFonts w:eastAsiaTheme="minorEastAsia" w:cstheme="minorBidi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МТ564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_Toc445279678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11</w:t>
        </w:r>
        <w:r w:rsidR="00941938">
          <w:rPr>
            <w:noProof/>
            <w:webHidden/>
          </w:rPr>
          <w:fldChar w:fldCharType="end"/>
        </w:r>
      </w:hyperlink>
    </w:p>
    <w:p w14:paraId="028C6709" w14:textId="77777777" w:rsidR="00941938" w:rsidRDefault="009439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79679" w:history="1">
        <w:r w:rsidR="00941938" w:rsidRPr="003816DA">
          <w:rPr>
            <w:rStyle w:val="af6"/>
            <w:noProof/>
          </w:rPr>
          <w:t>3.</w:t>
        </w:r>
        <w:r w:rsidR="009419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МТ565.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_Toc445279679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12</w:t>
        </w:r>
        <w:r w:rsidR="00941938">
          <w:rPr>
            <w:noProof/>
            <w:webHidden/>
          </w:rPr>
          <w:fldChar w:fldCharType="end"/>
        </w:r>
      </w:hyperlink>
    </w:p>
    <w:p w14:paraId="5F59818F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0" w:history="1">
        <w:r w:rsidR="00941938" w:rsidRPr="003816DA">
          <w:rPr>
            <w:rStyle w:val="af6"/>
            <w:noProof/>
          </w:rPr>
          <w:t>3.1.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Инструкция депонента  (номинального держателя) на участие в КД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_Toc445279680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12</w:t>
        </w:r>
        <w:r w:rsidR="00941938">
          <w:rPr>
            <w:noProof/>
            <w:webHidden/>
          </w:rPr>
          <w:fldChar w:fldCharType="end"/>
        </w:r>
      </w:hyperlink>
    </w:p>
    <w:p w14:paraId="07CC3B1F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1" w:history="1">
        <w:r w:rsidR="00941938" w:rsidRPr="003816DA">
          <w:rPr>
            <w:rStyle w:val="af6"/>
            <w:noProof/>
          </w:rPr>
          <w:t>3.2.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Дополнительная инструкция от номинального держателя по владельцу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_Toc445279681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13</w:t>
        </w:r>
        <w:r w:rsidR="00941938">
          <w:rPr>
            <w:noProof/>
            <w:webHidden/>
          </w:rPr>
          <w:fldChar w:fldCharType="end"/>
        </w:r>
      </w:hyperlink>
    </w:p>
    <w:p w14:paraId="4104DB85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2" w:history="1">
        <w:r w:rsidR="00941938" w:rsidRPr="003816DA">
          <w:rPr>
            <w:rStyle w:val="af6"/>
            <w:noProof/>
          </w:rPr>
          <w:t>3.3.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Инструкция депонента (номинального держателя) на участие в КД (новая бумага с дробной частью)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_Toc445279682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15</w:t>
        </w:r>
        <w:r w:rsidR="00941938">
          <w:rPr>
            <w:noProof/>
            <w:webHidden/>
          </w:rPr>
          <w:fldChar w:fldCharType="end"/>
        </w:r>
      </w:hyperlink>
    </w:p>
    <w:p w14:paraId="72664D30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3" w:history="1">
        <w:r w:rsidR="00941938" w:rsidRPr="003816DA">
          <w:rPr>
            <w:rStyle w:val="af6"/>
            <w:noProof/>
          </w:rPr>
          <w:t>3.4.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Запрос депонента (номинального держателя) на отмену инструкции на участие в КД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_Toc445279683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16</w:t>
        </w:r>
        <w:r w:rsidR="00941938">
          <w:rPr>
            <w:noProof/>
            <w:webHidden/>
          </w:rPr>
          <w:fldChar w:fldCharType="end"/>
        </w:r>
      </w:hyperlink>
    </w:p>
    <w:p w14:paraId="59AC1C67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4" w:history="1">
        <w:r w:rsidR="00941938" w:rsidRPr="003816DA">
          <w:rPr>
            <w:rStyle w:val="af6"/>
            <w:noProof/>
          </w:rPr>
          <w:t>3.5.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Инструкция от Владельца счета в НРД или Доверительного управляющего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_Toc445279684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17</w:t>
        </w:r>
        <w:r w:rsidR="00941938">
          <w:rPr>
            <w:noProof/>
            <w:webHidden/>
          </w:rPr>
          <w:fldChar w:fldCharType="end"/>
        </w:r>
      </w:hyperlink>
    </w:p>
    <w:p w14:paraId="3ACA7FE6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5" w:history="1">
        <w:r w:rsidR="00941938" w:rsidRPr="003816DA">
          <w:rPr>
            <w:rStyle w:val="af6"/>
            <w:noProof/>
          </w:rPr>
          <w:t>3.6.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Запрос на отмену инструкции от Владельца счета или Доверительного управляющего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_Toc445279685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17</w:t>
        </w:r>
        <w:r w:rsidR="00941938">
          <w:rPr>
            <w:noProof/>
            <w:webHidden/>
          </w:rPr>
          <w:fldChar w:fldCharType="end"/>
        </w:r>
      </w:hyperlink>
    </w:p>
    <w:p w14:paraId="0599644A" w14:textId="77777777" w:rsidR="00941938" w:rsidRDefault="009439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79686" w:history="1">
        <w:r w:rsidR="00941938" w:rsidRPr="003816DA">
          <w:rPr>
            <w:rStyle w:val="af6"/>
            <w:noProof/>
          </w:rPr>
          <w:t>4.</w:t>
        </w:r>
        <w:r w:rsidR="009419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МТ568.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_Toc445279686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18</w:t>
        </w:r>
        <w:r w:rsidR="00941938">
          <w:rPr>
            <w:noProof/>
            <w:webHidden/>
          </w:rPr>
          <w:fldChar w:fldCharType="end"/>
        </w:r>
      </w:hyperlink>
    </w:p>
    <w:p w14:paraId="68A9142B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7" w:history="1">
        <w:r w:rsidR="00941938" w:rsidRPr="003816DA">
          <w:rPr>
            <w:rStyle w:val="af6"/>
            <w:noProof/>
          </w:rPr>
          <w:t>4.1.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об оплате (в связке с 565)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_Toc445279687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18</w:t>
        </w:r>
        <w:r w:rsidR="00941938">
          <w:rPr>
            <w:noProof/>
            <w:webHidden/>
          </w:rPr>
          <w:fldChar w:fldCharType="end"/>
        </w:r>
      </w:hyperlink>
    </w:p>
    <w:p w14:paraId="397792AF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88" w:history="1">
        <w:r w:rsidR="00941938" w:rsidRPr="003816DA">
          <w:rPr>
            <w:rStyle w:val="af6"/>
            <w:noProof/>
          </w:rPr>
          <w:t>4.2.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об оплате </w:t>
        </w:r>
        <w:r w:rsidR="00941938" w:rsidRPr="003816DA">
          <w:rPr>
            <w:rStyle w:val="af6"/>
            <w:noProof/>
            <w:lang w:val="en-US"/>
          </w:rPr>
          <w:t>MT</w:t>
        </w:r>
        <w:r w:rsidR="00941938" w:rsidRPr="003816DA">
          <w:rPr>
            <w:rStyle w:val="af6"/>
            <w:noProof/>
          </w:rPr>
          <w:t>568 (отдельное от 565)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_Toc445279688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19</w:t>
        </w:r>
        <w:r w:rsidR="00941938">
          <w:rPr>
            <w:noProof/>
            <w:webHidden/>
          </w:rPr>
          <w:fldChar w:fldCharType="end"/>
        </w:r>
      </w:hyperlink>
    </w:p>
    <w:p w14:paraId="3B430DFB" w14:textId="77777777" w:rsidR="00941938" w:rsidRDefault="009439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79689" w:history="1">
        <w:r w:rsidR="00941938" w:rsidRPr="003816DA">
          <w:rPr>
            <w:rStyle w:val="af6"/>
            <w:noProof/>
            <w:lang w:val="en-US"/>
          </w:rPr>
          <w:t>5.</w:t>
        </w:r>
        <w:r w:rsidR="009419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МТ567.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_Toc445279689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19</w:t>
        </w:r>
        <w:r w:rsidR="00941938">
          <w:rPr>
            <w:noProof/>
            <w:webHidden/>
          </w:rPr>
          <w:fldChar w:fldCharType="end"/>
        </w:r>
      </w:hyperlink>
    </w:p>
    <w:p w14:paraId="167C17D3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0" w:history="1">
        <w:r w:rsidR="00941938" w:rsidRPr="003816DA">
          <w:rPr>
            <w:rStyle w:val="af6"/>
            <w:noProof/>
          </w:rPr>
          <w:t>5.1.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MR</w:t>
        </w:r>
        <w:r w:rsidR="00941938" w:rsidRPr="003816DA">
          <w:rPr>
            <w:rStyle w:val="af6"/>
            <w:noProof/>
          </w:rPr>
          <w:t xml:space="preserve"> от НРД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_Toc445279690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19</w:t>
        </w:r>
        <w:r w:rsidR="00941938">
          <w:rPr>
            <w:noProof/>
            <w:webHidden/>
          </w:rPr>
          <w:fldChar w:fldCharType="end"/>
        </w:r>
      </w:hyperlink>
    </w:p>
    <w:p w14:paraId="31AAB1A0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1" w:history="1">
        <w:r w:rsidR="00941938" w:rsidRPr="003816DA">
          <w:rPr>
            <w:rStyle w:val="af6"/>
            <w:noProof/>
          </w:rPr>
          <w:t>5.2.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MR</w:t>
        </w:r>
        <w:r w:rsidR="00941938" w:rsidRPr="003816DA">
          <w:rPr>
            <w:rStyle w:val="af6"/>
            <w:noProof/>
          </w:rPr>
          <w:t xml:space="preserve"> от НРД (отказ регистратора)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_Toc445279691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20</w:t>
        </w:r>
        <w:r w:rsidR="00941938">
          <w:rPr>
            <w:noProof/>
            <w:webHidden/>
          </w:rPr>
          <w:fldChar w:fldCharType="end"/>
        </w:r>
      </w:hyperlink>
    </w:p>
    <w:p w14:paraId="7C6D14E6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2" w:history="1">
        <w:r w:rsidR="00941938" w:rsidRPr="003816DA">
          <w:rPr>
            <w:rStyle w:val="af6"/>
            <w:noProof/>
          </w:rPr>
          <w:t>5.3.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SEN</w:t>
        </w:r>
        <w:r w:rsidR="00941938" w:rsidRPr="003816DA">
          <w:rPr>
            <w:rStyle w:val="af6"/>
            <w:noProof/>
          </w:rPr>
          <w:t xml:space="preserve"> от НРД (</w:t>
        </w:r>
        <w:r w:rsidR="00941938" w:rsidRPr="003816DA">
          <w:rPr>
            <w:rStyle w:val="af6"/>
            <w:noProof/>
            <w:lang w:val="en-US"/>
          </w:rPr>
          <w:t>PACK</w:t>
        </w:r>
        <w:r w:rsidR="00941938" w:rsidRPr="003816DA">
          <w:rPr>
            <w:rStyle w:val="af6"/>
            <w:noProof/>
          </w:rPr>
          <w:t>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_Toc445279692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21</w:t>
        </w:r>
        <w:r w:rsidR="00941938">
          <w:rPr>
            <w:noProof/>
            <w:webHidden/>
          </w:rPr>
          <w:fldChar w:fldCharType="end"/>
        </w:r>
      </w:hyperlink>
    </w:p>
    <w:p w14:paraId="7FC7AA38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3" w:history="1">
        <w:r w:rsidR="00941938" w:rsidRPr="003816DA">
          <w:rPr>
            <w:rStyle w:val="af6"/>
            <w:noProof/>
          </w:rPr>
          <w:t>5.4.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SEN</w:t>
        </w:r>
        <w:r w:rsidR="00941938" w:rsidRPr="003816DA">
          <w:rPr>
            <w:rStyle w:val="af6"/>
            <w:noProof/>
          </w:rPr>
          <w:t xml:space="preserve"> от НРД (принято регистратором (</w:t>
        </w:r>
        <w:r w:rsidR="00941938" w:rsidRPr="003816DA">
          <w:rPr>
            <w:rStyle w:val="af6"/>
            <w:noProof/>
            <w:lang w:val="en-US"/>
          </w:rPr>
          <w:t>PEND</w:t>
        </w:r>
        <w:r w:rsidR="00941938" w:rsidRPr="003816DA">
          <w:rPr>
            <w:rStyle w:val="af6"/>
            <w:noProof/>
          </w:rPr>
          <w:t>)).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_Toc445279693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21</w:t>
        </w:r>
        <w:r w:rsidR="00941938">
          <w:rPr>
            <w:noProof/>
            <w:webHidden/>
          </w:rPr>
          <w:fldChar w:fldCharType="end"/>
        </w:r>
      </w:hyperlink>
    </w:p>
    <w:p w14:paraId="29DA317D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4" w:history="1">
        <w:r w:rsidR="00941938" w:rsidRPr="003816DA">
          <w:rPr>
            <w:rStyle w:val="af6"/>
            <w:noProof/>
          </w:rPr>
          <w:t>5.5.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(статус </w:t>
        </w:r>
        <w:r w:rsidR="00941938" w:rsidRPr="003816DA">
          <w:rPr>
            <w:rStyle w:val="af6"/>
            <w:noProof/>
            <w:lang w:val="en-US"/>
          </w:rPr>
          <w:t>REJT</w:t>
        </w:r>
        <w:r w:rsidR="00941938" w:rsidRPr="003816DA">
          <w:rPr>
            <w:rStyle w:val="af6"/>
            <w:noProof/>
          </w:rPr>
          <w:t>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_Toc445279694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22</w:t>
        </w:r>
        <w:r w:rsidR="00941938">
          <w:rPr>
            <w:noProof/>
            <w:webHidden/>
          </w:rPr>
          <w:fldChar w:fldCharType="end"/>
        </w:r>
      </w:hyperlink>
    </w:p>
    <w:p w14:paraId="32A947BA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5" w:history="1">
        <w:r w:rsidR="00941938" w:rsidRPr="003816DA">
          <w:rPr>
            <w:rStyle w:val="af6"/>
            <w:noProof/>
          </w:rPr>
          <w:t>5.6.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(статус </w:t>
        </w:r>
        <w:r w:rsidR="00941938" w:rsidRPr="003816DA">
          <w:rPr>
            <w:rStyle w:val="af6"/>
            <w:noProof/>
            <w:lang w:val="en-US"/>
          </w:rPr>
          <w:t>PEND</w:t>
        </w:r>
        <w:r w:rsidR="00941938" w:rsidRPr="003816DA">
          <w:rPr>
            <w:rStyle w:val="af6"/>
            <w:noProof/>
          </w:rPr>
          <w:t>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_Toc445279695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22</w:t>
        </w:r>
        <w:r w:rsidR="00941938">
          <w:rPr>
            <w:noProof/>
            <w:webHidden/>
          </w:rPr>
          <w:fldChar w:fldCharType="end"/>
        </w:r>
      </w:hyperlink>
    </w:p>
    <w:p w14:paraId="233170B5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6" w:history="1">
        <w:r w:rsidR="00941938" w:rsidRPr="003816DA">
          <w:rPr>
            <w:rStyle w:val="af6"/>
            <w:noProof/>
          </w:rPr>
          <w:t>5.7.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(статус </w:t>
        </w:r>
        <w:r w:rsidR="00941938" w:rsidRPr="003816DA">
          <w:rPr>
            <w:rStyle w:val="af6"/>
            <w:noProof/>
            <w:lang w:val="en-US"/>
          </w:rPr>
          <w:t>PACK</w:t>
        </w:r>
        <w:r w:rsidR="00941938" w:rsidRPr="003816DA">
          <w:rPr>
            <w:rStyle w:val="af6"/>
            <w:noProof/>
          </w:rPr>
          <w:t>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_Toc445279696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23</w:t>
        </w:r>
        <w:r w:rsidR="00941938">
          <w:rPr>
            <w:noProof/>
            <w:webHidden/>
          </w:rPr>
          <w:fldChar w:fldCharType="end"/>
        </w:r>
      </w:hyperlink>
    </w:p>
    <w:p w14:paraId="3ABD83D4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7" w:history="1">
        <w:r w:rsidR="00941938" w:rsidRPr="003816DA">
          <w:rPr>
            <w:rStyle w:val="af6"/>
            <w:noProof/>
          </w:rPr>
          <w:t>5.8.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(статус </w:t>
        </w:r>
        <w:r w:rsidR="00941938" w:rsidRPr="003816DA">
          <w:rPr>
            <w:rStyle w:val="af6"/>
            <w:noProof/>
            <w:lang w:val="en-US"/>
          </w:rPr>
          <w:t>REND</w:t>
        </w:r>
        <w:r w:rsidR="00941938" w:rsidRPr="003816DA">
          <w:rPr>
            <w:rStyle w:val="af6"/>
            <w:noProof/>
          </w:rPr>
          <w:t>, дефолт).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_Toc445279697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24</w:t>
        </w:r>
        <w:r w:rsidR="00941938">
          <w:rPr>
            <w:noProof/>
            <w:webHidden/>
          </w:rPr>
          <w:fldChar w:fldCharType="end"/>
        </w:r>
      </w:hyperlink>
    </w:p>
    <w:p w14:paraId="13773F13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8" w:history="1">
        <w:r w:rsidR="00941938" w:rsidRPr="003816DA">
          <w:rPr>
            <w:rStyle w:val="af6"/>
            <w:noProof/>
          </w:rPr>
          <w:t>5.9.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</w:t>
        </w:r>
        <w:r w:rsidR="00941938" w:rsidRPr="003816DA">
          <w:rPr>
            <w:rStyle w:val="af6"/>
            <w:noProof/>
            <w:lang w:val="en-US"/>
          </w:rPr>
          <w:t>PACK</w:t>
        </w:r>
        <w:r w:rsidR="00941938" w:rsidRPr="003816DA">
          <w:rPr>
            <w:rStyle w:val="af6"/>
            <w:noProof/>
          </w:rPr>
          <w:t xml:space="preserve"> от регистратора).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_Toc445279698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25</w:t>
        </w:r>
        <w:r w:rsidR="00941938">
          <w:rPr>
            <w:noProof/>
            <w:webHidden/>
          </w:rPr>
          <w:fldChar w:fldCharType="end"/>
        </w:r>
      </w:hyperlink>
    </w:p>
    <w:p w14:paraId="60BB7452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699" w:history="1">
        <w:r w:rsidR="00941938" w:rsidRPr="003816DA">
          <w:rPr>
            <w:rStyle w:val="af6"/>
            <w:noProof/>
          </w:rPr>
          <w:t>5.10.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(статус </w:t>
        </w:r>
        <w:r w:rsidR="00941938" w:rsidRPr="003816DA">
          <w:rPr>
            <w:rStyle w:val="af6"/>
            <w:noProof/>
            <w:lang w:val="en-US"/>
          </w:rPr>
          <w:t>PEND</w:t>
        </w:r>
        <w:r w:rsidR="00941938" w:rsidRPr="003816DA">
          <w:rPr>
            <w:rStyle w:val="af6"/>
            <w:noProof/>
          </w:rPr>
          <w:t>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_Toc445279699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26</w:t>
        </w:r>
        <w:r w:rsidR="00941938">
          <w:rPr>
            <w:noProof/>
            <w:webHidden/>
          </w:rPr>
          <w:fldChar w:fldCharType="end"/>
        </w:r>
      </w:hyperlink>
    </w:p>
    <w:p w14:paraId="126A6561" w14:textId="77777777" w:rsidR="00941938" w:rsidRDefault="009439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79700" w:history="1">
        <w:r w:rsidR="00941938" w:rsidRPr="003816DA">
          <w:rPr>
            <w:rStyle w:val="af6"/>
            <w:noProof/>
          </w:rPr>
          <w:t>5.11.</w:t>
        </w:r>
        <w:r w:rsidR="00941938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 xml:space="preserve">Сообщение МТ567. </w:t>
        </w:r>
        <w:r w:rsidR="00941938" w:rsidRPr="003816DA">
          <w:rPr>
            <w:rStyle w:val="af6"/>
            <w:noProof/>
            <w:lang w:val="en-US"/>
          </w:rPr>
          <w:t>CAIS</w:t>
        </w:r>
        <w:r w:rsidR="00941938" w:rsidRPr="003816DA">
          <w:rPr>
            <w:rStyle w:val="af6"/>
            <w:noProof/>
          </w:rPr>
          <w:t xml:space="preserve"> от НРД (статус </w:t>
        </w:r>
        <w:r w:rsidR="00941938" w:rsidRPr="003816DA">
          <w:rPr>
            <w:rStyle w:val="af6"/>
            <w:noProof/>
            <w:lang w:val="en-US"/>
          </w:rPr>
          <w:t>PEND</w:t>
        </w:r>
        <w:r w:rsidR="00941938" w:rsidRPr="003816DA">
          <w:rPr>
            <w:rStyle w:val="af6"/>
            <w:noProof/>
          </w:rPr>
          <w:t>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_Toc445279700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26</w:t>
        </w:r>
        <w:r w:rsidR="00941938">
          <w:rPr>
            <w:noProof/>
            <w:webHidden/>
          </w:rPr>
          <w:fldChar w:fldCharType="end"/>
        </w:r>
      </w:hyperlink>
    </w:p>
    <w:p w14:paraId="16BFE9D2" w14:textId="77777777" w:rsidR="00941938" w:rsidRDefault="009439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79701" w:history="1">
        <w:r w:rsidR="00941938" w:rsidRPr="003816DA">
          <w:rPr>
            <w:rStyle w:val="af6"/>
            <w:noProof/>
          </w:rPr>
          <w:t>6</w:t>
        </w:r>
        <w:r w:rsidR="009419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41938" w:rsidRPr="003816DA">
          <w:rPr>
            <w:rStyle w:val="af6"/>
            <w:noProof/>
          </w:rPr>
          <w:t>Сообщение МТ566. Подтверждение корпоративного действия (по ценным бумагам).</w:t>
        </w:r>
        <w:r w:rsidR="00941938">
          <w:rPr>
            <w:noProof/>
            <w:webHidden/>
          </w:rPr>
          <w:tab/>
        </w:r>
        <w:r w:rsidR="00941938">
          <w:rPr>
            <w:noProof/>
            <w:webHidden/>
          </w:rPr>
          <w:fldChar w:fldCharType="begin"/>
        </w:r>
        <w:r w:rsidR="00941938">
          <w:rPr>
            <w:noProof/>
            <w:webHidden/>
          </w:rPr>
          <w:instrText xml:space="preserve"> PAGEREF _Toc445279701 \h </w:instrText>
        </w:r>
        <w:r w:rsidR="00941938">
          <w:rPr>
            <w:noProof/>
            <w:webHidden/>
          </w:rPr>
        </w:r>
        <w:r w:rsidR="00941938">
          <w:rPr>
            <w:noProof/>
            <w:webHidden/>
          </w:rPr>
          <w:fldChar w:fldCharType="separate"/>
        </w:r>
        <w:r w:rsidR="00941938">
          <w:rPr>
            <w:noProof/>
            <w:webHidden/>
          </w:rPr>
          <w:t>27</w:t>
        </w:r>
        <w:r w:rsidR="00941938">
          <w:rPr>
            <w:noProof/>
            <w:webHidden/>
          </w:rPr>
          <w:fldChar w:fldCharType="end"/>
        </w:r>
      </w:hyperlink>
    </w:p>
    <w:p w14:paraId="63255D33" w14:textId="77777777" w:rsidR="001149FA" w:rsidRPr="001149FA" w:rsidRDefault="001149FA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  <w:rPr>
          <w:lang w:val="en-US"/>
        </w:rPr>
      </w:pPr>
      <w:r>
        <w:rPr>
          <w:lang w:val="en-US"/>
        </w:rPr>
        <w:fldChar w:fldCharType="end"/>
      </w:r>
    </w:p>
    <w:p w14:paraId="68C74AC2" w14:textId="16E5B001" w:rsidR="008A44AD" w:rsidRPr="008A44AD" w:rsidRDefault="008A44AD" w:rsidP="008A44AD">
      <w:pPr>
        <w:pStyle w:val="1"/>
        <w:jc w:val="left"/>
      </w:pPr>
      <w:r w:rsidRPr="001149FA">
        <w:t xml:space="preserve"> </w:t>
      </w:r>
      <w:bookmarkStart w:id="68" w:name="_Toc445279667"/>
      <w:r w:rsidR="00F41856">
        <w:t>Сообщения 564 и 568</w:t>
      </w:r>
      <w:r>
        <w:t>.</w:t>
      </w:r>
      <w:r w:rsidR="00F41856">
        <w:t xml:space="preserve"> Уведомление о КД</w:t>
      </w:r>
      <w:bookmarkEnd w:id="68"/>
    </w:p>
    <w:p w14:paraId="68ECFF9F" w14:textId="2A2427EF" w:rsidR="00573402" w:rsidRDefault="00A94D6A" w:rsidP="008A44AD">
      <w:pPr>
        <w:pStyle w:val="20"/>
        <w:rPr>
          <w:lang w:val="ru-RU"/>
        </w:rPr>
      </w:pPr>
      <w:r>
        <w:rPr>
          <w:lang w:val="ru-RU"/>
        </w:rPr>
        <w:t xml:space="preserve"> </w:t>
      </w:r>
      <w:bookmarkStart w:id="69" w:name="_Toc445279668"/>
      <w:r>
        <w:rPr>
          <w:lang w:val="ru-RU"/>
        </w:rPr>
        <w:t>Уведомление о КД. Закрытая подписка.</w:t>
      </w:r>
      <w:bookmarkEnd w:id="69"/>
    </w:p>
    <w:p w14:paraId="64736245" w14:textId="7E5EEE96" w:rsidR="00A94D6A" w:rsidRPr="00A94D6A" w:rsidRDefault="00A94D6A" w:rsidP="00A94D6A">
      <w:pPr>
        <w:pStyle w:val="20"/>
        <w:numPr>
          <w:ilvl w:val="0"/>
          <w:numId w:val="0"/>
        </w:numPr>
        <w:ind w:left="142"/>
        <w:rPr>
          <w:lang w:val="ru-RU"/>
        </w:rPr>
      </w:pPr>
      <w:bookmarkStart w:id="70" w:name="_Toc445279669"/>
      <w:r>
        <w:rPr>
          <w:lang w:val="ru-RU"/>
        </w:rPr>
        <w:t>2.1.1</w:t>
      </w:r>
      <w:r>
        <w:t xml:space="preserve"> Сообщени</w:t>
      </w:r>
      <w:r>
        <w:rPr>
          <w:lang w:val="ru-RU"/>
        </w:rPr>
        <w:t>е</w:t>
      </w:r>
      <w:r>
        <w:t xml:space="preserve"> </w:t>
      </w:r>
      <w:r>
        <w:rPr>
          <w:lang w:val="en-US"/>
        </w:rPr>
        <w:t>MT</w:t>
      </w:r>
      <w:r>
        <w:t>564</w:t>
      </w:r>
      <w:r>
        <w:rPr>
          <w:lang w:val="ru-RU"/>
        </w:rPr>
        <w:t>.</w:t>
      </w:r>
      <w:bookmarkEnd w:id="70"/>
    </w:p>
    <w:p w14:paraId="5A7F7575" w14:textId="2EBB252B" w:rsidR="00573402" w:rsidRDefault="00573402" w:rsidP="00A94D6A">
      <w:pPr>
        <w:numPr>
          <w:ilvl w:val="0"/>
          <w:numId w:val="0"/>
        </w:numPr>
        <w:ind w:left="432" w:hanging="432"/>
      </w:pPr>
      <w:r>
        <w:t xml:space="preserve">Легенда: </w:t>
      </w:r>
    </w:p>
    <w:p w14:paraId="1F35CBD0" w14:textId="77777777" w:rsidR="002F5FEA" w:rsidRDefault="002F5FEA" w:rsidP="002F5FEA">
      <w:r>
        <w:t>Проводится КД PRIO. Решение о размещении было принято общим собранием. Проводится по закрытой подписке. Размещаемые ценные бумаги известны, цена известна.</w:t>
      </w:r>
    </w:p>
    <w:p w14:paraId="6DD8ACDF" w14:textId="659012C2" w:rsidR="002F5FEA" w:rsidRDefault="002F5FEA" w:rsidP="002F5FEA">
      <w:r>
        <w:t>В НРД присвоен референс КД: 401401</w:t>
      </w:r>
    </w:p>
    <w:p w14:paraId="2C6CDDB3" w14:textId="3C909DA8" w:rsidR="002F5FEA" w:rsidRDefault="002F5FEA" w:rsidP="002F5FEA">
      <w:r>
        <w:t>Дата отправки первого уведомления о КД 01.07.2016</w:t>
      </w:r>
    </w:p>
    <w:p w14:paraId="6781EB13" w14:textId="1CB507C5" w:rsidR="002F5FEA" w:rsidRDefault="002F5FEA" w:rsidP="002F5FEA">
      <w:r>
        <w:t>Референс связанного КД по собранию: 444444</w:t>
      </w:r>
    </w:p>
    <w:p w14:paraId="7E2429F1" w14:textId="7397BC88" w:rsidR="002F5FEA" w:rsidRDefault="002F5FEA" w:rsidP="002F5FEA">
      <w:r>
        <w:t>Дата фиксации: 15.06.2016</w:t>
      </w:r>
    </w:p>
    <w:p w14:paraId="4C69EDEC" w14:textId="747BEF40" w:rsidR="002F5FEA" w:rsidRDefault="002F5FEA" w:rsidP="002F5FEA">
      <w:r>
        <w:t>Период приема заявлений 15.07-31.08.2016</w:t>
      </w:r>
    </w:p>
    <w:p w14:paraId="16D95BD1" w14:textId="02AD7BF3" w:rsidR="002F5FEA" w:rsidRDefault="002F5FEA" w:rsidP="002F5FEA">
      <w:r>
        <w:t>Крайний срок для приема регистратором поручений на участие в КД 31.08.2016</w:t>
      </w:r>
    </w:p>
    <w:p w14:paraId="2BA415AD" w14:textId="1F59BF75" w:rsidR="002F5FEA" w:rsidRDefault="003308BF" w:rsidP="002F5FEA">
      <w:r w:rsidRPr="003308BF">
        <w:t>На 10 базовых ЦБ бумаг можно приобрести 1 нов</w:t>
      </w:r>
      <w:r w:rsidR="00A94D6A">
        <w:t>у</w:t>
      </w:r>
      <w:r w:rsidRPr="003308BF">
        <w:t>ю.</w:t>
      </w:r>
    </w:p>
    <w:p w14:paraId="50E062E4" w14:textId="210B2DE0" w:rsidR="002F5FEA" w:rsidRDefault="002F5FEA" w:rsidP="002F5FEA">
      <w:r>
        <w:t>Цена 1 новой ЦБ: 5000 руб.</w:t>
      </w:r>
    </w:p>
    <w:p w14:paraId="4B3EA4E3" w14:textId="58E0F5B6" w:rsidR="002F5FEA" w:rsidRDefault="002F5FEA" w:rsidP="002F5FEA">
      <w:r>
        <w:t xml:space="preserve">Всего на дату фиксации на счете </w:t>
      </w:r>
      <w:r w:rsidR="00981372">
        <w:t>депонента</w:t>
      </w:r>
      <w:r>
        <w:t xml:space="preserve"> </w:t>
      </w:r>
      <w:r w:rsidR="00981372">
        <w:t>4</w:t>
      </w:r>
      <w:r>
        <w:t xml:space="preserve"> 000 бумаг</w:t>
      </w:r>
    </w:p>
    <w:p w14:paraId="3D486D0F" w14:textId="58FBC037" w:rsidR="002F5FEA" w:rsidRDefault="002F5FEA" w:rsidP="002F5FEA">
      <w:r>
        <w:t xml:space="preserve">Идентификаторы базовой ценной бумаги: </w:t>
      </w:r>
    </w:p>
    <w:p w14:paraId="1E8CB510" w14:textId="77777777" w:rsidR="002F5FEA" w:rsidRDefault="002F5FEA" w:rsidP="002F5FEA">
      <w:r>
        <w:t>ISIN :RU1111111111</w:t>
      </w:r>
    </w:p>
    <w:p w14:paraId="170AEDC6" w14:textId="77777777" w:rsidR="002F5FEA" w:rsidRDefault="002F5FEA" w:rsidP="002F5FEA">
      <w:r>
        <w:t>Код НРД: RU1111111111</w:t>
      </w:r>
    </w:p>
    <w:p w14:paraId="195078EF" w14:textId="77777777" w:rsidR="002F5FEA" w:rsidRDefault="002F5FEA" w:rsidP="002F5FEA">
      <w:r>
        <w:t>Государственный регистрационный номер: 1-11-00111-A</w:t>
      </w:r>
      <w:r>
        <w:tab/>
      </w:r>
    </w:p>
    <w:p w14:paraId="3F3C1E8C" w14:textId="77777777" w:rsidR="002F5FEA" w:rsidRDefault="002F5FEA" w:rsidP="002F5FEA">
      <w:r>
        <w:t>Описание: ОАО «Мегафон» вып1</w:t>
      </w:r>
    </w:p>
    <w:p w14:paraId="006CC3C5" w14:textId="77777777" w:rsidR="002F5FEA" w:rsidRDefault="002F5FEA" w:rsidP="002F5FEA"/>
    <w:p w14:paraId="679F070C" w14:textId="7399978D" w:rsidR="002F5FEA" w:rsidRDefault="002F5FEA" w:rsidP="002F5FEA">
      <w:r>
        <w:t xml:space="preserve">Размещаемые ценные бумаги: </w:t>
      </w:r>
    </w:p>
    <w:p w14:paraId="5ADE5730" w14:textId="77777777" w:rsidR="002F5FEA" w:rsidRDefault="002F5FEA" w:rsidP="002F5FEA">
      <w:r>
        <w:t>ISIN :RU2222222222</w:t>
      </w:r>
    </w:p>
    <w:p w14:paraId="1EC3AD19" w14:textId="77777777" w:rsidR="002F5FEA" w:rsidRDefault="002F5FEA" w:rsidP="002F5FEA">
      <w:r>
        <w:t>Код НРД: RU2222222222</w:t>
      </w:r>
    </w:p>
    <w:p w14:paraId="53D457B2" w14:textId="77777777" w:rsidR="002F5FEA" w:rsidRDefault="002F5FEA" w:rsidP="002F5FEA">
      <w:r>
        <w:t>Описание: ОАО «Мегафон» вып2</w:t>
      </w:r>
    </w:p>
    <w:p w14:paraId="143529AC" w14:textId="77777777" w:rsidR="002F5FEA" w:rsidRDefault="002F5FEA" w:rsidP="002F5FEA"/>
    <w:p w14:paraId="568C7570" w14:textId="0FF56EE1" w:rsidR="002F5FEA" w:rsidRDefault="002F5FEA" w:rsidP="002F5FEA">
      <w:r>
        <w:t>Наличие сущ.факта: Да</w:t>
      </w:r>
    </w:p>
    <w:p w14:paraId="65822E3D" w14:textId="2B5FCA03" w:rsidR="002F5FEA" w:rsidRDefault="002F5FEA" w:rsidP="002F5FEA">
      <w:r>
        <w:t>Раскрытие информации в соответствии со ст. 30.3: Нет</w:t>
      </w:r>
    </w:p>
    <w:p w14:paraId="4E34D138" w14:textId="09930477" w:rsidR="002F5FEA" w:rsidRDefault="002F5FEA" w:rsidP="002F5FEA">
      <w:r>
        <w:t xml:space="preserve">Приложения: </w:t>
      </w:r>
    </w:p>
    <w:p w14:paraId="5B4B433C" w14:textId="77777777" w:rsidR="002F5FEA" w:rsidRDefault="002F5FEA" w:rsidP="002F5FEA">
      <w:r>
        <w:t>1.</w:t>
      </w:r>
      <w:r>
        <w:tab/>
        <w:t>Уведомление (не публичная информация)</w:t>
      </w:r>
    </w:p>
    <w:p w14:paraId="715F323B" w14:textId="77777777" w:rsidR="002F5FEA" w:rsidRDefault="002F5FEA" w:rsidP="002F5FEA">
      <w:r>
        <w:t>2.</w:t>
      </w:r>
      <w:r>
        <w:tab/>
        <w:t>Отчет оценщика (не публичная информация)</w:t>
      </w:r>
    </w:p>
    <w:p w14:paraId="681EFC54" w14:textId="63658688" w:rsidR="00981372" w:rsidRDefault="002F5FEA" w:rsidP="002F5FEA">
      <w:r>
        <w:tab/>
      </w:r>
    </w:p>
    <w:p w14:paraId="1DF45317" w14:textId="6D3AD2BF" w:rsidR="002F5FEA" w:rsidRDefault="003308BF" w:rsidP="002F5FEA">
      <w:r>
        <w:t>Вариант оплаты</w:t>
      </w:r>
      <w:r w:rsidR="002F5FEA">
        <w:t xml:space="preserve">: </w:t>
      </w:r>
    </w:p>
    <w:p w14:paraId="41244D81" w14:textId="77777777" w:rsidR="002F5FEA" w:rsidRDefault="002F5FEA" w:rsidP="002F5FEA">
      <w:r>
        <w:t xml:space="preserve">1) денежные средства, </w:t>
      </w:r>
    </w:p>
    <w:p w14:paraId="28BE37E3" w14:textId="77777777" w:rsidR="002F5FEA" w:rsidRDefault="002F5FEA" w:rsidP="002F5FEA">
      <w:r>
        <w:t>2) не денежные средства.</w:t>
      </w:r>
    </w:p>
    <w:p w14:paraId="2472DA21" w14:textId="77777777" w:rsidR="002F5FEA" w:rsidRDefault="002F5FEA" w:rsidP="002F5FEA">
      <w:r>
        <w:t>Перечень имущества, которым могут оплачиваться ценные бумаги:</w:t>
      </w:r>
    </w:p>
    <w:p w14:paraId="6526F595" w14:textId="77777777" w:rsidR="002F5FEA" w:rsidRDefault="002F5FEA" w:rsidP="002F5FEA">
      <w:r>
        <w:t>Обыкновенные акции следующих акционерных обществ:</w:t>
      </w:r>
    </w:p>
    <w:p w14:paraId="0ADBD65B" w14:textId="22A84DEA" w:rsidR="00573402" w:rsidRDefault="002F5FEA" w:rsidP="002F5FEA">
      <w:r>
        <w:t>- ОАО "ТКС" (ОГРН 1096501007777);</w:t>
      </w:r>
    </w:p>
    <w:p w14:paraId="049DCB91" w14:textId="77777777" w:rsidR="00F41856" w:rsidRDefault="00F41856" w:rsidP="002F5FEA"/>
    <w:p w14:paraId="54A862A3" w14:textId="77777777" w:rsidR="00981372" w:rsidRPr="00573402" w:rsidRDefault="00981372" w:rsidP="002F5FEA"/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4638"/>
        <w:gridCol w:w="5386"/>
      </w:tblGrid>
      <w:tr w:rsidR="00D0063C" w14:paraId="2D955324" w14:textId="77777777" w:rsidTr="00573402">
        <w:tc>
          <w:tcPr>
            <w:tcW w:w="4638" w:type="dxa"/>
            <w:shd w:val="clear" w:color="auto" w:fill="F2F2F2" w:themeFill="background1" w:themeFillShade="F2"/>
          </w:tcPr>
          <w:p w14:paraId="7AA259D4" w14:textId="1FA37887" w:rsidR="00D0063C" w:rsidRPr="00445088" w:rsidRDefault="00573402" w:rsidP="00573402">
            <w:pPr>
              <w:pStyle w:val="a3"/>
            </w:pPr>
            <w:r>
              <w:lastRenderedPageBreak/>
              <w:t>Пример сообщения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415D265B" w14:textId="4CC70E58" w:rsidR="00D0063C" w:rsidRDefault="00573402" w:rsidP="00573402">
            <w:pPr>
              <w:pStyle w:val="a3"/>
            </w:pPr>
            <w:r>
              <w:t>Комментарии</w:t>
            </w:r>
          </w:p>
        </w:tc>
      </w:tr>
      <w:tr w:rsidR="00E06AC0" w14:paraId="4AF7D865" w14:textId="77777777" w:rsidTr="00573402">
        <w:tc>
          <w:tcPr>
            <w:tcW w:w="4638" w:type="dxa"/>
          </w:tcPr>
          <w:p w14:paraId="54A35D00" w14:textId="69F5B690" w:rsidR="00E06AC0" w:rsidRPr="00445088" w:rsidRDefault="00E06AC0" w:rsidP="00083901">
            <w:pPr>
              <w:ind w:left="-6" w:firstLine="6"/>
            </w:pPr>
            <w:r w:rsidRPr="00B21DB5">
              <w:t>:16R:GENL</w:t>
            </w:r>
          </w:p>
        </w:tc>
        <w:tc>
          <w:tcPr>
            <w:tcW w:w="5386" w:type="dxa"/>
          </w:tcPr>
          <w:p w14:paraId="1A33A96F" w14:textId="1621B979" w:rsidR="00E06AC0" w:rsidRDefault="00E06AC0" w:rsidP="00083901">
            <w:pPr>
              <w:ind w:left="-6" w:firstLine="6"/>
            </w:pPr>
          </w:p>
        </w:tc>
      </w:tr>
      <w:tr w:rsidR="00E06AC0" w14:paraId="00AAC9B3" w14:textId="77777777" w:rsidTr="00573402">
        <w:tc>
          <w:tcPr>
            <w:tcW w:w="4638" w:type="dxa"/>
          </w:tcPr>
          <w:p w14:paraId="21358910" w14:textId="29244597" w:rsidR="00E06AC0" w:rsidRPr="00445088" w:rsidRDefault="00E06AC0" w:rsidP="00981372">
            <w:r w:rsidRPr="00981372">
              <w:t>:20C::CORP//401401X1111</w:t>
            </w:r>
          </w:p>
        </w:tc>
        <w:tc>
          <w:tcPr>
            <w:tcW w:w="5386" w:type="dxa"/>
          </w:tcPr>
          <w:p w14:paraId="1DD7F3A5" w14:textId="075C74AE" w:rsidR="00E06AC0" w:rsidRDefault="000F06EC" w:rsidP="00E06AC0">
            <w:pPr>
              <w:numPr>
                <w:ilvl w:val="0"/>
                <w:numId w:val="0"/>
              </w:numPr>
            </w:pPr>
            <w:r>
              <w:t>Референс КД по ЦБ</w:t>
            </w:r>
          </w:p>
        </w:tc>
      </w:tr>
      <w:tr w:rsidR="00E06AC0" w14:paraId="5341F9C1" w14:textId="77777777" w:rsidTr="00573402">
        <w:tc>
          <w:tcPr>
            <w:tcW w:w="4638" w:type="dxa"/>
          </w:tcPr>
          <w:p w14:paraId="09629AC6" w14:textId="4B045462" w:rsidR="00E06AC0" w:rsidRPr="00445088" w:rsidRDefault="00E06AC0" w:rsidP="00981372">
            <w:r w:rsidRPr="00981372">
              <w:t>:20C::SEME//2518300</w:t>
            </w:r>
          </w:p>
        </w:tc>
        <w:tc>
          <w:tcPr>
            <w:tcW w:w="5386" w:type="dxa"/>
          </w:tcPr>
          <w:p w14:paraId="26D84E56" w14:textId="288A0E7D" w:rsidR="00E06AC0" w:rsidRDefault="00E06AC0" w:rsidP="00083901">
            <w:pPr>
              <w:ind w:left="-6" w:firstLine="6"/>
            </w:pPr>
          </w:p>
        </w:tc>
      </w:tr>
      <w:tr w:rsidR="00E06AC0" w14:paraId="4D535302" w14:textId="77777777" w:rsidTr="00573402">
        <w:tc>
          <w:tcPr>
            <w:tcW w:w="4638" w:type="dxa"/>
          </w:tcPr>
          <w:p w14:paraId="2DCCB525" w14:textId="08FC66A2" w:rsidR="00E06AC0" w:rsidRDefault="00E06AC0" w:rsidP="00981372">
            <w:r w:rsidRPr="00981372">
              <w:t>:23G:NEWM</w:t>
            </w:r>
          </w:p>
        </w:tc>
        <w:tc>
          <w:tcPr>
            <w:tcW w:w="5386" w:type="dxa"/>
          </w:tcPr>
          <w:p w14:paraId="214E20F6" w14:textId="535AA28F" w:rsidR="00E06AC0" w:rsidRDefault="00E06AC0" w:rsidP="00083901">
            <w:pPr>
              <w:ind w:left="-6" w:firstLine="6"/>
            </w:pPr>
          </w:p>
        </w:tc>
      </w:tr>
      <w:tr w:rsidR="00E06AC0" w14:paraId="15C1DC10" w14:textId="77777777" w:rsidTr="00573402">
        <w:tc>
          <w:tcPr>
            <w:tcW w:w="4638" w:type="dxa"/>
          </w:tcPr>
          <w:p w14:paraId="0C35FA50" w14:textId="721CA9AC" w:rsidR="00E06AC0" w:rsidRDefault="00E06AC0" w:rsidP="00981372">
            <w:r w:rsidRPr="00981372">
              <w:t>:22F::CAEV//PRIO</w:t>
            </w:r>
          </w:p>
        </w:tc>
        <w:tc>
          <w:tcPr>
            <w:tcW w:w="5386" w:type="dxa"/>
          </w:tcPr>
          <w:p w14:paraId="0DD093C6" w14:textId="571B16EC" w:rsidR="00E06AC0" w:rsidRDefault="00E06AC0" w:rsidP="00083901">
            <w:pPr>
              <w:ind w:left="-6" w:firstLine="6"/>
            </w:pPr>
          </w:p>
        </w:tc>
      </w:tr>
      <w:tr w:rsidR="00E06AC0" w14:paraId="07C1C2B8" w14:textId="77777777" w:rsidTr="00573402">
        <w:tc>
          <w:tcPr>
            <w:tcW w:w="4638" w:type="dxa"/>
          </w:tcPr>
          <w:p w14:paraId="4D968B3F" w14:textId="3DD9496F" w:rsidR="00E06AC0" w:rsidRDefault="00E06AC0" w:rsidP="00981372">
            <w:r w:rsidRPr="00981372">
              <w:t>:22F::CAMV//VOLU</w:t>
            </w:r>
          </w:p>
        </w:tc>
        <w:tc>
          <w:tcPr>
            <w:tcW w:w="5386" w:type="dxa"/>
          </w:tcPr>
          <w:p w14:paraId="2368D50B" w14:textId="454B46CF" w:rsidR="00E06AC0" w:rsidRDefault="00E06AC0" w:rsidP="00083901">
            <w:pPr>
              <w:ind w:left="-6" w:firstLine="6"/>
            </w:pPr>
          </w:p>
        </w:tc>
      </w:tr>
      <w:tr w:rsidR="00E06AC0" w14:paraId="239C1DE0" w14:textId="77777777" w:rsidTr="00573402">
        <w:tc>
          <w:tcPr>
            <w:tcW w:w="4638" w:type="dxa"/>
          </w:tcPr>
          <w:p w14:paraId="63D532BB" w14:textId="1D3BA049" w:rsidR="00E06AC0" w:rsidRDefault="00E06AC0" w:rsidP="00981372">
            <w:r w:rsidRPr="00981372">
              <w:t>:98C::PREP//20160701150000</w:t>
            </w:r>
          </w:p>
        </w:tc>
        <w:tc>
          <w:tcPr>
            <w:tcW w:w="5386" w:type="dxa"/>
          </w:tcPr>
          <w:p w14:paraId="05081F0E" w14:textId="73E83C54" w:rsidR="00E06AC0" w:rsidRDefault="00E06AC0" w:rsidP="00083901">
            <w:pPr>
              <w:ind w:left="-6" w:firstLine="6"/>
            </w:pPr>
          </w:p>
        </w:tc>
      </w:tr>
      <w:tr w:rsidR="00E06AC0" w14:paraId="473CE888" w14:textId="77777777" w:rsidTr="00573402">
        <w:tc>
          <w:tcPr>
            <w:tcW w:w="4638" w:type="dxa"/>
          </w:tcPr>
          <w:p w14:paraId="18700873" w14:textId="3235B160" w:rsidR="00E06AC0" w:rsidRDefault="00E06AC0" w:rsidP="00981372">
            <w:r w:rsidRPr="00981372">
              <w:t>:25D::PROC//COMP</w:t>
            </w:r>
          </w:p>
        </w:tc>
        <w:tc>
          <w:tcPr>
            <w:tcW w:w="5386" w:type="dxa"/>
          </w:tcPr>
          <w:p w14:paraId="1D00EAD0" w14:textId="2F5F4725" w:rsidR="00E06AC0" w:rsidRDefault="00E06AC0" w:rsidP="00083901">
            <w:pPr>
              <w:ind w:left="-6" w:firstLine="6"/>
            </w:pPr>
          </w:p>
        </w:tc>
      </w:tr>
      <w:tr w:rsidR="00E06AC0" w14:paraId="6C804589" w14:textId="77777777" w:rsidTr="00573402">
        <w:tc>
          <w:tcPr>
            <w:tcW w:w="4638" w:type="dxa"/>
          </w:tcPr>
          <w:p w14:paraId="4CB9C5E8" w14:textId="1D966D93" w:rsidR="00E06AC0" w:rsidRDefault="00E06AC0" w:rsidP="00981372">
            <w:r w:rsidRPr="00981372">
              <w:t>:16R:LINK</w:t>
            </w:r>
          </w:p>
        </w:tc>
        <w:tc>
          <w:tcPr>
            <w:tcW w:w="5386" w:type="dxa"/>
          </w:tcPr>
          <w:p w14:paraId="0DEA31AC" w14:textId="75392E2E" w:rsidR="00E06AC0" w:rsidRDefault="00E06AC0" w:rsidP="00083901">
            <w:pPr>
              <w:ind w:left="-6" w:firstLine="6"/>
            </w:pPr>
          </w:p>
        </w:tc>
      </w:tr>
      <w:tr w:rsidR="00E06AC0" w14:paraId="5BDEC0D8" w14:textId="77777777" w:rsidTr="00573402">
        <w:tc>
          <w:tcPr>
            <w:tcW w:w="4638" w:type="dxa"/>
          </w:tcPr>
          <w:p w14:paraId="5923A7CD" w14:textId="2C106885" w:rsidR="00E06AC0" w:rsidRDefault="00E06AC0" w:rsidP="00981372">
            <w:r w:rsidRPr="00981372">
              <w:t>:22F::LINK//WITH</w:t>
            </w:r>
          </w:p>
        </w:tc>
        <w:tc>
          <w:tcPr>
            <w:tcW w:w="5386" w:type="dxa"/>
          </w:tcPr>
          <w:p w14:paraId="47E94A93" w14:textId="2DAD8F73" w:rsidR="00E06AC0" w:rsidRDefault="00E06AC0" w:rsidP="00083901">
            <w:pPr>
              <w:ind w:left="-6" w:firstLine="6"/>
            </w:pPr>
          </w:p>
        </w:tc>
      </w:tr>
      <w:tr w:rsidR="00E06AC0" w14:paraId="4C80B5F4" w14:textId="77777777" w:rsidTr="00573402">
        <w:tc>
          <w:tcPr>
            <w:tcW w:w="4638" w:type="dxa"/>
          </w:tcPr>
          <w:p w14:paraId="6753E065" w14:textId="38B44503" w:rsidR="00E06AC0" w:rsidRDefault="00E06AC0" w:rsidP="00981372">
            <w:r w:rsidRPr="00981372">
              <w:t>:13A::LINK//568</w:t>
            </w:r>
          </w:p>
        </w:tc>
        <w:tc>
          <w:tcPr>
            <w:tcW w:w="5386" w:type="dxa"/>
          </w:tcPr>
          <w:p w14:paraId="17D4745C" w14:textId="7665089D" w:rsidR="00E06AC0" w:rsidRDefault="00E06AC0" w:rsidP="00083901">
            <w:pPr>
              <w:ind w:left="-6" w:firstLine="6"/>
            </w:pPr>
          </w:p>
        </w:tc>
      </w:tr>
      <w:tr w:rsidR="00E06AC0" w14:paraId="77F518AF" w14:textId="77777777" w:rsidTr="00573402">
        <w:tc>
          <w:tcPr>
            <w:tcW w:w="4638" w:type="dxa"/>
          </w:tcPr>
          <w:p w14:paraId="62E50EDB" w14:textId="1C41C5A3" w:rsidR="00E06AC0" w:rsidRDefault="000F06EC" w:rsidP="00981372">
            <w:r>
              <w:t>:20C::CORP//</w:t>
            </w:r>
            <w:r w:rsidRPr="00981372">
              <w:t>401401X1111</w:t>
            </w:r>
          </w:p>
        </w:tc>
        <w:tc>
          <w:tcPr>
            <w:tcW w:w="5386" w:type="dxa"/>
          </w:tcPr>
          <w:p w14:paraId="0877D362" w14:textId="7F381F43" w:rsidR="00E06AC0" w:rsidRDefault="000F06EC" w:rsidP="00083901">
            <w:pPr>
              <w:ind w:left="-6" w:firstLine="6"/>
            </w:pPr>
            <w:r>
              <w:t xml:space="preserve">Референс КД по ЦБ указывается в блоке </w:t>
            </w:r>
            <w:r>
              <w:rPr>
                <w:lang w:val="en-US"/>
              </w:rPr>
              <w:t>LINK</w:t>
            </w:r>
            <w:r w:rsidRPr="000F06EC">
              <w:t xml:space="preserve"> </w:t>
            </w:r>
            <w:r>
              <w:t xml:space="preserve">для связи с МТ568 </w:t>
            </w:r>
          </w:p>
        </w:tc>
      </w:tr>
      <w:tr w:rsidR="00E06AC0" w14:paraId="027D2809" w14:textId="77777777" w:rsidTr="00573402">
        <w:tc>
          <w:tcPr>
            <w:tcW w:w="4638" w:type="dxa"/>
          </w:tcPr>
          <w:p w14:paraId="7566407A" w14:textId="314F42DD" w:rsidR="00E06AC0" w:rsidRDefault="00E06AC0" w:rsidP="00981372">
            <w:r w:rsidRPr="00981372">
              <w:t>:16S:LINK</w:t>
            </w:r>
          </w:p>
        </w:tc>
        <w:tc>
          <w:tcPr>
            <w:tcW w:w="5386" w:type="dxa"/>
          </w:tcPr>
          <w:p w14:paraId="6EC479AF" w14:textId="6666F714" w:rsidR="00E06AC0" w:rsidRDefault="00E06AC0" w:rsidP="00083901">
            <w:pPr>
              <w:ind w:left="-6" w:firstLine="6"/>
            </w:pPr>
          </w:p>
        </w:tc>
      </w:tr>
      <w:tr w:rsidR="00E06AC0" w14:paraId="7C98A815" w14:textId="77777777" w:rsidTr="00573402">
        <w:tc>
          <w:tcPr>
            <w:tcW w:w="4638" w:type="dxa"/>
          </w:tcPr>
          <w:p w14:paraId="3CFAB575" w14:textId="4E24D81E" w:rsidR="00E06AC0" w:rsidRDefault="00E06AC0" w:rsidP="00981372">
            <w:r>
              <w:t>:16</w:t>
            </w:r>
            <w:r>
              <w:rPr>
                <w:lang w:val="en-US"/>
              </w:rPr>
              <w:t>R</w:t>
            </w:r>
            <w:r w:rsidRPr="00981372">
              <w:t>:LINK</w:t>
            </w:r>
          </w:p>
        </w:tc>
        <w:tc>
          <w:tcPr>
            <w:tcW w:w="5386" w:type="dxa"/>
          </w:tcPr>
          <w:p w14:paraId="79102CEE" w14:textId="1721966E" w:rsidR="00E06AC0" w:rsidRDefault="00E06AC0" w:rsidP="00083901">
            <w:pPr>
              <w:ind w:left="-6" w:firstLine="6"/>
            </w:pPr>
          </w:p>
        </w:tc>
      </w:tr>
      <w:tr w:rsidR="00E06AC0" w14:paraId="177467CD" w14:textId="77777777" w:rsidTr="00573402">
        <w:tc>
          <w:tcPr>
            <w:tcW w:w="4638" w:type="dxa"/>
          </w:tcPr>
          <w:p w14:paraId="25825FD1" w14:textId="68F39724" w:rsidR="00E06AC0" w:rsidRDefault="00E06AC0" w:rsidP="00981372">
            <w:r w:rsidRPr="00981372">
              <w:t>:20C::CORP//444444</w:t>
            </w:r>
          </w:p>
        </w:tc>
        <w:tc>
          <w:tcPr>
            <w:tcW w:w="5386" w:type="dxa"/>
          </w:tcPr>
          <w:p w14:paraId="15A28927" w14:textId="6633B2D0" w:rsidR="00E06AC0" w:rsidRDefault="000F06EC" w:rsidP="000F06EC">
            <w:pPr>
              <w:ind w:left="-6" w:firstLine="6"/>
            </w:pPr>
            <w:r>
              <w:t>Референс связанного КД</w:t>
            </w:r>
          </w:p>
        </w:tc>
      </w:tr>
      <w:tr w:rsidR="00E06AC0" w14:paraId="04CC4F0E" w14:textId="77777777" w:rsidTr="00573402">
        <w:tc>
          <w:tcPr>
            <w:tcW w:w="4638" w:type="dxa"/>
          </w:tcPr>
          <w:p w14:paraId="17D88BDA" w14:textId="62C9F9DF" w:rsidR="00E06AC0" w:rsidRDefault="00E06AC0" w:rsidP="00981372">
            <w:r w:rsidRPr="00981372">
              <w:t>:16S:LINK</w:t>
            </w:r>
          </w:p>
        </w:tc>
        <w:tc>
          <w:tcPr>
            <w:tcW w:w="5386" w:type="dxa"/>
          </w:tcPr>
          <w:p w14:paraId="6979E829" w14:textId="2B3597AF" w:rsidR="00E06AC0" w:rsidRDefault="00E06AC0" w:rsidP="00083901">
            <w:pPr>
              <w:ind w:left="-6" w:firstLine="6"/>
            </w:pPr>
          </w:p>
        </w:tc>
      </w:tr>
      <w:tr w:rsidR="000F06EC" w14:paraId="46B13E35" w14:textId="77777777" w:rsidTr="00573402">
        <w:tc>
          <w:tcPr>
            <w:tcW w:w="4638" w:type="dxa"/>
          </w:tcPr>
          <w:p w14:paraId="14B25896" w14:textId="6DD8BB7E" w:rsidR="000F06EC" w:rsidRPr="00981372" w:rsidRDefault="000F06EC" w:rsidP="00981372">
            <w:r>
              <w:t>:16</w:t>
            </w:r>
            <w:r>
              <w:rPr>
                <w:lang w:val="en-US"/>
              </w:rPr>
              <w:t>R</w:t>
            </w:r>
            <w:r w:rsidRPr="00981372">
              <w:t>:LINK</w:t>
            </w:r>
          </w:p>
        </w:tc>
        <w:tc>
          <w:tcPr>
            <w:tcW w:w="5386" w:type="dxa"/>
          </w:tcPr>
          <w:p w14:paraId="18FD40F2" w14:textId="522EF0CD" w:rsidR="000F06EC" w:rsidRDefault="000F06EC" w:rsidP="00083901">
            <w:pPr>
              <w:ind w:left="-6" w:firstLine="6"/>
            </w:pPr>
          </w:p>
        </w:tc>
      </w:tr>
      <w:tr w:rsidR="000F06EC" w:rsidRPr="000F06EC" w14:paraId="3B26EC7C" w14:textId="77777777" w:rsidTr="00573402">
        <w:tc>
          <w:tcPr>
            <w:tcW w:w="4638" w:type="dxa"/>
          </w:tcPr>
          <w:p w14:paraId="3A6B7512" w14:textId="42C40C79" w:rsidR="000F06EC" w:rsidRDefault="000F06EC" w:rsidP="00981372">
            <w:r w:rsidRPr="00981372">
              <w:t>:20C::CORP//401401</w:t>
            </w:r>
          </w:p>
        </w:tc>
        <w:tc>
          <w:tcPr>
            <w:tcW w:w="5386" w:type="dxa"/>
          </w:tcPr>
          <w:p w14:paraId="4776FF24" w14:textId="79DA7043" w:rsidR="000F06EC" w:rsidRPr="000F06EC" w:rsidRDefault="000F06EC" w:rsidP="00083901">
            <w:pPr>
              <w:ind w:left="-6" w:firstLine="6"/>
            </w:pPr>
            <w:r>
              <w:t>Общий</w:t>
            </w:r>
            <w:r w:rsidRPr="004F06DF">
              <w:t xml:space="preserve"> </w:t>
            </w:r>
            <w:r>
              <w:t>референс</w:t>
            </w:r>
            <w:r w:rsidRPr="004F06DF">
              <w:t xml:space="preserve"> </w:t>
            </w:r>
            <w:r>
              <w:t>КД</w:t>
            </w:r>
            <w:r w:rsidRPr="004F06DF">
              <w:t xml:space="preserve">. </w:t>
            </w:r>
            <w:r>
              <w:t xml:space="preserve">Должен быть равен первым шести символам референса КД по ЦБ в поле </w:t>
            </w:r>
            <w:r w:rsidRPr="00981372">
              <w:t>:20C::CORP</w:t>
            </w:r>
            <w:r>
              <w:t xml:space="preserve"> блока </w:t>
            </w:r>
            <w:r>
              <w:rPr>
                <w:lang w:val="en-US"/>
              </w:rPr>
              <w:t>GENL</w:t>
            </w:r>
          </w:p>
        </w:tc>
      </w:tr>
      <w:tr w:rsidR="000F06EC" w:rsidRPr="000F06EC" w14:paraId="23FD58B7" w14:textId="77777777" w:rsidTr="00573402">
        <w:tc>
          <w:tcPr>
            <w:tcW w:w="4638" w:type="dxa"/>
          </w:tcPr>
          <w:p w14:paraId="4750895F" w14:textId="6DB91D3A" w:rsidR="000F06EC" w:rsidRPr="000F06EC" w:rsidRDefault="000F06EC" w:rsidP="00981372">
            <w:pPr>
              <w:rPr>
                <w:lang w:val="en-US"/>
              </w:rPr>
            </w:pPr>
            <w:r w:rsidRPr="000F06EC">
              <w:rPr>
                <w:lang w:val="en-US"/>
              </w:rPr>
              <w:t>:16S:LINK</w:t>
            </w:r>
          </w:p>
        </w:tc>
        <w:tc>
          <w:tcPr>
            <w:tcW w:w="5386" w:type="dxa"/>
          </w:tcPr>
          <w:p w14:paraId="77B2DE0C" w14:textId="794F2E88" w:rsidR="000F06EC" w:rsidRPr="000F06EC" w:rsidRDefault="000F06EC" w:rsidP="00083901">
            <w:pPr>
              <w:ind w:left="-6" w:firstLine="6"/>
              <w:rPr>
                <w:lang w:val="en-US"/>
              </w:rPr>
            </w:pPr>
          </w:p>
        </w:tc>
      </w:tr>
      <w:tr w:rsidR="000F06EC" w:rsidRPr="000F06EC" w14:paraId="4E54D92A" w14:textId="77777777" w:rsidTr="00573402">
        <w:tc>
          <w:tcPr>
            <w:tcW w:w="4638" w:type="dxa"/>
          </w:tcPr>
          <w:p w14:paraId="068A83AC" w14:textId="6D5108C4" w:rsidR="000F06EC" w:rsidRPr="000F06EC" w:rsidRDefault="000F06EC" w:rsidP="00981372">
            <w:pPr>
              <w:rPr>
                <w:lang w:val="en-US"/>
              </w:rPr>
            </w:pPr>
            <w:r w:rsidRPr="000F06EC">
              <w:rPr>
                <w:lang w:val="en-US"/>
              </w:rPr>
              <w:t>:16S:GENL</w:t>
            </w:r>
          </w:p>
        </w:tc>
        <w:tc>
          <w:tcPr>
            <w:tcW w:w="5386" w:type="dxa"/>
          </w:tcPr>
          <w:p w14:paraId="0AEA01D4" w14:textId="4208EE6A" w:rsidR="000F06EC" w:rsidRPr="000F06EC" w:rsidRDefault="000F06EC" w:rsidP="00083901">
            <w:pPr>
              <w:ind w:left="-6" w:firstLine="6"/>
              <w:rPr>
                <w:lang w:val="en-US"/>
              </w:rPr>
            </w:pPr>
          </w:p>
        </w:tc>
      </w:tr>
      <w:tr w:rsidR="000F06EC" w:rsidRPr="000F06EC" w14:paraId="3FC7ABF9" w14:textId="77777777" w:rsidTr="00573402">
        <w:tc>
          <w:tcPr>
            <w:tcW w:w="4638" w:type="dxa"/>
          </w:tcPr>
          <w:p w14:paraId="23E4F112" w14:textId="512D199B" w:rsidR="000F06EC" w:rsidRPr="000F06EC" w:rsidRDefault="000F06EC" w:rsidP="00981372">
            <w:pPr>
              <w:rPr>
                <w:lang w:val="en-US"/>
              </w:rPr>
            </w:pPr>
            <w:r w:rsidRPr="000F06EC">
              <w:rPr>
                <w:lang w:val="en-US"/>
              </w:rPr>
              <w:t>:16R:USECU</w:t>
            </w:r>
          </w:p>
        </w:tc>
        <w:tc>
          <w:tcPr>
            <w:tcW w:w="5386" w:type="dxa"/>
          </w:tcPr>
          <w:p w14:paraId="2101091F" w14:textId="6BAF2A2D" w:rsidR="000F06EC" w:rsidRPr="000F06EC" w:rsidRDefault="000F06EC" w:rsidP="00083901">
            <w:pPr>
              <w:ind w:left="-6" w:firstLine="6"/>
              <w:rPr>
                <w:lang w:val="en-US"/>
              </w:rPr>
            </w:pPr>
          </w:p>
        </w:tc>
      </w:tr>
      <w:tr w:rsidR="000F06EC" w:rsidRPr="000F06EC" w14:paraId="4690C4BC" w14:textId="77777777" w:rsidTr="00573402">
        <w:tc>
          <w:tcPr>
            <w:tcW w:w="4638" w:type="dxa"/>
          </w:tcPr>
          <w:p w14:paraId="705B8834" w14:textId="5E7BE29B" w:rsidR="000F06EC" w:rsidRPr="000F06EC" w:rsidRDefault="000F06EC" w:rsidP="00981372">
            <w:pPr>
              <w:rPr>
                <w:lang w:val="en-US"/>
              </w:rPr>
            </w:pPr>
            <w:r w:rsidRPr="000F06EC">
              <w:rPr>
                <w:lang w:val="en-US"/>
              </w:rPr>
              <w:t>:35B:ISIN RU1111111111</w:t>
            </w:r>
          </w:p>
        </w:tc>
        <w:tc>
          <w:tcPr>
            <w:tcW w:w="5386" w:type="dxa"/>
          </w:tcPr>
          <w:p w14:paraId="0285155A" w14:textId="39F2001A" w:rsidR="000F06EC" w:rsidRPr="00E06AC0" w:rsidRDefault="000F06EC" w:rsidP="00083901">
            <w:pPr>
              <w:ind w:left="-6" w:firstLine="6"/>
              <w:rPr>
                <w:lang w:val="en-US"/>
              </w:rPr>
            </w:pPr>
          </w:p>
        </w:tc>
      </w:tr>
      <w:tr w:rsidR="000F06EC" w:rsidRPr="000F06EC" w14:paraId="1CD6050F" w14:textId="77777777" w:rsidTr="00573402">
        <w:tc>
          <w:tcPr>
            <w:tcW w:w="4638" w:type="dxa"/>
          </w:tcPr>
          <w:p w14:paraId="6526B684" w14:textId="590C8E02" w:rsidR="000F06EC" w:rsidRPr="000F06EC" w:rsidRDefault="000F06EC" w:rsidP="00981372">
            <w:pPr>
              <w:rPr>
                <w:lang w:val="en-US"/>
              </w:rPr>
            </w:pPr>
            <w:r w:rsidRPr="000F06EC">
              <w:rPr>
                <w:lang w:val="en-US"/>
              </w:rPr>
              <w:t>/XX/CORP/NADC/RU1111111111</w:t>
            </w:r>
          </w:p>
        </w:tc>
        <w:tc>
          <w:tcPr>
            <w:tcW w:w="5386" w:type="dxa"/>
          </w:tcPr>
          <w:p w14:paraId="1934E230" w14:textId="13FAB3C0" w:rsidR="000F06EC" w:rsidRPr="000F06EC" w:rsidRDefault="000F06EC" w:rsidP="00083901">
            <w:pPr>
              <w:ind w:left="-6" w:firstLine="6"/>
              <w:rPr>
                <w:lang w:val="en-US"/>
              </w:rPr>
            </w:pPr>
          </w:p>
        </w:tc>
      </w:tr>
      <w:tr w:rsidR="000F06EC" w:rsidRPr="000F06EC" w14:paraId="3B2DB04C" w14:textId="77777777" w:rsidTr="00573402">
        <w:tc>
          <w:tcPr>
            <w:tcW w:w="4638" w:type="dxa"/>
          </w:tcPr>
          <w:p w14:paraId="147A39F8" w14:textId="2A523165" w:rsidR="000F06EC" w:rsidRPr="000F06EC" w:rsidRDefault="000F06EC" w:rsidP="00981372">
            <w:pPr>
              <w:rPr>
                <w:lang w:val="en-US"/>
              </w:rPr>
            </w:pPr>
            <w:r w:rsidRPr="000F06EC">
              <w:rPr>
                <w:lang w:val="en-US"/>
              </w:rPr>
              <w:t xml:space="preserve">/RU/1-11-00111-A  </w:t>
            </w:r>
          </w:p>
        </w:tc>
        <w:tc>
          <w:tcPr>
            <w:tcW w:w="5386" w:type="dxa"/>
          </w:tcPr>
          <w:p w14:paraId="300E99C4" w14:textId="13CE791C" w:rsidR="000F06EC" w:rsidRPr="000F06EC" w:rsidRDefault="000F06EC" w:rsidP="00083901">
            <w:pPr>
              <w:ind w:left="-6" w:firstLine="6"/>
              <w:rPr>
                <w:lang w:val="en-US"/>
              </w:rPr>
            </w:pPr>
          </w:p>
        </w:tc>
      </w:tr>
      <w:tr w:rsidR="000F06EC" w14:paraId="3A301B0D" w14:textId="77777777" w:rsidTr="00573402">
        <w:tc>
          <w:tcPr>
            <w:tcW w:w="4638" w:type="dxa"/>
          </w:tcPr>
          <w:p w14:paraId="59F80755" w14:textId="5BAF288E" w:rsidR="000F06EC" w:rsidRDefault="000F06EC" w:rsidP="00981372">
            <w:r w:rsidRPr="00981372">
              <w:t>/NAME/'OAO ''MEGAFON'' VYP1</w:t>
            </w:r>
          </w:p>
        </w:tc>
        <w:tc>
          <w:tcPr>
            <w:tcW w:w="5386" w:type="dxa"/>
          </w:tcPr>
          <w:p w14:paraId="1B3E2578" w14:textId="7308EF06" w:rsidR="000F06EC" w:rsidRDefault="000F06EC" w:rsidP="00083901">
            <w:pPr>
              <w:ind w:left="-6" w:firstLine="6"/>
            </w:pPr>
          </w:p>
        </w:tc>
      </w:tr>
      <w:tr w:rsidR="000F06EC" w14:paraId="2B7C8F14" w14:textId="77777777" w:rsidTr="00573402">
        <w:tc>
          <w:tcPr>
            <w:tcW w:w="4638" w:type="dxa"/>
          </w:tcPr>
          <w:p w14:paraId="27B93153" w14:textId="44527B93" w:rsidR="000F06EC" w:rsidRDefault="000F06EC" w:rsidP="00981372">
            <w:r w:rsidRPr="00981372">
              <w:t>:16R:ACCTINFO</w:t>
            </w:r>
          </w:p>
        </w:tc>
        <w:tc>
          <w:tcPr>
            <w:tcW w:w="5386" w:type="dxa"/>
          </w:tcPr>
          <w:p w14:paraId="06A60E3B" w14:textId="38C6C0CD" w:rsidR="000F06EC" w:rsidRDefault="000F06EC" w:rsidP="00083901">
            <w:pPr>
              <w:ind w:left="-6" w:firstLine="6"/>
            </w:pPr>
          </w:p>
        </w:tc>
      </w:tr>
      <w:tr w:rsidR="000F06EC" w14:paraId="168F264D" w14:textId="77777777" w:rsidTr="00573402">
        <w:tc>
          <w:tcPr>
            <w:tcW w:w="4638" w:type="dxa"/>
          </w:tcPr>
          <w:p w14:paraId="3A996FCF" w14:textId="7727CCA8" w:rsidR="000F06EC" w:rsidRDefault="000F06EC" w:rsidP="00981372">
            <w:r>
              <w:t>:97A::SAFE//M</w:t>
            </w:r>
            <w:r>
              <w:rPr>
                <w:lang w:val="en-US"/>
              </w:rPr>
              <w:t>L</w:t>
            </w:r>
            <w:r w:rsidRPr="00981372">
              <w:t>1111111111</w:t>
            </w:r>
          </w:p>
        </w:tc>
        <w:tc>
          <w:tcPr>
            <w:tcW w:w="5386" w:type="dxa"/>
          </w:tcPr>
          <w:p w14:paraId="2B632BAC" w14:textId="3BDF499F" w:rsidR="000F06EC" w:rsidRDefault="000F06EC" w:rsidP="00083901">
            <w:pPr>
              <w:ind w:left="-6" w:firstLine="6"/>
            </w:pPr>
          </w:p>
        </w:tc>
      </w:tr>
      <w:tr w:rsidR="000F06EC" w14:paraId="5C8DC9CA" w14:textId="77777777" w:rsidTr="00573402">
        <w:tc>
          <w:tcPr>
            <w:tcW w:w="4638" w:type="dxa"/>
          </w:tcPr>
          <w:p w14:paraId="1A793E2C" w14:textId="694273A7" w:rsidR="000F06EC" w:rsidRDefault="000F06EC" w:rsidP="00981372">
            <w:r w:rsidRPr="00981372">
              <w:t>:93B::ELIG//UNIT/4000,</w:t>
            </w:r>
          </w:p>
        </w:tc>
        <w:tc>
          <w:tcPr>
            <w:tcW w:w="5386" w:type="dxa"/>
          </w:tcPr>
          <w:p w14:paraId="3852D3A2" w14:textId="001827BE" w:rsidR="000F06EC" w:rsidRDefault="000F06EC" w:rsidP="00083901">
            <w:pPr>
              <w:ind w:left="-6" w:firstLine="6"/>
            </w:pPr>
          </w:p>
        </w:tc>
      </w:tr>
      <w:tr w:rsidR="000F06EC" w14:paraId="196817C6" w14:textId="77777777" w:rsidTr="00573402">
        <w:tc>
          <w:tcPr>
            <w:tcW w:w="4638" w:type="dxa"/>
          </w:tcPr>
          <w:p w14:paraId="41C12140" w14:textId="02720C8A" w:rsidR="000F06EC" w:rsidRDefault="000F06EC" w:rsidP="00981372">
            <w:r w:rsidRPr="00981372">
              <w:t>:16S:ACCTINFO</w:t>
            </w:r>
          </w:p>
        </w:tc>
        <w:tc>
          <w:tcPr>
            <w:tcW w:w="5386" w:type="dxa"/>
          </w:tcPr>
          <w:p w14:paraId="29255CDB" w14:textId="39B9425F" w:rsidR="000F06EC" w:rsidRDefault="000F06EC" w:rsidP="00083901">
            <w:pPr>
              <w:ind w:left="-6" w:firstLine="6"/>
            </w:pPr>
          </w:p>
        </w:tc>
      </w:tr>
      <w:tr w:rsidR="000F06EC" w14:paraId="0F00F364" w14:textId="77777777" w:rsidTr="00573402">
        <w:tc>
          <w:tcPr>
            <w:tcW w:w="4638" w:type="dxa"/>
          </w:tcPr>
          <w:p w14:paraId="0B3BD4F8" w14:textId="6F5CA4A3" w:rsidR="000F06EC" w:rsidRDefault="000F06EC" w:rsidP="00981372">
            <w:r w:rsidRPr="00981372">
              <w:t>:16S:USECU</w:t>
            </w:r>
          </w:p>
        </w:tc>
        <w:tc>
          <w:tcPr>
            <w:tcW w:w="5386" w:type="dxa"/>
          </w:tcPr>
          <w:p w14:paraId="1165F1FB" w14:textId="1333FFA5" w:rsidR="000F06EC" w:rsidRDefault="000F06EC" w:rsidP="00083901">
            <w:pPr>
              <w:ind w:left="-6" w:firstLine="6"/>
            </w:pPr>
          </w:p>
        </w:tc>
      </w:tr>
      <w:tr w:rsidR="000F06EC" w14:paraId="46AB670B" w14:textId="77777777" w:rsidTr="00573402">
        <w:tc>
          <w:tcPr>
            <w:tcW w:w="4638" w:type="dxa"/>
          </w:tcPr>
          <w:p w14:paraId="79A71154" w14:textId="7EEF2B3A" w:rsidR="000F06EC" w:rsidRDefault="000F06EC" w:rsidP="00981372">
            <w:r w:rsidRPr="00981372">
              <w:t>:16R:CADETL</w:t>
            </w:r>
          </w:p>
        </w:tc>
        <w:tc>
          <w:tcPr>
            <w:tcW w:w="5386" w:type="dxa"/>
          </w:tcPr>
          <w:p w14:paraId="1950AA8B" w14:textId="4CE328D8" w:rsidR="000F06EC" w:rsidRDefault="000F06EC" w:rsidP="00083901">
            <w:pPr>
              <w:ind w:left="-6" w:firstLine="6"/>
            </w:pPr>
          </w:p>
        </w:tc>
      </w:tr>
      <w:tr w:rsidR="000F06EC" w14:paraId="23132BFF" w14:textId="77777777" w:rsidTr="00573402">
        <w:tc>
          <w:tcPr>
            <w:tcW w:w="4638" w:type="dxa"/>
          </w:tcPr>
          <w:p w14:paraId="4F7DB439" w14:textId="6ED4325B" w:rsidR="000F06EC" w:rsidRDefault="000F06EC" w:rsidP="00981372">
            <w:r w:rsidRPr="00981372">
              <w:t>:98A::RDTE//20160615</w:t>
            </w:r>
          </w:p>
        </w:tc>
        <w:tc>
          <w:tcPr>
            <w:tcW w:w="5386" w:type="dxa"/>
          </w:tcPr>
          <w:p w14:paraId="2477CD7E" w14:textId="41A2C062" w:rsidR="000F06EC" w:rsidRDefault="000F06EC" w:rsidP="00083901">
            <w:pPr>
              <w:ind w:left="-6" w:firstLine="6"/>
            </w:pPr>
          </w:p>
        </w:tc>
      </w:tr>
      <w:tr w:rsidR="000F06EC" w14:paraId="3300836E" w14:textId="77777777" w:rsidTr="00573402">
        <w:tc>
          <w:tcPr>
            <w:tcW w:w="4638" w:type="dxa"/>
          </w:tcPr>
          <w:p w14:paraId="270D1475" w14:textId="185ECD17" w:rsidR="000F06EC" w:rsidRPr="00981372" w:rsidRDefault="000F06EC" w:rsidP="00981372">
            <w:r w:rsidRPr="003308BF">
              <w:t>:17B::CERT//Y</w:t>
            </w:r>
          </w:p>
        </w:tc>
        <w:tc>
          <w:tcPr>
            <w:tcW w:w="5386" w:type="dxa"/>
          </w:tcPr>
          <w:p w14:paraId="3BD69AE1" w14:textId="77777777" w:rsidR="000F06EC" w:rsidRDefault="000F06EC" w:rsidP="00083901">
            <w:pPr>
              <w:ind w:left="-6" w:firstLine="6"/>
            </w:pPr>
          </w:p>
        </w:tc>
      </w:tr>
      <w:tr w:rsidR="000F06EC" w14:paraId="63354320" w14:textId="77777777" w:rsidTr="00573402">
        <w:tc>
          <w:tcPr>
            <w:tcW w:w="4638" w:type="dxa"/>
          </w:tcPr>
          <w:p w14:paraId="177AF2E2" w14:textId="77777777" w:rsidR="000F06EC" w:rsidRDefault="000F06EC" w:rsidP="00981372">
            <w:r>
              <w:t>:70G::WEBB//http://cadocs-test.nsd.ru/5</w:t>
            </w:r>
          </w:p>
          <w:p w14:paraId="0A8CE81D" w14:textId="62C478CE" w:rsidR="000F06EC" w:rsidRDefault="000F06EC" w:rsidP="00981372">
            <w:r>
              <w:t>e7803d83c244817956565656</w:t>
            </w:r>
          </w:p>
        </w:tc>
        <w:tc>
          <w:tcPr>
            <w:tcW w:w="5386" w:type="dxa"/>
          </w:tcPr>
          <w:p w14:paraId="5AB169D0" w14:textId="1BBB483F" w:rsidR="000F06EC" w:rsidRDefault="000F06EC" w:rsidP="00083901">
            <w:pPr>
              <w:ind w:left="-6" w:firstLine="6"/>
            </w:pPr>
          </w:p>
        </w:tc>
      </w:tr>
      <w:tr w:rsidR="000F06EC" w14:paraId="5A17597A" w14:textId="77777777" w:rsidTr="00573402">
        <w:tc>
          <w:tcPr>
            <w:tcW w:w="4638" w:type="dxa"/>
          </w:tcPr>
          <w:p w14:paraId="0D8C197D" w14:textId="008B867C" w:rsidR="000F06EC" w:rsidRDefault="000F06EC" w:rsidP="00981372">
            <w:r w:rsidRPr="00981372">
              <w:t>:16S:CADETL</w:t>
            </w:r>
          </w:p>
        </w:tc>
        <w:tc>
          <w:tcPr>
            <w:tcW w:w="5386" w:type="dxa"/>
          </w:tcPr>
          <w:p w14:paraId="52BA8F46" w14:textId="7ACF47CA" w:rsidR="000F06EC" w:rsidRDefault="000F06EC" w:rsidP="00083901">
            <w:pPr>
              <w:ind w:left="-6" w:firstLine="6"/>
            </w:pPr>
          </w:p>
        </w:tc>
      </w:tr>
      <w:tr w:rsidR="000F06EC" w:rsidRPr="00EF6706" w14:paraId="25FEFFA9" w14:textId="77777777" w:rsidTr="00573402">
        <w:tc>
          <w:tcPr>
            <w:tcW w:w="4638" w:type="dxa"/>
          </w:tcPr>
          <w:p w14:paraId="487650C3" w14:textId="0F02DE7E" w:rsidR="000F06EC" w:rsidRPr="00FF297E" w:rsidRDefault="000F06EC" w:rsidP="00981372">
            <w:pPr>
              <w:rPr>
                <w:lang w:val="en-US"/>
              </w:rPr>
            </w:pPr>
            <w:r w:rsidRPr="00981372">
              <w:rPr>
                <w:lang w:val="en-US"/>
              </w:rPr>
              <w:t>:16R:CAOPTN</w:t>
            </w:r>
          </w:p>
        </w:tc>
        <w:tc>
          <w:tcPr>
            <w:tcW w:w="5386" w:type="dxa"/>
          </w:tcPr>
          <w:p w14:paraId="7E05223A" w14:textId="7D020558" w:rsidR="000F06EC" w:rsidRPr="00FF297E" w:rsidRDefault="000F06EC" w:rsidP="00083901">
            <w:pPr>
              <w:ind w:left="-6" w:firstLine="6"/>
              <w:rPr>
                <w:lang w:val="en-US"/>
              </w:rPr>
            </w:pPr>
          </w:p>
        </w:tc>
      </w:tr>
      <w:tr w:rsidR="000F06EC" w:rsidRPr="00E06AC0" w14:paraId="16255159" w14:textId="77777777" w:rsidTr="00573402">
        <w:tc>
          <w:tcPr>
            <w:tcW w:w="4638" w:type="dxa"/>
          </w:tcPr>
          <w:p w14:paraId="706D2A2E" w14:textId="4BB31033" w:rsidR="000F06EC" w:rsidRPr="00FF297E" w:rsidRDefault="000F06EC" w:rsidP="00981372">
            <w:pPr>
              <w:rPr>
                <w:lang w:val="en-US"/>
              </w:rPr>
            </w:pPr>
            <w:r w:rsidRPr="00981372">
              <w:rPr>
                <w:lang w:val="en-US"/>
              </w:rPr>
              <w:t>:13A::CAON//001</w:t>
            </w:r>
          </w:p>
        </w:tc>
        <w:tc>
          <w:tcPr>
            <w:tcW w:w="5386" w:type="dxa"/>
          </w:tcPr>
          <w:p w14:paraId="26F81408" w14:textId="5193EFA3" w:rsidR="000F06EC" w:rsidRPr="00E06AC0" w:rsidRDefault="000F06EC" w:rsidP="00083901">
            <w:pPr>
              <w:ind w:left="-6" w:firstLine="6"/>
            </w:pPr>
          </w:p>
        </w:tc>
      </w:tr>
      <w:tr w:rsidR="000F06EC" w14:paraId="7DE82575" w14:textId="77777777" w:rsidTr="00573402">
        <w:tc>
          <w:tcPr>
            <w:tcW w:w="4638" w:type="dxa"/>
          </w:tcPr>
          <w:p w14:paraId="69381114" w14:textId="5339229C" w:rsidR="000F06EC" w:rsidRDefault="000F06EC" w:rsidP="00981372">
            <w:r w:rsidRPr="00981372">
              <w:t>:22F::CAOP//SECU</w:t>
            </w:r>
          </w:p>
        </w:tc>
        <w:tc>
          <w:tcPr>
            <w:tcW w:w="5386" w:type="dxa"/>
          </w:tcPr>
          <w:p w14:paraId="26F41C23" w14:textId="335D24FF" w:rsidR="000F06EC" w:rsidRDefault="000F06EC" w:rsidP="00083901">
            <w:pPr>
              <w:ind w:left="-6" w:firstLine="6"/>
            </w:pPr>
          </w:p>
        </w:tc>
      </w:tr>
      <w:tr w:rsidR="000F06EC" w:rsidRPr="00E06AC0" w14:paraId="7A228EDF" w14:textId="77777777" w:rsidTr="00573402">
        <w:tc>
          <w:tcPr>
            <w:tcW w:w="4638" w:type="dxa"/>
          </w:tcPr>
          <w:p w14:paraId="4BC58E7F" w14:textId="425F78D0" w:rsidR="000F06EC" w:rsidRDefault="000F06EC" w:rsidP="00981372">
            <w:r w:rsidRPr="00981372">
              <w:t>:11A::OPTN//RUB</w:t>
            </w:r>
          </w:p>
        </w:tc>
        <w:tc>
          <w:tcPr>
            <w:tcW w:w="5386" w:type="dxa"/>
          </w:tcPr>
          <w:p w14:paraId="74F87161" w14:textId="176109E1" w:rsidR="000F06EC" w:rsidRPr="00E06AC0" w:rsidRDefault="000F06EC" w:rsidP="00083901">
            <w:pPr>
              <w:ind w:left="-6" w:firstLine="6"/>
              <w:rPr>
                <w:lang w:val="en-US"/>
              </w:rPr>
            </w:pPr>
          </w:p>
        </w:tc>
      </w:tr>
      <w:tr w:rsidR="000F06EC" w14:paraId="07EA6D5A" w14:textId="77777777" w:rsidTr="00573402">
        <w:tc>
          <w:tcPr>
            <w:tcW w:w="4638" w:type="dxa"/>
          </w:tcPr>
          <w:p w14:paraId="3A9E2245" w14:textId="309D6379" w:rsidR="000F06EC" w:rsidRDefault="000F06EC" w:rsidP="00981372">
            <w:r w:rsidRPr="00981372">
              <w:t>:17B::DFLT//N</w:t>
            </w:r>
          </w:p>
        </w:tc>
        <w:tc>
          <w:tcPr>
            <w:tcW w:w="5386" w:type="dxa"/>
          </w:tcPr>
          <w:p w14:paraId="5F95910C" w14:textId="00C4BBE8" w:rsidR="000F06EC" w:rsidRDefault="000F06EC" w:rsidP="00083901">
            <w:pPr>
              <w:ind w:left="-6" w:firstLine="6"/>
            </w:pPr>
          </w:p>
        </w:tc>
      </w:tr>
      <w:tr w:rsidR="000F06EC" w14:paraId="6C00CC07" w14:textId="77777777" w:rsidTr="00573402">
        <w:tc>
          <w:tcPr>
            <w:tcW w:w="4638" w:type="dxa"/>
          </w:tcPr>
          <w:p w14:paraId="797A856F" w14:textId="040EE306" w:rsidR="000F06EC" w:rsidRDefault="000F06EC" w:rsidP="00981372">
            <w:r w:rsidRPr="00981372">
              <w:t>:98A::MKDT//20160831</w:t>
            </w:r>
          </w:p>
        </w:tc>
        <w:tc>
          <w:tcPr>
            <w:tcW w:w="5386" w:type="dxa"/>
          </w:tcPr>
          <w:p w14:paraId="6C5DF805" w14:textId="16696B7B" w:rsidR="000F06EC" w:rsidRDefault="000F06EC" w:rsidP="00083901">
            <w:pPr>
              <w:ind w:left="-6" w:firstLine="6"/>
            </w:pPr>
          </w:p>
        </w:tc>
      </w:tr>
      <w:tr w:rsidR="000F06EC" w14:paraId="287E176C" w14:textId="77777777" w:rsidTr="00573402">
        <w:tc>
          <w:tcPr>
            <w:tcW w:w="4638" w:type="dxa"/>
          </w:tcPr>
          <w:p w14:paraId="49775E11" w14:textId="56138D3F" w:rsidR="000F06EC" w:rsidRDefault="000F06EC" w:rsidP="00981372">
            <w:r w:rsidRPr="00981372">
              <w:t>:98A::RDDT//20160831</w:t>
            </w:r>
          </w:p>
        </w:tc>
        <w:tc>
          <w:tcPr>
            <w:tcW w:w="5386" w:type="dxa"/>
          </w:tcPr>
          <w:p w14:paraId="03608294" w14:textId="654D0A00" w:rsidR="000F06EC" w:rsidRDefault="000F06EC" w:rsidP="00083901">
            <w:pPr>
              <w:ind w:left="-6" w:firstLine="6"/>
            </w:pPr>
          </w:p>
        </w:tc>
      </w:tr>
      <w:tr w:rsidR="000F06EC" w14:paraId="00711943" w14:textId="77777777" w:rsidTr="00573402">
        <w:tc>
          <w:tcPr>
            <w:tcW w:w="4638" w:type="dxa"/>
          </w:tcPr>
          <w:p w14:paraId="243F8704" w14:textId="25FB560F" w:rsidR="000F06EC" w:rsidRDefault="000F06EC" w:rsidP="00981372">
            <w:r w:rsidRPr="00981372">
              <w:t>:69A::PWAL//20160715/20160831</w:t>
            </w:r>
          </w:p>
        </w:tc>
        <w:tc>
          <w:tcPr>
            <w:tcW w:w="5386" w:type="dxa"/>
          </w:tcPr>
          <w:p w14:paraId="342B693D" w14:textId="57858FCE" w:rsidR="000F06EC" w:rsidRDefault="000F06EC" w:rsidP="00083901">
            <w:pPr>
              <w:ind w:left="-6" w:firstLine="6"/>
            </w:pPr>
          </w:p>
        </w:tc>
      </w:tr>
      <w:tr w:rsidR="000F06EC" w14:paraId="6A2687A5" w14:textId="77777777" w:rsidTr="00573402">
        <w:tc>
          <w:tcPr>
            <w:tcW w:w="4638" w:type="dxa"/>
          </w:tcPr>
          <w:p w14:paraId="01195053" w14:textId="695C4604" w:rsidR="000F06EC" w:rsidRDefault="000F06EC" w:rsidP="00981372">
            <w:r>
              <w:t>:92A::PROR//</w:t>
            </w:r>
            <w:r>
              <w:rPr>
                <w:lang w:val="en-US"/>
              </w:rPr>
              <w:t>10,</w:t>
            </w:r>
          </w:p>
        </w:tc>
        <w:tc>
          <w:tcPr>
            <w:tcW w:w="5386" w:type="dxa"/>
          </w:tcPr>
          <w:p w14:paraId="432B2B3C" w14:textId="7A1E7A1D" w:rsidR="000F06EC" w:rsidRDefault="000F06EC" w:rsidP="003308BF">
            <w:pPr>
              <w:numPr>
                <w:ilvl w:val="0"/>
                <w:numId w:val="0"/>
              </w:numPr>
            </w:pPr>
            <w:r w:rsidRPr="00E06AC0">
              <w:t>Пропорциональная ставка</w:t>
            </w:r>
            <w:r>
              <w:t>,</w:t>
            </w:r>
            <w:r w:rsidRPr="00E06AC0">
              <w:t xml:space="preserve"> в</w:t>
            </w:r>
            <w:r>
              <w:t xml:space="preserve"> п</w:t>
            </w:r>
            <w:r w:rsidRPr="00E06AC0">
              <w:t>роцентах</w:t>
            </w:r>
            <w:r w:rsidRPr="003308BF">
              <w:t xml:space="preserve"> (на 10 </w:t>
            </w:r>
            <w:r>
              <w:t>базов</w:t>
            </w:r>
            <w:r w:rsidRPr="003308BF">
              <w:t>ых ЦБ можно приобрести 1 новую ЦБ</w:t>
            </w:r>
            <w:r>
              <w:t>)</w:t>
            </w:r>
          </w:p>
        </w:tc>
      </w:tr>
      <w:tr w:rsidR="000F06EC" w14:paraId="788162F3" w14:textId="77777777" w:rsidTr="00573402">
        <w:tc>
          <w:tcPr>
            <w:tcW w:w="4638" w:type="dxa"/>
          </w:tcPr>
          <w:p w14:paraId="10AF8921" w14:textId="3E3933C3" w:rsidR="000F06EC" w:rsidRDefault="000F06EC" w:rsidP="00981372">
            <w:r w:rsidRPr="00981372">
              <w:lastRenderedPageBreak/>
              <w:t>:16R:SECMOVE</w:t>
            </w:r>
          </w:p>
        </w:tc>
        <w:tc>
          <w:tcPr>
            <w:tcW w:w="5386" w:type="dxa"/>
          </w:tcPr>
          <w:p w14:paraId="392C6DE9" w14:textId="7EC54F9B" w:rsidR="000F06EC" w:rsidRDefault="000F06EC" w:rsidP="00083901">
            <w:pPr>
              <w:ind w:left="-6" w:firstLine="6"/>
            </w:pPr>
          </w:p>
        </w:tc>
      </w:tr>
      <w:tr w:rsidR="000F06EC" w14:paraId="7244AEDE" w14:textId="77777777" w:rsidTr="00573402">
        <w:tc>
          <w:tcPr>
            <w:tcW w:w="4638" w:type="dxa"/>
          </w:tcPr>
          <w:p w14:paraId="1C83F52D" w14:textId="4148367F" w:rsidR="000F06EC" w:rsidRDefault="000F06EC" w:rsidP="00981372">
            <w:r w:rsidRPr="00981372">
              <w:t>:22H::CRDB//CRED</w:t>
            </w:r>
          </w:p>
        </w:tc>
        <w:tc>
          <w:tcPr>
            <w:tcW w:w="5386" w:type="dxa"/>
          </w:tcPr>
          <w:p w14:paraId="0D618C01" w14:textId="728BE7E3" w:rsidR="000F06EC" w:rsidRDefault="000F06EC" w:rsidP="00083901">
            <w:pPr>
              <w:ind w:left="-6" w:firstLine="6"/>
            </w:pPr>
          </w:p>
        </w:tc>
      </w:tr>
      <w:tr w:rsidR="000F06EC" w14:paraId="4D9CAE51" w14:textId="77777777" w:rsidTr="00573402">
        <w:tc>
          <w:tcPr>
            <w:tcW w:w="4638" w:type="dxa"/>
          </w:tcPr>
          <w:p w14:paraId="6652963F" w14:textId="77777777" w:rsidR="000F06EC" w:rsidRDefault="000F06EC" w:rsidP="00981372">
            <w:r>
              <w:t>:35B:ISIN RU2222222222</w:t>
            </w:r>
          </w:p>
          <w:p w14:paraId="095AD817" w14:textId="77777777" w:rsidR="000F06EC" w:rsidRDefault="000F06EC" w:rsidP="00981372">
            <w:r>
              <w:t>/XX/CORP/NADC/RU2222222222</w:t>
            </w:r>
          </w:p>
          <w:p w14:paraId="01CA32F5" w14:textId="7D209EBA" w:rsidR="000F06EC" w:rsidRDefault="000F06EC" w:rsidP="00981372">
            <w:r>
              <w:t>/NAME/'OAO ''MEGAFON'' VYP2</w:t>
            </w:r>
          </w:p>
        </w:tc>
        <w:tc>
          <w:tcPr>
            <w:tcW w:w="5386" w:type="dxa"/>
          </w:tcPr>
          <w:p w14:paraId="45118EB6" w14:textId="7C4BF5F5" w:rsidR="000F06EC" w:rsidRDefault="000F06EC" w:rsidP="00083901">
            <w:pPr>
              <w:ind w:left="-6" w:firstLine="6"/>
            </w:pPr>
          </w:p>
        </w:tc>
      </w:tr>
      <w:tr w:rsidR="000F06EC" w14:paraId="7D153EC3" w14:textId="77777777" w:rsidTr="00573402">
        <w:tc>
          <w:tcPr>
            <w:tcW w:w="4638" w:type="dxa"/>
          </w:tcPr>
          <w:p w14:paraId="48B9F2A5" w14:textId="0FBC91D0" w:rsidR="000F06EC" w:rsidRDefault="000F06EC" w:rsidP="00981372">
            <w:r w:rsidRPr="00981372">
              <w:t>:98B::PAYD//UKWN</w:t>
            </w:r>
          </w:p>
        </w:tc>
        <w:tc>
          <w:tcPr>
            <w:tcW w:w="5386" w:type="dxa"/>
          </w:tcPr>
          <w:p w14:paraId="209E89B2" w14:textId="0927BA02" w:rsidR="000F06EC" w:rsidRDefault="000F06EC" w:rsidP="00083901">
            <w:pPr>
              <w:ind w:left="-6" w:firstLine="6"/>
            </w:pPr>
          </w:p>
        </w:tc>
      </w:tr>
      <w:tr w:rsidR="000F06EC" w14:paraId="41CC953F" w14:textId="77777777" w:rsidTr="00573402">
        <w:tc>
          <w:tcPr>
            <w:tcW w:w="4638" w:type="dxa"/>
          </w:tcPr>
          <w:p w14:paraId="4C4B2956" w14:textId="08F51DA6" w:rsidR="000F06EC" w:rsidRDefault="000F06EC" w:rsidP="00981372">
            <w:r w:rsidRPr="00981372">
              <w:t>:16S:SECMOVE</w:t>
            </w:r>
          </w:p>
        </w:tc>
        <w:tc>
          <w:tcPr>
            <w:tcW w:w="5386" w:type="dxa"/>
          </w:tcPr>
          <w:p w14:paraId="7A7DA915" w14:textId="541797E5" w:rsidR="000F06EC" w:rsidRDefault="000F06EC" w:rsidP="00083901">
            <w:pPr>
              <w:ind w:left="-6" w:firstLine="6"/>
            </w:pPr>
          </w:p>
        </w:tc>
      </w:tr>
      <w:tr w:rsidR="000F06EC" w14:paraId="27951010" w14:textId="77777777" w:rsidTr="00573402">
        <w:tc>
          <w:tcPr>
            <w:tcW w:w="4638" w:type="dxa"/>
          </w:tcPr>
          <w:p w14:paraId="3EF93C31" w14:textId="0BB07A74" w:rsidR="000F06EC" w:rsidRDefault="000F06EC" w:rsidP="009D7EC9">
            <w:r w:rsidRPr="009D7EC9">
              <w:t>:16R:CASHMOVE</w:t>
            </w:r>
          </w:p>
        </w:tc>
        <w:tc>
          <w:tcPr>
            <w:tcW w:w="5386" w:type="dxa"/>
          </w:tcPr>
          <w:p w14:paraId="7A86FC96" w14:textId="282B1CBC" w:rsidR="000F06EC" w:rsidRDefault="000F06EC" w:rsidP="00083901">
            <w:pPr>
              <w:ind w:left="-6" w:firstLine="6"/>
            </w:pPr>
          </w:p>
        </w:tc>
      </w:tr>
      <w:tr w:rsidR="000F06EC" w14:paraId="1B5461B5" w14:textId="77777777" w:rsidTr="00573402">
        <w:tc>
          <w:tcPr>
            <w:tcW w:w="4638" w:type="dxa"/>
          </w:tcPr>
          <w:p w14:paraId="0C288B1B" w14:textId="0EC42DE8" w:rsidR="000F06EC" w:rsidRDefault="000F06EC" w:rsidP="00981372">
            <w:r w:rsidRPr="00981372">
              <w:t>:22H::CRDB//DEBT</w:t>
            </w:r>
          </w:p>
        </w:tc>
        <w:tc>
          <w:tcPr>
            <w:tcW w:w="5386" w:type="dxa"/>
          </w:tcPr>
          <w:p w14:paraId="0A6D39F0" w14:textId="18FA2B65" w:rsidR="000F06EC" w:rsidRDefault="000F06EC" w:rsidP="00083901">
            <w:pPr>
              <w:ind w:left="-6" w:firstLine="6"/>
            </w:pPr>
          </w:p>
        </w:tc>
      </w:tr>
      <w:tr w:rsidR="000F06EC" w14:paraId="5DBE83D2" w14:textId="77777777" w:rsidTr="00573402">
        <w:tc>
          <w:tcPr>
            <w:tcW w:w="4638" w:type="dxa"/>
          </w:tcPr>
          <w:p w14:paraId="5E33D4FA" w14:textId="0A58F7E5" w:rsidR="000F06EC" w:rsidRDefault="000F06EC" w:rsidP="00981372">
            <w:r w:rsidRPr="00981372">
              <w:t>:98B::PAYD//UKWN</w:t>
            </w:r>
          </w:p>
        </w:tc>
        <w:tc>
          <w:tcPr>
            <w:tcW w:w="5386" w:type="dxa"/>
          </w:tcPr>
          <w:p w14:paraId="057E6A3E" w14:textId="505F8606" w:rsidR="000F06EC" w:rsidRDefault="000F06EC" w:rsidP="00083901">
            <w:pPr>
              <w:ind w:left="-6" w:firstLine="6"/>
            </w:pPr>
          </w:p>
        </w:tc>
      </w:tr>
      <w:tr w:rsidR="000F06EC" w14:paraId="4830207C" w14:textId="77777777" w:rsidTr="00573402">
        <w:tc>
          <w:tcPr>
            <w:tcW w:w="4638" w:type="dxa"/>
          </w:tcPr>
          <w:p w14:paraId="7917C93B" w14:textId="4FF8BF76" w:rsidR="000F06EC" w:rsidRDefault="000F06EC" w:rsidP="00981372">
            <w:r w:rsidRPr="00981372">
              <w:t>:90B::PRPP//ACTU/RUB5000,</w:t>
            </w:r>
          </w:p>
        </w:tc>
        <w:tc>
          <w:tcPr>
            <w:tcW w:w="5386" w:type="dxa"/>
          </w:tcPr>
          <w:p w14:paraId="208FD020" w14:textId="4844F492" w:rsidR="000F06EC" w:rsidRDefault="000F06EC" w:rsidP="00E06AC0">
            <w:r w:rsidRPr="00E06AC0">
              <w:t>Цена приобретаемой ЦБ</w:t>
            </w:r>
          </w:p>
        </w:tc>
      </w:tr>
      <w:tr w:rsidR="000F06EC" w14:paraId="5E5FFE11" w14:textId="77777777" w:rsidTr="00573402">
        <w:tc>
          <w:tcPr>
            <w:tcW w:w="4638" w:type="dxa"/>
          </w:tcPr>
          <w:p w14:paraId="65901442" w14:textId="475A5B85" w:rsidR="000F06EC" w:rsidRDefault="000F06EC" w:rsidP="00981372">
            <w:r w:rsidRPr="00981372">
              <w:t>:16S:CASHMOVE</w:t>
            </w:r>
          </w:p>
        </w:tc>
        <w:tc>
          <w:tcPr>
            <w:tcW w:w="5386" w:type="dxa"/>
          </w:tcPr>
          <w:p w14:paraId="636615D2" w14:textId="18405C0A" w:rsidR="000F06EC" w:rsidRDefault="000F06EC" w:rsidP="00083901">
            <w:pPr>
              <w:ind w:left="-6" w:firstLine="6"/>
            </w:pPr>
          </w:p>
        </w:tc>
      </w:tr>
      <w:tr w:rsidR="000F06EC" w14:paraId="4A8D56C7" w14:textId="77777777" w:rsidTr="00573402">
        <w:tc>
          <w:tcPr>
            <w:tcW w:w="4638" w:type="dxa"/>
          </w:tcPr>
          <w:p w14:paraId="1E7C6EF9" w14:textId="343663D1" w:rsidR="000F06EC" w:rsidRDefault="000F06EC" w:rsidP="00981372">
            <w:r w:rsidRPr="00981372">
              <w:t>:16S:CAOPTN</w:t>
            </w:r>
          </w:p>
        </w:tc>
        <w:tc>
          <w:tcPr>
            <w:tcW w:w="5386" w:type="dxa"/>
          </w:tcPr>
          <w:p w14:paraId="26BA0CE4" w14:textId="78179B36" w:rsidR="000F06EC" w:rsidRDefault="000F06EC" w:rsidP="00083901">
            <w:pPr>
              <w:ind w:left="-6" w:firstLine="6"/>
            </w:pPr>
          </w:p>
        </w:tc>
      </w:tr>
      <w:tr w:rsidR="000F06EC" w14:paraId="1CC8B6A9" w14:textId="77777777" w:rsidTr="00573402">
        <w:tc>
          <w:tcPr>
            <w:tcW w:w="4638" w:type="dxa"/>
          </w:tcPr>
          <w:p w14:paraId="7FBB87A9" w14:textId="2C9B13B6" w:rsidR="000F06EC" w:rsidRDefault="000F06EC" w:rsidP="00981372">
            <w:r w:rsidRPr="00981372">
              <w:t>:16R:CAOPTN</w:t>
            </w:r>
          </w:p>
        </w:tc>
        <w:tc>
          <w:tcPr>
            <w:tcW w:w="5386" w:type="dxa"/>
          </w:tcPr>
          <w:p w14:paraId="5850548E" w14:textId="3CAA4D92" w:rsidR="000F06EC" w:rsidRDefault="000F06EC" w:rsidP="00083901">
            <w:pPr>
              <w:ind w:left="-6" w:firstLine="6"/>
            </w:pPr>
          </w:p>
        </w:tc>
      </w:tr>
      <w:tr w:rsidR="000F06EC" w14:paraId="3D07BEA9" w14:textId="77777777" w:rsidTr="00573402">
        <w:tc>
          <w:tcPr>
            <w:tcW w:w="4638" w:type="dxa"/>
          </w:tcPr>
          <w:p w14:paraId="058F4366" w14:textId="11E1E88F" w:rsidR="000F06EC" w:rsidRDefault="000F06EC" w:rsidP="00981372">
            <w:r w:rsidRPr="00981372">
              <w:t>:13A::CAON//002</w:t>
            </w:r>
          </w:p>
        </w:tc>
        <w:tc>
          <w:tcPr>
            <w:tcW w:w="5386" w:type="dxa"/>
          </w:tcPr>
          <w:p w14:paraId="6419636A" w14:textId="6C6EA3B1" w:rsidR="000F06EC" w:rsidRDefault="000F06EC" w:rsidP="00083901">
            <w:pPr>
              <w:ind w:left="-6" w:firstLine="6"/>
            </w:pPr>
          </w:p>
        </w:tc>
      </w:tr>
      <w:tr w:rsidR="000F06EC" w14:paraId="36498715" w14:textId="77777777" w:rsidTr="00573402">
        <w:tc>
          <w:tcPr>
            <w:tcW w:w="4638" w:type="dxa"/>
          </w:tcPr>
          <w:p w14:paraId="021D0747" w14:textId="70677771" w:rsidR="000F06EC" w:rsidRDefault="000F06EC" w:rsidP="00981372">
            <w:r w:rsidRPr="00981372">
              <w:t>:22F::CAOP//NOAC</w:t>
            </w:r>
          </w:p>
        </w:tc>
        <w:tc>
          <w:tcPr>
            <w:tcW w:w="5386" w:type="dxa"/>
          </w:tcPr>
          <w:p w14:paraId="2EACCD37" w14:textId="6B8AAC58" w:rsidR="000F06EC" w:rsidRDefault="000F06EC" w:rsidP="00083901">
            <w:pPr>
              <w:ind w:left="-6" w:firstLine="6"/>
            </w:pPr>
          </w:p>
        </w:tc>
      </w:tr>
      <w:tr w:rsidR="000F06EC" w14:paraId="0BE2CC41" w14:textId="77777777" w:rsidTr="00573402">
        <w:tc>
          <w:tcPr>
            <w:tcW w:w="4638" w:type="dxa"/>
          </w:tcPr>
          <w:p w14:paraId="15846BBD" w14:textId="7A99403C" w:rsidR="000F06EC" w:rsidRDefault="000F06EC" w:rsidP="00981372">
            <w:r w:rsidRPr="00981372">
              <w:t>:17B::DFLT//Y</w:t>
            </w:r>
          </w:p>
        </w:tc>
        <w:tc>
          <w:tcPr>
            <w:tcW w:w="5386" w:type="dxa"/>
          </w:tcPr>
          <w:p w14:paraId="1425DED8" w14:textId="42028D4D" w:rsidR="000F06EC" w:rsidRDefault="000F06EC" w:rsidP="00083901">
            <w:pPr>
              <w:ind w:left="-6" w:firstLine="6"/>
            </w:pPr>
          </w:p>
        </w:tc>
      </w:tr>
      <w:tr w:rsidR="000F06EC" w14:paraId="7AE5006A" w14:textId="77777777" w:rsidTr="00573402">
        <w:tc>
          <w:tcPr>
            <w:tcW w:w="4638" w:type="dxa"/>
          </w:tcPr>
          <w:p w14:paraId="7A12CBB0" w14:textId="5A271531" w:rsidR="000F06EC" w:rsidRDefault="000F06EC" w:rsidP="00981372">
            <w:r w:rsidRPr="00981372">
              <w:t>:16S:CAOPTN</w:t>
            </w:r>
          </w:p>
        </w:tc>
        <w:tc>
          <w:tcPr>
            <w:tcW w:w="5386" w:type="dxa"/>
          </w:tcPr>
          <w:p w14:paraId="3E1D08BD" w14:textId="76F39B03" w:rsidR="000F06EC" w:rsidRDefault="000F06EC" w:rsidP="00083901">
            <w:pPr>
              <w:ind w:left="-6" w:firstLine="6"/>
            </w:pPr>
          </w:p>
        </w:tc>
      </w:tr>
      <w:tr w:rsidR="000F06EC" w14:paraId="4BA562E3" w14:textId="77777777" w:rsidTr="00573402">
        <w:tc>
          <w:tcPr>
            <w:tcW w:w="4638" w:type="dxa"/>
          </w:tcPr>
          <w:p w14:paraId="026FE495" w14:textId="5FBA6C3D" w:rsidR="000F06EC" w:rsidRDefault="000F06EC" w:rsidP="00981372">
            <w:r w:rsidRPr="00981372">
              <w:t>:16R:ADDINFO</w:t>
            </w:r>
          </w:p>
        </w:tc>
        <w:tc>
          <w:tcPr>
            <w:tcW w:w="5386" w:type="dxa"/>
          </w:tcPr>
          <w:p w14:paraId="19A0DF5B" w14:textId="7A8EAC56" w:rsidR="000F06EC" w:rsidRDefault="000F06EC" w:rsidP="00083901">
            <w:pPr>
              <w:ind w:left="-6" w:firstLine="6"/>
            </w:pPr>
          </w:p>
        </w:tc>
      </w:tr>
      <w:tr w:rsidR="000F06EC" w14:paraId="519A9078" w14:textId="77777777" w:rsidTr="00573402">
        <w:tc>
          <w:tcPr>
            <w:tcW w:w="4638" w:type="dxa"/>
          </w:tcPr>
          <w:p w14:paraId="57C85485" w14:textId="3CE5AC05" w:rsidR="000F06EC" w:rsidRDefault="000F06EC" w:rsidP="00E06AC0">
            <w:r w:rsidRPr="00E06AC0">
              <w:t>:70E::ADTX//LWPL/L401</w:t>
            </w:r>
          </w:p>
        </w:tc>
        <w:tc>
          <w:tcPr>
            <w:tcW w:w="5386" w:type="dxa"/>
          </w:tcPr>
          <w:p w14:paraId="3B5F49AF" w14:textId="0697FBB1" w:rsidR="000F06EC" w:rsidRDefault="000F06EC" w:rsidP="00E06AC0">
            <w:pPr>
              <w:numPr>
                <w:ilvl w:val="0"/>
                <w:numId w:val="0"/>
              </w:numPr>
              <w:jc w:val="left"/>
            </w:pPr>
            <w:r>
              <w:t>К</w:t>
            </w:r>
            <w:r w:rsidRPr="00E06AC0">
              <w:t>од соответствия законодательному акту (для преимущественного права при закрытой подписке)</w:t>
            </w:r>
          </w:p>
        </w:tc>
      </w:tr>
      <w:tr w:rsidR="000F06EC" w14:paraId="49703425" w14:textId="77777777" w:rsidTr="00573402">
        <w:tc>
          <w:tcPr>
            <w:tcW w:w="4638" w:type="dxa"/>
          </w:tcPr>
          <w:p w14:paraId="791D3320" w14:textId="37D140E8" w:rsidR="000F06EC" w:rsidRPr="00C915AC" w:rsidRDefault="000F06EC" w:rsidP="00E06AC0">
            <w:r w:rsidRPr="00E06AC0">
              <w:t>:70E::ADTX//MFCT/Y</w:t>
            </w:r>
          </w:p>
        </w:tc>
        <w:tc>
          <w:tcPr>
            <w:tcW w:w="5386" w:type="dxa"/>
          </w:tcPr>
          <w:p w14:paraId="703F5A18" w14:textId="78B88571" w:rsidR="000F06EC" w:rsidRDefault="000F06EC" w:rsidP="00E06AC0">
            <w:r w:rsidRPr="00E06AC0">
              <w:t>Признак существенного факта</w:t>
            </w:r>
          </w:p>
        </w:tc>
      </w:tr>
      <w:tr w:rsidR="000F06EC" w14:paraId="2508DE80" w14:textId="77777777" w:rsidTr="00573402">
        <w:tc>
          <w:tcPr>
            <w:tcW w:w="4638" w:type="dxa"/>
          </w:tcPr>
          <w:p w14:paraId="36F2E52C" w14:textId="5AB3DAC9" w:rsidR="000F06EC" w:rsidRPr="00C915AC" w:rsidRDefault="000F06EC" w:rsidP="00E06AC0">
            <w:r w:rsidRPr="00E06AC0">
              <w:t>:70E::ADTX//INCD/N</w:t>
            </w:r>
          </w:p>
        </w:tc>
        <w:tc>
          <w:tcPr>
            <w:tcW w:w="5386" w:type="dxa"/>
          </w:tcPr>
          <w:p w14:paraId="1F4E9723" w14:textId="5DE6A9EA" w:rsidR="000F06EC" w:rsidRDefault="000F06EC" w:rsidP="00E06AC0">
            <w:pPr>
              <w:numPr>
                <w:ilvl w:val="0"/>
                <w:numId w:val="0"/>
              </w:numPr>
            </w:pPr>
            <w:r>
              <w:t>Признак</w:t>
            </w:r>
            <w:r w:rsidRPr="00E06AC0">
              <w:t>, что сообщение направляется в соответствии со статьей 30.3 "Информация о ценных бумагах, предоставляемая центральному депозитарию"</w:t>
            </w:r>
          </w:p>
        </w:tc>
      </w:tr>
      <w:tr w:rsidR="000F06EC" w:rsidRPr="00E06AC0" w14:paraId="4AEC7ADD" w14:textId="77777777" w:rsidTr="00573402">
        <w:tc>
          <w:tcPr>
            <w:tcW w:w="4638" w:type="dxa"/>
          </w:tcPr>
          <w:p w14:paraId="59C926A0" w14:textId="6F3B8294" w:rsidR="000F06EC" w:rsidRPr="00C915AC" w:rsidRDefault="000F06EC" w:rsidP="00CD1A70">
            <w:pPr>
              <w:pStyle w:val="a7"/>
              <w:rPr>
                <w:sz w:val="24"/>
                <w:szCs w:val="24"/>
                <w:lang w:val="en-US"/>
              </w:rPr>
            </w:pPr>
            <w:r w:rsidRPr="00E06AC0">
              <w:rPr>
                <w:sz w:val="24"/>
                <w:szCs w:val="24"/>
                <w:lang w:val="en-US"/>
              </w:rPr>
              <w:t>:16S:ADDINFO</w:t>
            </w:r>
          </w:p>
        </w:tc>
        <w:tc>
          <w:tcPr>
            <w:tcW w:w="5386" w:type="dxa"/>
          </w:tcPr>
          <w:p w14:paraId="14DBAF9B" w14:textId="74B5A61B" w:rsidR="000F06EC" w:rsidRPr="00E06AC0" w:rsidRDefault="000F06EC" w:rsidP="00CD1A70">
            <w:pPr>
              <w:pStyle w:val="a7"/>
            </w:pPr>
          </w:p>
        </w:tc>
      </w:tr>
    </w:tbl>
    <w:p w14:paraId="6635B72F" w14:textId="2044E74C" w:rsidR="00EB6C22" w:rsidRPr="00FF297E" w:rsidRDefault="00FF297E" w:rsidP="00021B69">
      <w:pPr>
        <w:pStyle w:val="20"/>
        <w:numPr>
          <w:ilvl w:val="2"/>
          <w:numId w:val="6"/>
        </w:numPr>
        <w:rPr>
          <w:lang w:val="en-US"/>
        </w:rPr>
      </w:pPr>
      <w:bookmarkStart w:id="71" w:name="_Toc445279670"/>
      <w:r>
        <w:t>Сообщение МТ56</w:t>
      </w:r>
      <w:r>
        <w:rPr>
          <w:lang w:val="en-US"/>
        </w:rPr>
        <w:t>8</w:t>
      </w:r>
      <w:bookmarkEnd w:id="71"/>
    </w:p>
    <w:p w14:paraId="35C172CC" w14:textId="723F09D3" w:rsidR="00EB6C22" w:rsidRDefault="00EB6C22" w:rsidP="00EB6C22">
      <w:pPr>
        <w:ind w:hanging="6"/>
      </w:pPr>
      <w:r>
        <w:t xml:space="preserve">Легенда: </w:t>
      </w:r>
      <w:r w:rsidR="009D7EC9">
        <w:t>Сообщение связано с МТ564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EB6C22" w14:paraId="4EC1762B" w14:textId="77777777" w:rsidTr="00EB6C22">
        <w:tc>
          <w:tcPr>
            <w:tcW w:w="4921" w:type="dxa"/>
            <w:shd w:val="clear" w:color="auto" w:fill="F2F2F2" w:themeFill="background1" w:themeFillShade="F2"/>
          </w:tcPr>
          <w:p w14:paraId="597DBC05" w14:textId="77777777" w:rsidR="00EB6C22" w:rsidRPr="00445088" w:rsidRDefault="00EB6C22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7A2E1E9" w14:textId="77777777" w:rsidR="00EB6C22" w:rsidRDefault="00EB6C22" w:rsidP="0010606C">
            <w:pPr>
              <w:pStyle w:val="a3"/>
            </w:pPr>
            <w:r>
              <w:t>Комментарии</w:t>
            </w:r>
          </w:p>
        </w:tc>
      </w:tr>
      <w:tr w:rsidR="00F72221" w14:paraId="244E5468" w14:textId="77777777" w:rsidTr="00EB6C22">
        <w:tc>
          <w:tcPr>
            <w:tcW w:w="4921" w:type="dxa"/>
          </w:tcPr>
          <w:p w14:paraId="6EDF373F" w14:textId="63D0E6DF" w:rsidR="00F72221" w:rsidRPr="00445088" w:rsidRDefault="00F72221" w:rsidP="0010606C">
            <w:pPr>
              <w:ind w:left="-6" w:firstLine="6"/>
            </w:pPr>
            <w:r w:rsidRPr="001664E4">
              <w:t>:16R:GENL</w:t>
            </w:r>
          </w:p>
        </w:tc>
        <w:tc>
          <w:tcPr>
            <w:tcW w:w="5329" w:type="dxa"/>
          </w:tcPr>
          <w:p w14:paraId="04574DBF" w14:textId="77777777" w:rsidR="00F72221" w:rsidRDefault="00F72221" w:rsidP="0010606C">
            <w:pPr>
              <w:ind w:left="-6" w:firstLine="6"/>
            </w:pPr>
          </w:p>
        </w:tc>
      </w:tr>
      <w:tr w:rsidR="00F72221" w14:paraId="121C161C" w14:textId="77777777" w:rsidTr="00EB6C22">
        <w:tc>
          <w:tcPr>
            <w:tcW w:w="4921" w:type="dxa"/>
          </w:tcPr>
          <w:p w14:paraId="6C08E036" w14:textId="19E58172" w:rsidR="00F72221" w:rsidRPr="00445088" w:rsidRDefault="009D7EC9" w:rsidP="009D7EC9">
            <w:r w:rsidRPr="009D7EC9">
              <w:t>:20C::CORP//401401X1111</w:t>
            </w:r>
          </w:p>
        </w:tc>
        <w:tc>
          <w:tcPr>
            <w:tcW w:w="5329" w:type="dxa"/>
          </w:tcPr>
          <w:p w14:paraId="2B8E6DEE" w14:textId="77777777" w:rsidR="00F72221" w:rsidRDefault="00F72221" w:rsidP="0010606C">
            <w:pPr>
              <w:ind w:left="-6" w:firstLine="6"/>
            </w:pPr>
          </w:p>
        </w:tc>
      </w:tr>
      <w:tr w:rsidR="00F72221" w14:paraId="2D76E2A4" w14:textId="77777777" w:rsidTr="00EB6C22">
        <w:tc>
          <w:tcPr>
            <w:tcW w:w="4921" w:type="dxa"/>
          </w:tcPr>
          <w:p w14:paraId="5A88F10F" w14:textId="2D1BA86E" w:rsidR="00F72221" w:rsidRPr="00445088" w:rsidRDefault="009D7EC9" w:rsidP="009D7EC9">
            <w:r w:rsidRPr="009D7EC9">
              <w:t>:20C::SEME//N2518300</w:t>
            </w:r>
          </w:p>
        </w:tc>
        <w:tc>
          <w:tcPr>
            <w:tcW w:w="5329" w:type="dxa"/>
          </w:tcPr>
          <w:p w14:paraId="5294B1D4" w14:textId="77777777" w:rsidR="00F72221" w:rsidRDefault="00F72221" w:rsidP="0010606C">
            <w:pPr>
              <w:ind w:left="-6" w:firstLine="6"/>
            </w:pPr>
          </w:p>
        </w:tc>
      </w:tr>
      <w:tr w:rsidR="00F72221" w14:paraId="359965F0" w14:textId="77777777" w:rsidTr="00EB6C22">
        <w:tc>
          <w:tcPr>
            <w:tcW w:w="4921" w:type="dxa"/>
          </w:tcPr>
          <w:p w14:paraId="44E17223" w14:textId="3AD80DAA" w:rsidR="00F72221" w:rsidRDefault="009D7EC9" w:rsidP="009D7EC9">
            <w:r w:rsidRPr="009D7EC9">
              <w:t>:23G:NEWM</w:t>
            </w:r>
          </w:p>
        </w:tc>
        <w:tc>
          <w:tcPr>
            <w:tcW w:w="5329" w:type="dxa"/>
          </w:tcPr>
          <w:p w14:paraId="17E48A46" w14:textId="77777777" w:rsidR="00F72221" w:rsidRDefault="00F72221" w:rsidP="0010606C">
            <w:pPr>
              <w:ind w:left="-6" w:firstLine="6"/>
            </w:pPr>
          </w:p>
        </w:tc>
      </w:tr>
      <w:tr w:rsidR="00F72221" w14:paraId="25E0ADA3" w14:textId="77777777" w:rsidTr="00EB6C22">
        <w:tc>
          <w:tcPr>
            <w:tcW w:w="4921" w:type="dxa"/>
          </w:tcPr>
          <w:p w14:paraId="58E87F1A" w14:textId="3150805F" w:rsidR="00F72221" w:rsidRDefault="009D7EC9" w:rsidP="009D7EC9">
            <w:r w:rsidRPr="009D7EC9">
              <w:t>:22F::CAEV//PRIO</w:t>
            </w:r>
          </w:p>
        </w:tc>
        <w:tc>
          <w:tcPr>
            <w:tcW w:w="5329" w:type="dxa"/>
          </w:tcPr>
          <w:p w14:paraId="6A60FD42" w14:textId="77777777" w:rsidR="00F72221" w:rsidRDefault="00F72221" w:rsidP="0010606C">
            <w:pPr>
              <w:ind w:left="-6" w:firstLine="6"/>
            </w:pPr>
          </w:p>
        </w:tc>
      </w:tr>
      <w:tr w:rsidR="00F72221" w14:paraId="0C474823" w14:textId="77777777" w:rsidTr="00EB6C22">
        <w:tc>
          <w:tcPr>
            <w:tcW w:w="4921" w:type="dxa"/>
          </w:tcPr>
          <w:p w14:paraId="377205D4" w14:textId="76663F71" w:rsidR="00F72221" w:rsidRDefault="009D7EC9" w:rsidP="009D7EC9">
            <w:r w:rsidRPr="009D7EC9">
              <w:t>:98C::PREP//20160701150000</w:t>
            </w:r>
          </w:p>
        </w:tc>
        <w:tc>
          <w:tcPr>
            <w:tcW w:w="5329" w:type="dxa"/>
          </w:tcPr>
          <w:p w14:paraId="2C567806" w14:textId="77777777" w:rsidR="00F72221" w:rsidRDefault="00F72221" w:rsidP="0010606C">
            <w:pPr>
              <w:ind w:left="-6" w:firstLine="6"/>
            </w:pPr>
          </w:p>
        </w:tc>
      </w:tr>
      <w:tr w:rsidR="00F72221" w14:paraId="5D4270B6" w14:textId="77777777" w:rsidTr="00EB6C22">
        <w:tc>
          <w:tcPr>
            <w:tcW w:w="4921" w:type="dxa"/>
          </w:tcPr>
          <w:p w14:paraId="25A724E8" w14:textId="43A07ABF" w:rsidR="00F72221" w:rsidRDefault="009D7EC9" w:rsidP="009D7EC9">
            <w:r w:rsidRPr="009D7EC9">
              <w:t>:16R:LINK</w:t>
            </w:r>
          </w:p>
        </w:tc>
        <w:tc>
          <w:tcPr>
            <w:tcW w:w="5329" w:type="dxa"/>
          </w:tcPr>
          <w:p w14:paraId="183FA8FB" w14:textId="77777777" w:rsidR="00F72221" w:rsidRDefault="00F72221" w:rsidP="0010606C">
            <w:pPr>
              <w:ind w:left="-6" w:firstLine="6"/>
            </w:pPr>
          </w:p>
        </w:tc>
      </w:tr>
      <w:tr w:rsidR="00F72221" w14:paraId="1FB88FFE" w14:textId="77777777" w:rsidTr="00EB6C22">
        <w:tc>
          <w:tcPr>
            <w:tcW w:w="4921" w:type="dxa"/>
          </w:tcPr>
          <w:p w14:paraId="58EAD38D" w14:textId="667555EA" w:rsidR="00F72221" w:rsidRDefault="009D7EC9" w:rsidP="009D7EC9">
            <w:r w:rsidRPr="009D7EC9">
              <w:t>:22F::LINK//WITH</w:t>
            </w:r>
          </w:p>
        </w:tc>
        <w:tc>
          <w:tcPr>
            <w:tcW w:w="5329" w:type="dxa"/>
          </w:tcPr>
          <w:p w14:paraId="43C2B578" w14:textId="77777777" w:rsidR="00F72221" w:rsidRDefault="00F72221" w:rsidP="0010606C">
            <w:pPr>
              <w:ind w:left="-6" w:firstLine="6"/>
            </w:pPr>
          </w:p>
        </w:tc>
      </w:tr>
      <w:tr w:rsidR="00F72221" w14:paraId="4028F255" w14:textId="77777777" w:rsidTr="00EB6C22">
        <w:tc>
          <w:tcPr>
            <w:tcW w:w="4921" w:type="dxa"/>
          </w:tcPr>
          <w:p w14:paraId="0678BD1F" w14:textId="0C69F8A9" w:rsidR="00F72221" w:rsidRDefault="009D7EC9" w:rsidP="009D7EC9">
            <w:r w:rsidRPr="009D7EC9">
              <w:t>:13A::LINK//564</w:t>
            </w:r>
          </w:p>
        </w:tc>
        <w:tc>
          <w:tcPr>
            <w:tcW w:w="5329" w:type="dxa"/>
          </w:tcPr>
          <w:p w14:paraId="60FC0A6D" w14:textId="77777777" w:rsidR="00F72221" w:rsidRDefault="00F72221" w:rsidP="0010606C">
            <w:pPr>
              <w:ind w:left="-6" w:firstLine="6"/>
            </w:pPr>
          </w:p>
        </w:tc>
      </w:tr>
      <w:tr w:rsidR="00F72221" w14:paraId="01C65BCE" w14:textId="77777777" w:rsidTr="00EB6C22">
        <w:tc>
          <w:tcPr>
            <w:tcW w:w="4921" w:type="dxa"/>
          </w:tcPr>
          <w:p w14:paraId="7DE56E95" w14:textId="30B5BD55" w:rsidR="00F72221" w:rsidRDefault="009D7EC9" w:rsidP="009D7EC9">
            <w:r w:rsidRPr="009D7EC9">
              <w:t>:20C::PREV//2518300</w:t>
            </w:r>
          </w:p>
        </w:tc>
        <w:tc>
          <w:tcPr>
            <w:tcW w:w="5329" w:type="dxa"/>
          </w:tcPr>
          <w:p w14:paraId="65D043CF" w14:textId="77777777" w:rsidR="00F72221" w:rsidRDefault="00F72221" w:rsidP="0010606C">
            <w:pPr>
              <w:ind w:left="-6" w:firstLine="6"/>
            </w:pPr>
          </w:p>
        </w:tc>
      </w:tr>
      <w:tr w:rsidR="00F72221" w14:paraId="39C016FE" w14:textId="77777777" w:rsidTr="00EB6C22">
        <w:tc>
          <w:tcPr>
            <w:tcW w:w="4921" w:type="dxa"/>
          </w:tcPr>
          <w:p w14:paraId="31BCAE20" w14:textId="2C7786B6" w:rsidR="00F72221" w:rsidRDefault="009D7EC9" w:rsidP="009D7EC9">
            <w:r w:rsidRPr="009D7EC9">
              <w:t>:16S:LINK</w:t>
            </w:r>
          </w:p>
        </w:tc>
        <w:tc>
          <w:tcPr>
            <w:tcW w:w="5329" w:type="dxa"/>
          </w:tcPr>
          <w:p w14:paraId="2E70D5A0" w14:textId="77777777" w:rsidR="00F72221" w:rsidRDefault="00F72221" w:rsidP="0010606C">
            <w:pPr>
              <w:ind w:left="-6" w:firstLine="6"/>
            </w:pPr>
          </w:p>
        </w:tc>
      </w:tr>
      <w:tr w:rsidR="00F72221" w14:paraId="34A6EB52" w14:textId="77777777" w:rsidTr="00EB6C22">
        <w:tc>
          <w:tcPr>
            <w:tcW w:w="4921" w:type="dxa"/>
          </w:tcPr>
          <w:p w14:paraId="193EED23" w14:textId="5A918A25" w:rsidR="00F72221" w:rsidRDefault="009D7EC9" w:rsidP="009D7EC9">
            <w:r w:rsidRPr="009D7EC9">
              <w:t>:16S:GENL</w:t>
            </w:r>
          </w:p>
        </w:tc>
        <w:tc>
          <w:tcPr>
            <w:tcW w:w="5329" w:type="dxa"/>
          </w:tcPr>
          <w:p w14:paraId="1E1C098B" w14:textId="77777777" w:rsidR="00F72221" w:rsidRDefault="00F72221" w:rsidP="0010606C">
            <w:pPr>
              <w:ind w:left="-6" w:firstLine="6"/>
            </w:pPr>
          </w:p>
        </w:tc>
      </w:tr>
      <w:tr w:rsidR="00F72221" w14:paraId="0287A697" w14:textId="77777777" w:rsidTr="00EB6C22">
        <w:tc>
          <w:tcPr>
            <w:tcW w:w="4921" w:type="dxa"/>
          </w:tcPr>
          <w:p w14:paraId="029E69C2" w14:textId="36780AF2" w:rsidR="00F72221" w:rsidRDefault="009D7EC9" w:rsidP="009D7EC9">
            <w:r w:rsidRPr="009D7EC9">
              <w:t>:16R:USECU</w:t>
            </w:r>
          </w:p>
        </w:tc>
        <w:tc>
          <w:tcPr>
            <w:tcW w:w="5329" w:type="dxa"/>
          </w:tcPr>
          <w:p w14:paraId="124BD719" w14:textId="77777777" w:rsidR="00F72221" w:rsidRDefault="00F72221" w:rsidP="0010606C">
            <w:pPr>
              <w:ind w:left="-6" w:firstLine="6"/>
            </w:pPr>
          </w:p>
        </w:tc>
      </w:tr>
      <w:tr w:rsidR="00F72221" w14:paraId="36496E8E" w14:textId="77777777" w:rsidTr="00EB6C22">
        <w:tc>
          <w:tcPr>
            <w:tcW w:w="4921" w:type="dxa"/>
          </w:tcPr>
          <w:p w14:paraId="290EA46E" w14:textId="1FB34E2F" w:rsidR="00F72221" w:rsidRDefault="00CA0816" w:rsidP="009D7EC9">
            <w:r>
              <w:t>:97A::SAFE//M</w:t>
            </w:r>
            <w:r>
              <w:rPr>
                <w:lang w:val="en-US"/>
              </w:rPr>
              <w:t>L</w:t>
            </w:r>
            <w:r w:rsidR="009D7EC9" w:rsidRPr="009D7EC9">
              <w:t>1111111111</w:t>
            </w:r>
          </w:p>
        </w:tc>
        <w:tc>
          <w:tcPr>
            <w:tcW w:w="5329" w:type="dxa"/>
          </w:tcPr>
          <w:p w14:paraId="31C6E4EF" w14:textId="77777777" w:rsidR="00F72221" w:rsidRDefault="00F72221" w:rsidP="0010606C">
            <w:pPr>
              <w:ind w:left="-6" w:firstLine="6"/>
            </w:pPr>
          </w:p>
        </w:tc>
      </w:tr>
      <w:tr w:rsidR="00F72221" w14:paraId="69982953" w14:textId="77777777" w:rsidTr="00EB6C22">
        <w:tc>
          <w:tcPr>
            <w:tcW w:w="4921" w:type="dxa"/>
          </w:tcPr>
          <w:p w14:paraId="2E83F0E1" w14:textId="59ACC4A8" w:rsidR="009D7EC9" w:rsidRDefault="009D7EC9" w:rsidP="009D7EC9">
            <w:r>
              <w:t xml:space="preserve">:35B:ISIN </w:t>
            </w:r>
            <w:r w:rsidRPr="009D7EC9">
              <w:t>RU1111111111</w:t>
            </w:r>
          </w:p>
          <w:p w14:paraId="16BCB8BD" w14:textId="0675F20F" w:rsidR="009D7EC9" w:rsidRPr="009D7EC9" w:rsidRDefault="009D7EC9" w:rsidP="009D7EC9">
            <w:pPr>
              <w:rPr>
                <w:lang w:val="en-US"/>
              </w:rPr>
            </w:pPr>
            <w:r w:rsidRPr="009D7EC9">
              <w:rPr>
                <w:lang w:val="en-US"/>
              </w:rPr>
              <w:t>/XX/CORP/NADC/RU1111111111</w:t>
            </w:r>
          </w:p>
          <w:p w14:paraId="3D8D7064" w14:textId="77777777" w:rsidR="009D7EC9" w:rsidRDefault="009D7EC9" w:rsidP="009D7EC9">
            <w:r>
              <w:t>/RU/1-11-00111-A</w:t>
            </w:r>
          </w:p>
          <w:p w14:paraId="3A230D3C" w14:textId="48F4C54D" w:rsidR="00F72221" w:rsidRDefault="00055E6C" w:rsidP="009D7EC9">
            <w:r>
              <w:t>/NAME/'OAO ''MEGAFON'' VYP1</w:t>
            </w:r>
          </w:p>
        </w:tc>
        <w:tc>
          <w:tcPr>
            <w:tcW w:w="5329" w:type="dxa"/>
          </w:tcPr>
          <w:p w14:paraId="6DBF93DB" w14:textId="77777777" w:rsidR="00F72221" w:rsidRDefault="00F72221" w:rsidP="0010606C">
            <w:pPr>
              <w:ind w:left="-6" w:firstLine="6"/>
            </w:pPr>
          </w:p>
        </w:tc>
      </w:tr>
      <w:tr w:rsidR="00F72221" w14:paraId="06158F89" w14:textId="77777777" w:rsidTr="00EB6C22">
        <w:tc>
          <w:tcPr>
            <w:tcW w:w="4921" w:type="dxa"/>
          </w:tcPr>
          <w:p w14:paraId="0D763D3B" w14:textId="75BB4A8A" w:rsidR="00F72221" w:rsidRDefault="009D7EC9" w:rsidP="009D7EC9">
            <w:r w:rsidRPr="009D7EC9">
              <w:lastRenderedPageBreak/>
              <w:t>:16S:USECU</w:t>
            </w:r>
          </w:p>
        </w:tc>
        <w:tc>
          <w:tcPr>
            <w:tcW w:w="5329" w:type="dxa"/>
          </w:tcPr>
          <w:p w14:paraId="0C17BF60" w14:textId="77777777" w:rsidR="00F72221" w:rsidRDefault="00F72221" w:rsidP="0010606C">
            <w:pPr>
              <w:ind w:left="-6" w:firstLine="6"/>
            </w:pPr>
          </w:p>
        </w:tc>
      </w:tr>
      <w:tr w:rsidR="00F72221" w14:paraId="48D1A660" w14:textId="77777777" w:rsidTr="00EB6C22">
        <w:tc>
          <w:tcPr>
            <w:tcW w:w="4921" w:type="dxa"/>
          </w:tcPr>
          <w:p w14:paraId="04301D17" w14:textId="5C072F1C" w:rsidR="00F72221" w:rsidRDefault="009D7EC9" w:rsidP="009D7EC9">
            <w:r w:rsidRPr="009D7EC9">
              <w:t>:16R:ADDINFO</w:t>
            </w:r>
          </w:p>
        </w:tc>
        <w:tc>
          <w:tcPr>
            <w:tcW w:w="5329" w:type="dxa"/>
          </w:tcPr>
          <w:p w14:paraId="44D8B62D" w14:textId="77777777" w:rsidR="00F72221" w:rsidRDefault="00F72221" w:rsidP="0010606C">
            <w:pPr>
              <w:ind w:left="-6" w:firstLine="6"/>
            </w:pPr>
          </w:p>
        </w:tc>
      </w:tr>
      <w:tr w:rsidR="00F72221" w:rsidRPr="0094399A" w14:paraId="4A452FC1" w14:textId="77777777" w:rsidTr="00EB6C22">
        <w:tc>
          <w:tcPr>
            <w:tcW w:w="4921" w:type="dxa"/>
          </w:tcPr>
          <w:p w14:paraId="2DE89C66" w14:textId="3BF7AEA7" w:rsidR="00F72221" w:rsidRPr="009D7EC9" w:rsidRDefault="009D7EC9" w:rsidP="00F41856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D7EC9">
              <w:rPr>
                <w:lang w:val="en-US"/>
              </w:rPr>
              <w:t>:70E::ADTX//PDOC/ADDINFO//'DENEJNYE SREDSTVA</w:t>
            </w:r>
          </w:p>
        </w:tc>
        <w:tc>
          <w:tcPr>
            <w:tcW w:w="5329" w:type="dxa"/>
          </w:tcPr>
          <w:p w14:paraId="4FC4C1A1" w14:textId="77777777" w:rsidR="00F72221" w:rsidRPr="009D7EC9" w:rsidRDefault="00F72221" w:rsidP="0010606C">
            <w:pPr>
              <w:ind w:left="-6" w:firstLine="6"/>
              <w:rPr>
                <w:lang w:val="en-US"/>
              </w:rPr>
            </w:pPr>
          </w:p>
        </w:tc>
      </w:tr>
      <w:tr w:rsidR="00F72221" w:rsidRPr="009D7EC9" w14:paraId="212A7258" w14:textId="77777777" w:rsidTr="00EB6C22">
        <w:tc>
          <w:tcPr>
            <w:tcW w:w="4921" w:type="dxa"/>
          </w:tcPr>
          <w:p w14:paraId="306D2C88" w14:textId="13A4FFD8" w:rsidR="009D7EC9" w:rsidRPr="00316CF0" w:rsidRDefault="00F41856" w:rsidP="00316CF0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:70E::ADTX//</w:t>
            </w:r>
            <w:r w:rsidR="009D7EC9" w:rsidRPr="00316CF0">
              <w:rPr>
                <w:lang w:val="en-US"/>
              </w:rPr>
              <w:t>PDOC/ADDINFO/'NE DENEJNYE SREDSTVA</w:t>
            </w:r>
          </w:p>
          <w:p w14:paraId="675229E8" w14:textId="77777777" w:rsidR="009D7EC9" w:rsidRPr="00316CF0" w:rsidRDefault="009D7EC9" w:rsidP="00316CF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316CF0">
              <w:rPr>
                <w:lang w:val="en-US"/>
              </w:rPr>
              <w:t>. PEREcENX IMUqESTVA, KOTORYM MOGUT</w:t>
            </w:r>
          </w:p>
          <w:p w14:paraId="561E9494" w14:textId="1C14A35D" w:rsidR="009D7EC9" w:rsidRPr="00316CF0" w:rsidRDefault="009D7EC9" w:rsidP="00316CF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316CF0">
              <w:rPr>
                <w:lang w:val="en-US"/>
              </w:rPr>
              <w:t>OPLAcIVATXSa CENNYE BUMAGI: OBYKNO</w:t>
            </w:r>
          </w:p>
          <w:p w14:paraId="6E36CFCC" w14:textId="77777777" w:rsidR="009D7EC9" w:rsidRPr="009D7EC9" w:rsidRDefault="009D7EC9" w:rsidP="00316CF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D7EC9">
              <w:rPr>
                <w:lang w:val="en-US"/>
              </w:rPr>
              <w:t xml:space="preserve">VENNYE AKCII SLEDUuqIH AKCIONERNYH </w:t>
            </w:r>
          </w:p>
          <w:p w14:paraId="47CEC3BD" w14:textId="77777777" w:rsidR="009D7EC9" w:rsidRPr="009D7EC9" w:rsidRDefault="009D7EC9" w:rsidP="00316CF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D7EC9">
              <w:rPr>
                <w:lang w:val="en-US"/>
              </w:rPr>
              <w:t>OBqESTV: - OAO ''TKS'' (OGRN 109650</w:t>
            </w:r>
          </w:p>
          <w:p w14:paraId="5B45D907" w14:textId="781D692F" w:rsidR="00F72221" w:rsidRPr="009D7EC9" w:rsidRDefault="00355FAE" w:rsidP="00316CF0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1007777)</w:t>
            </w:r>
          </w:p>
        </w:tc>
        <w:tc>
          <w:tcPr>
            <w:tcW w:w="5329" w:type="dxa"/>
          </w:tcPr>
          <w:p w14:paraId="21A3BA2F" w14:textId="77777777" w:rsidR="00F72221" w:rsidRPr="009D7EC9" w:rsidRDefault="00F72221" w:rsidP="0010606C">
            <w:pPr>
              <w:ind w:left="-6" w:firstLine="6"/>
              <w:rPr>
                <w:lang w:val="en-US"/>
              </w:rPr>
            </w:pPr>
          </w:p>
        </w:tc>
      </w:tr>
      <w:tr w:rsidR="00F72221" w:rsidRPr="009D7EC9" w14:paraId="5A9741CD" w14:textId="77777777" w:rsidTr="00EB6C22">
        <w:tc>
          <w:tcPr>
            <w:tcW w:w="4921" w:type="dxa"/>
          </w:tcPr>
          <w:p w14:paraId="74716891" w14:textId="54389649" w:rsidR="00F72221" w:rsidRPr="009D7EC9" w:rsidRDefault="009D7EC9" w:rsidP="009D7EC9">
            <w:pPr>
              <w:rPr>
                <w:lang w:val="en-US"/>
              </w:rPr>
            </w:pPr>
            <w:r w:rsidRPr="009D7EC9">
              <w:rPr>
                <w:lang w:val="en-US"/>
              </w:rPr>
              <w:t>:16S:ADDINFO</w:t>
            </w:r>
          </w:p>
        </w:tc>
        <w:tc>
          <w:tcPr>
            <w:tcW w:w="5329" w:type="dxa"/>
          </w:tcPr>
          <w:p w14:paraId="3DC57145" w14:textId="77777777" w:rsidR="00F72221" w:rsidRPr="009D7EC9" w:rsidRDefault="00F72221" w:rsidP="0010606C">
            <w:pPr>
              <w:ind w:left="-6" w:firstLine="6"/>
              <w:rPr>
                <w:lang w:val="en-US"/>
              </w:rPr>
            </w:pPr>
          </w:p>
        </w:tc>
      </w:tr>
    </w:tbl>
    <w:p w14:paraId="3640552F" w14:textId="77777777" w:rsidR="0062216D" w:rsidRDefault="0062216D" w:rsidP="00EB6C22">
      <w:pPr>
        <w:numPr>
          <w:ilvl w:val="0"/>
          <w:numId w:val="0"/>
        </w:numPr>
        <w:ind w:left="432" w:hanging="432"/>
        <w:rPr>
          <w:lang w:val="en-US"/>
        </w:rPr>
      </w:pPr>
    </w:p>
    <w:p w14:paraId="7B2A756D" w14:textId="481CC9D3" w:rsidR="00A94D6A" w:rsidRDefault="00A94D6A" w:rsidP="00A94D6A">
      <w:pPr>
        <w:pStyle w:val="20"/>
        <w:rPr>
          <w:lang w:val="ru-RU"/>
        </w:rPr>
      </w:pPr>
      <w:bookmarkStart w:id="72" w:name="_Toc445279671"/>
      <w:r>
        <w:rPr>
          <w:lang w:val="ru-RU"/>
        </w:rPr>
        <w:t>Уведомление о КД. Открытая подписка.</w:t>
      </w:r>
      <w:bookmarkEnd w:id="72"/>
    </w:p>
    <w:p w14:paraId="26E7C4BE" w14:textId="6A9776A0" w:rsidR="00A94D6A" w:rsidRPr="00A94D6A" w:rsidRDefault="00A94D6A" w:rsidP="00A94D6A">
      <w:pPr>
        <w:pStyle w:val="20"/>
        <w:numPr>
          <w:ilvl w:val="0"/>
          <w:numId w:val="0"/>
        </w:numPr>
        <w:ind w:left="142"/>
        <w:rPr>
          <w:lang w:val="ru-RU"/>
        </w:rPr>
      </w:pPr>
      <w:bookmarkStart w:id="73" w:name="_Toc445279672"/>
      <w:r>
        <w:rPr>
          <w:lang w:val="ru-RU"/>
        </w:rPr>
        <w:t>2.2.1</w:t>
      </w:r>
      <w:r>
        <w:t xml:space="preserve"> Сообщени</w:t>
      </w:r>
      <w:r>
        <w:rPr>
          <w:lang w:val="ru-RU"/>
        </w:rPr>
        <w:t>е</w:t>
      </w:r>
      <w:r>
        <w:t xml:space="preserve"> </w:t>
      </w:r>
      <w:r>
        <w:rPr>
          <w:lang w:val="en-US"/>
        </w:rPr>
        <w:t>MT</w:t>
      </w:r>
      <w:r>
        <w:t>564</w:t>
      </w:r>
      <w:r>
        <w:rPr>
          <w:lang w:val="ru-RU"/>
        </w:rPr>
        <w:t>.</w:t>
      </w:r>
      <w:bookmarkEnd w:id="73"/>
    </w:p>
    <w:p w14:paraId="24738777" w14:textId="77777777" w:rsidR="00A94D6A" w:rsidRDefault="00A94D6A" w:rsidP="00A94D6A">
      <w:pPr>
        <w:numPr>
          <w:ilvl w:val="0"/>
          <w:numId w:val="0"/>
        </w:numPr>
        <w:ind w:left="432" w:hanging="432"/>
      </w:pPr>
      <w:r>
        <w:t xml:space="preserve">Легенда: </w:t>
      </w:r>
    </w:p>
    <w:p w14:paraId="303315AB" w14:textId="77777777" w:rsidR="00A94D6A" w:rsidRPr="00A94D6A" w:rsidRDefault="00A94D6A" w:rsidP="002952C0">
      <w:pPr>
        <w:numPr>
          <w:ilvl w:val="0"/>
          <w:numId w:val="0"/>
        </w:numPr>
      </w:pPr>
      <w:r w:rsidRPr="00A94D6A">
        <w:t>Проводится КД PRIO. Решение о размещении было принято советом директоров. Проводится по открытой подписке. Размещаемые цб не зарегистрированы в БР, не известен период приема заявлений на момент подачи уведомления CANO и не известна цена новой ЦБ. Т.е. должно быть подано окончательное уведомление со статусом (Подтвержденное, полное)</w:t>
      </w:r>
    </w:p>
    <w:p w14:paraId="32D31CE9" w14:textId="7141EC58" w:rsidR="00A94D6A" w:rsidRPr="00A94D6A" w:rsidRDefault="00A94D6A" w:rsidP="00A94D6A">
      <w:r w:rsidRPr="00A94D6A">
        <w:t>В НРД присвоен референс КД 400400</w:t>
      </w:r>
      <w:r>
        <w:t>.</w:t>
      </w:r>
    </w:p>
    <w:p w14:paraId="6808DDAD" w14:textId="34C1ABAB" w:rsidR="00A94D6A" w:rsidRPr="00A94D6A" w:rsidRDefault="00A94D6A" w:rsidP="00A94D6A">
      <w:r w:rsidRPr="00A94D6A">
        <w:t>Дата отправки первого уведомления о КД 01.07.2016</w:t>
      </w:r>
    </w:p>
    <w:p w14:paraId="372D172E" w14:textId="120D74DF" w:rsidR="00A94D6A" w:rsidRPr="00A94D6A" w:rsidRDefault="00A94D6A" w:rsidP="00A94D6A">
      <w:r w:rsidRPr="00A94D6A">
        <w:t>Ссылки на собрание</w:t>
      </w:r>
      <w:r>
        <w:t>:</w:t>
      </w:r>
      <w:r w:rsidRPr="00A94D6A">
        <w:t xml:space="preserve"> нет</w:t>
      </w:r>
    </w:p>
    <w:p w14:paraId="57DF17AD" w14:textId="7E84F92B" w:rsidR="00A94D6A" w:rsidRPr="00A94D6A" w:rsidRDefault="00A94D6A" w:rsidP="00A94D6A">
      <w:r w:rsidRPr="00A94D6A">
        <w:t>Дата фиксации 15.06.2016 – установлена советом директоров</w:t>
      </w:r>
    </w:p>
    <w:p w14:paraId="249C2B21" w14:textId="1C676807" w:rsidR="00A94D6A" w:rsidRPr="00A94D6A" w:rsidRDefault="00A94D6A" w:rsidP="00A94D6A">
      <w:r w:rsidRPr="00A94D6A">
        <w:t>Дата принятия решение советом директоров - 04.06.2016</w:t>
      </w:r>
    </w:p>
    <w:p w14:paraId="162F5E51" w14:textId="36C71684" w:rsidR="00A94D6A" w:rsidRPr="00A94D6A" w:rsidRDefault="00A94D6A" w:rsidP="00A94D6A">
      <w:r w:rsidRPr="00A94D6A">
        <w:t>На одну базовую бумагу можно приобрести Х = Y * (110 000 000 000 / 317 637 520 094), где</w:t>
      </w:r>
    </w:p>
    <w:p w14:paraId="32420E49" w14:textId="77777777" w:rsidR="00A94D6A" w:rsidRPr="00A94D6A" w:rsidRDefault="00A94D6A" w:rsidP="00A94D6A">
      <w:r w:rsidRPr="00A94D6A">
        <w:t>Х - максимальное количество Акций, которое может приобрести лицо, имеющее</w:t>
      </w:r>
    </w:p>
    <w:p w14:paraId="2B2ADD96" w14:textId="77777777" w:rsidR="00A94D6A" w:rsidRPr="00A94D6A" w:rsidRDefault="00A94D6A" w:rsidP="00A94D6A">
      <w:r w:rsidRPr="00A94D6A">
        <w:t>преимущественное право приобретения размещаемых Акций;</w:t>
      </w:r>
    </w:p>
    <w:p w14:paraId="26839FE1" w14:textId="77777777" w:rsidR="00A94D6A" w:rsidRPr="00A94D6A" w:rsidRDefault="00A94D6A" w:rsidP="00A94D6A">
      <w:r w:rsidRPr="00A94D6A">
        <w:t>Y - количество обыкновенных именных акций Эмитента, принадлежащих лицу, имеющему</w:t>
      </w:r>
    </w:p>
    <w:p w14:paraId="22995328" w14:textId="77777777" w:rsidR="00A94D6A" w:rsidRPr="00A94D6A" w:rsidRDefault="00A94D6A" w:rsidP="00A94D6A">
      <w:r w:rsidRPr="00A94D6A">
        <w:t>преимущественное право приобретения размещаемых ценных бумаг</w:t>
      </w:r>
    </w:p>
    <w:p w14:paraId="6F17E5E4" w14:textId="3E7EB744" w:rsidR="00A94D6A" w:rsidRPr="00A94D6A" w:rsidRDefault="00A94D6A" w:rsidP="00A94D6A">
      <w:r w:rsidRPr="00A94D6A">
        <w:t>Цена новой бумаги не известна (на момент начала приема заявлений)</w:t>
      </w:r>
    </w:p>
    <w:p w14:paraId="02DB5D29" w14:textId="7FDF4B94" w:rsidR="00A94D6A" w:rsidRPr="00A94D6A" w:rsidRDefault="00A94D6A" w:rsidP="00A94D6A">
      <w:r w:rsidRPr="00A94D6A">
        <w:t xml:space="preserve">Всего на дату фиксации на счете </w:t>
      </w:r>
      <w:r>
        <w:t xml:space="preserve">депонента в </w:t>
      </w:r>
      <w:r w:rsidRPr="00A94D6A">
        <w:t xml:space="preserve">НРД </w:t>
      </w:r>
      <w:r>
        <w:t>4</w:t>
      </w:r>
      <w:r w:rsidRPr="00A94D6A">
        <w:t xml:space="preserve"> 000 бумаг</w:t>
      </w:r>
    </w:p>
    <w:p w14:paraId="34918ECA" w14:textId="623EDB88" w:rsidR="00A94D6A" w:rsidRPr="00A94D6A" w:rsidRDefault="00A94D6A" w:rsidP="00A94D6A">
      <w:r w:rsidRPr="00A94D6A">
        <w:t xml:space="preserve">Идентификаторы базовой ценной бумаги: </w:t>
      </w:r>
    </w:p>
    <w:p w14:paraId="4F1FAB42" w14:textId="77777777" w:rsidR="00A94D6A" w:rsidRPr="00A94D6A" w:rsidRDefault="00A94D6A" w:rsidP="00A94D6A">
      <w:r w:rsidRPr="00A94D6A">
        <w:t>ISIN :RU1111111111</w:t>
      </w:r>
    </w:p>
    <w:p w14:paraId="0CF9E596" w14:textId="77777777" w:rsidR="00A94D6A" w:rsidRPr="00A94D6A" w:rsidRDefault="00A94D6A" w:rsidP="00A94D6A">
      <w:r w:rsidRPr="00A94D6A">
        <w:t>Код НРД: RU1111111111</w:t>
      </w:r>
    </w:p>
    <w:p w14:paraId="69E96077" w14:textId="77777777" w:rsidR="00A94D6A" w:rsidRPr="00A94D6A" w:rsidRDefault="00A94D6A" w:rsidP="00A94D6A">
      <w:r w:rsidRPr="00A94D6A">
        <w:t>Государственный регистрационный номер: 1-11-00111-A</w:t>
      </w:r>
      <w:r w:rsidRPr="00A94D6A">
        <w:tab/>
      </w:r>
    </w:p>
    <w:p w14:paraId="39269F2E" w14:textId="77777777" w:rsidR="00A94D6A" w:rsidRPr="00A94D6A" w:rsidRDefault="00A94D6A" w:rsidP="00A94D6A">
      <w:r w:rsidRPr="00A94D6A">
        <w:t>Описание: ОАО «Мегафон» вып1</w:t>
      </w:r>
    </w:p>
    <w:p w14:paraId="19B57B69" w14:textId="77777777" w:rsidR="00A94D6A" w:rsidRPr="00A94D6A" w:rsidRDefault="00A94D6A" w:rsidP="00A94D6A"/>
    <w:p w14:paraId="624C1A7F" w14:textId="64A5D803" w:rsidR="00A94D6A" w:rsidRPr="00A94D6A" w:rsidRDefault="00A94D6A" w:rsidP="00A94D6A">
      <w:r w:rsidRPr="00A94D6A">
        <w:t>Наличие сущ.</w:t>
      </w:r>
      <w:r w:rsidR="00DA3F52">
        <w:rPr>
          <w:lang w:val="en-US"/>
        </w:rPr>
        <w:t xml:space="preserve"> </w:t>
      </w:r>
      <w:r w:rsidRPr="00A94D6A">
        <w:t>факта: Нет</w:t>
      </w:r>
    </w:p>
    <w:p w14:paraId="1CA1728D" w14:textId="625EABCA" w:rsidR="00A94D6A" w:rsidRPr="00A94D6A" w:rsidRDefault="00A94D6A" w:rsidP="00A94D6A">
      <w:r w:rsidRPr="00A94D6A">
        <w:t>Раскрытие информации в соответствии со ст. 30.3: Да</w:t>
      </w:r>
    </w:p>
    <w:p w14:paraId="78B43AB9" w14:textId="16E6F721" w:rsidR="00A94D6A" w:rsidRPr="00A94D6A" w:rsidRDefault="00A94D6A" w:rsidP="00A94D6A">
      <w:r w:rsidRPr="00A94D6A">
        <w:t xml:space="preserve">Приложения: </w:t>
      </w:r>
    </w:p>
    <w:p w14:paraId="353DD18E" w14:textId="77777777" w:rsidR="00A94D6A" w:rsidRPr="00A94D6A" w:rsidRDefault="00A94D6A" w:rsidP="00A94D6A">
      <w:r w:rsidRPr="00A94D6A">
        <w:t>1.</w:t>
      </w:r>
      <w:r w:rsidRPr="00A94D6A">
        <w:tab/>
        <w:t>Уведомление (не публичная информация)</w:t>
      </w:r>
    </w:p>
    <w:p w14:paraId="1F9D024A" w14:textId="77777777" w:rsidR="00A94D6A" w:rsidRPr="00A94D6A" w:rsidRDefault="00A94D6A" w:rsidP="00A94D6A">
      <w:r w:rsidRPr="00A94D6A">
        <w:t>2.</w:t>
      </w:r>
      <w:r w:rsidRPr="00A94D6A">
        <w:tab/>
        <w:t>Отчет оценщика (не публичная информация)</w:t>
      </w:r>
    </w:p>
    <w:p w14:paraId="656D9238" w14:textId="77777777" w:rsidR="00A94D6A" w:rsidRPr="00A94D6A" w:rsidRDefault="00A94D6A" w:rsidP="00A94D6A"/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4638"/>
        <w:gridCol w:w="5386"/>
      </w:tblGrid>
      <w:tr w:rsidR="00A94D6A" w14:paraId="5DBBA63B" w14:textId="77777777" w:rsidTr="003579EF">
        <w:tc>
          <w:tcPr>
            <w:tcW w:w="4638" w:type="dxa"/>
            <w:shd w:val="clear" w:color="auto" w:fill="F2F2F2" w:themeFill="background1" w:themeFillShade="F2"/>
          </w:tcPr>
          <w:p w14:paraId="721F6311" w14:textId="77777777" w:rsidR="00A94D6A" w:rsidRPr="00445088" w:rsidRDefault="00A94D6A" w:rsidP="003579EF">
            <w:pPr>
              <w:pStyle w:val="a3"/>
            </w:pPr>
            <w:r>
              <w:t>Пример сообщения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3928651C" w14:textId="77777777" w:rsidR="00A94D6A" w:rsidRDefault="00A94D6A" w:rsidP="003579EF">
            <w:pPr>
              <w:pStyle w:val="a3"/>
            </w:pPr>
            <w:r>
              <w:t>Комментарии</w:t>
            </w:r>
          </w:p>
        </w:tc>
      </w:tr>
      <w:tr w:rsidR="00A94D6A" w14:paraId="595C0705" w14:textId="77777777" w:rsidTr="003579EF">
        <w:tc>
          <w:tcPr>
            <w:tcW w:w="4638" w:type="dxa"/>
          </w:tcPr>
          <w:p w14:paraId="02E51515" w14:textId="77777777" w:rsidR="00A94D6A" w:rsidRPr="00445088" w:rsidRDefault="00A94D6A" w:rsidP="003579EF">
            <w:pPr>
              <w:ind w:left="-6" w:firstLine="6"/>
            </w:pPr>
            <w:r w:rsidRPr="00B21DB5">
              <w:t>:16R:GENL</w:t>
            </w:r>
          </w:p>
        </w:tc>
        <w:tc>
          <w:tcPr>
            <w:tcW w:w="5386" w:type="dxa"/>
          </w:tcPr>
          <w:p w14:paraId="29666C78" w14:textId="77777777" w:rsidR="00A94D6A" w:rsidRDefault="00A94D6A" w:rsidP="003579EF">
            <w:pPr>
              <w:ind w:left="-6" w:firstLine="6"/>
            </w:pPr>
          </w:p>
        </w:tc>
      </w:tr>
      <w:tr w:rsidR="00A94D6A" w14:paraId="0916BB05" w14:textId="77777777" w:rsidTr="003579EF">
        <w:tc>
          <w:tcPr>
            <w:tcW w:w="4638" w:type="dxa"/>
          </w:tcPr>
          <w:p w14:paraId="3A8629FA" w14:textId="5E79D4FF" w:rsidR="00A94D6A" w:rsidRPr="00445088" w:rsidRDefault="00A94D6A" w:rsidP="003579EF">
            <w:r w:rsidRPr="00981372">
              <w:t>:20C::CORP//</w:t>
            </w:r>
            <w:r w:rsidR="00725D3B" w:rsidRPr="00725D3B">
              <w:t>400400X1111</w:t>
            </w:r>
          </w:p>
        </w:tc>
        <w:tc>
          <w:tcPr>
            <w:tcW w:w="5386" w:type="dxa"/>
          </w:tcPr>
          <w:p w14:paraId="48052985" w14:textId="77777777" w:rsidR="00A94D6A" w:rsidRDefault="00A94D6A" w:rsidP="003579EF">
            <w:pPr>
              <w:numPr>
                <w:ilvl w:val="0"/>
                <w:numId w:val="0"/>
              </w:numPr>
            </w:pPr>
          </w:p>
        </w:tc>
      </w:tr>
      <w:tr w:rsidR="00A94D6A" w14:paraId="3503D2E5" w14:textId="77777777" w:rsidTr="003579EF">
        <w:tc>
          <w:tcPr>
            <w:tcW w:w="4638" w:type="dxa"/>
          </w:tcPr>
          <w:p w14:paraId="48117147" w14:textId="5689DA62" w:rsidR="00A94D6A" w:rsidRPr="00445088" w:rsidRDefault="00725D3B" w:rsidP="003579EF">
            <w:r>
              <w:lastRenderedPageBreak/>
              <w:t>:20C::SEME//2518301</w:t>
            </w:r>
          </w:p>
        </w:tc>
        <w:tc>
          <w:tcPr>
            <w:tcW w:w="5386" w:type="dxa"/>
          </w:tcPr>
          <w:p w14:paraId="60338F0D" w14:textId="77777777" w:rsidR="00A94D6A" w:rsidRDefault="00A94D6A" w:rsidP="003579EF">
            <w:pPr>
              <w:ind w:left="-6" w:firstLine="6"/>
            </w:pPr>
          </w:p>
        </w:tc>
      </w:tr>
      <w:tr w:rsidR="00A94D6A" w14:paraId="43814DCD" w14:textId="77777777" w:rsidTr="003579EF">
        <w:tc>
          <w:tcPr>
            <w:tcW w:w="4638" w:type="dxa"/>
          </w:tcPr>
          <w:p w14:paraId="6EBE679E" w14:textId="77777777" w:rsidR="00A94D6A" w:rsidRDefault="00A94D6A" w:rsidP="003579EF">
            <w:r w:rsidRPr="00981372">
              <w:t>:23G:NEWM</w:t>
            </w:r>
          </w:p>
        </w:tc>
        <w:tc>
          <w:tcPr>
            <w:tcW w:w="5386" w:type="dxa"/>
          </w:tcPr>
          <w:p w14:paraId="1999FCBB" w14:textId="77777777" w:rsidR="00A94D6A" w:rsidRDefault="00A94D6A" w:rsidP="003579EF">
            <w:pPr>
              <w:ind w:left="-6" w:firstLine="6"/>
            </w:pPr>
          </w:p>
        </w:tc>
      </w:tr>
      <w:tr w:rsidR="00A94D6A" w14:paraId="38DBB55D" w14:textId="77777777" w:rsidTr="003579EF">
        <w:tc>
          <w:tcPr>
            <w:tcW w:w="4638" w:type="dxa"/>
          </w:tcPr>
          <w:p w14:paraId="52929055" w14:textId="77777777" w:rsidR="00A94D6A" w:rsidRDefault="00A94D6A" w:rsidP="003579EF">
            <w:r w:rsidRPr="00981372">
              <w:t>:22F::CAEV//PRIO</w:t>
            </w:r>
          </w:p>
        </w:tc>
        <w:tc>
          <w:tcPr>
            <w:tcW w:w="5386" w:type="dxa"/>
          </w:tcPr>
          <w:p w14:paraId="5BB7E511" w14:textId="77777777" w:rsidR="00A94D6A" w:rsidRDefault="00A94D6A" w:rsidP="003579EF">
            <w:pPr>
              <w:ind w:left="-6" w:firstLine="6"/>
            </w:pPr>
          </w:p>
        </w:tc>
      </w:tr>
      <w:tr w:rsidR="00A94D6A" w14:paraId="607930CC" w14:textId="77777777" w:rsidTr="003579EF">
        <w:tc>
          <w:tcPr>
            <w:tcW w:w="4638" w:type="dxa"/>
          </w:tcPr>
          <w:p w14:paraId="5FC971BF" w14:textId="77777777" w:rsidR="00A94D6A" w:rsidRDefault="00A94D6A" w:rsidP="003579EF">
            <w:r w:rsidRPr="00981372">
              <w:t>:22F::CAMV//VOLU</w:t>
            </w:r>
          </w:p>
        </w:tc>
        <w:tc>
          <w:tcPr>
            <w:tcW w:w="5386" w:type="dxa"/>
          </w:tcPr>
          <w:p w14:paraId="4E1D98BC" w14:textId="77777777" w:rsidR="00A94D6A" w:rsidRDefault="00A94D6A" w:rsidP="003579EF">
            <w:pPr>
              <w:ind w:left="-6" w:firstLine="6"/>
            </w:pPr>
          </w:p>
        </w:tc>
      </w:tr>
      <w:tr w:rsidR="00A94D6A" w14:paraId="00E00632" w14:textId="77777777" w:rsidTr="003579EF">
        <w:tc>
          <w:tcPr>
            <w:tcW w:w="4638" w:type="dxa"/>
          </w:tcPr>
          <w:p w14:paraId="2451ED69" w14:textId="77777777" w:rsidR="00A94D6A" w:rsidRDefault="00A94D6A" w:rsidP="003579EF">
            <w:r w:rsidRPr="00981372">
              <w:t>:98C::PREP//20160701150000</w:t>
            </w:r>
          </w:p>
        </w:tc>
        <w:tc>
          <w:tcPr>
            <w:tcW w:w="5386" w:type="dxa"/>
          </w:tcPr>
          <w:p w14:paraId="760D8CD0" w14:textId="77777777" w:rsidR="00A94D6A" w:rsidRDefault="00A94D6A" w:rsidP="003579EF">
            <w:pPr>
              <w:ind w:left="-6" w:firstLine="6"/>
            </w:pPr>
          </w:p>
        </w:tc>
      </w:tr>
      <w:tr w:rsidR="00A94D6A" w14:paraId="0E74CD75" w14:textId="77777777" w:rsidTr="003579EF">
        <w:tc>
          <w:tcPr>
            <w:tcW w:w="4638" w:type="dxa"/>
          </w:tcPr>
          <w:p w14:paraId="2D5A5EBE" w14:textId="6B2F325D" w:rsidR="00A94D6A" w:rsidRDefault="00A94D6A" w:rsidP="00725D3B">
            <w:r w:rsidRPr="00981372">
              <w:t>:25D::PROC//</w:t>
            </w:r>
            <w:r w:rsidR="00725D3B">
              <w:rPr>
                <w:lang w:val="en-US"/>
              </w:rPr>
              <w:t>PREC</w:t>
            </w:r>
          </w:p>
        </w:tc>
        <w:tc>
          <w:tcPr>
            <w:tcW w:w="5386" w:type="dxa"/>
          </w:tcPr>
          <w:p w14:paraId="7EF169CD" w14:textId="3F265660" w:rsidR="00A94D6A" w:rsidRDefault="00725D3B" w:rsidP="003579EF">
            <w:pPr>
              <w:ind w:left="-6" w:firstLine="6"/>
            </w:pPr>
            <w:r w:rsidRPr="00725D3B">
              <w:t>Обработка информации о корпоративном действии не завершена, т.е. информация в уведомлении не полная</w:t>
            </w:r>
          </w:p>
        </w:tc>
      </w:tr>
      <w:tr w:rsidR="00A94D6A" w14:paraId="589B82EA" w14:textId="77777777" w:rsidTr="003579EF">
        <w:tc>
          <w:tcPr>
            <w:tcW w:w="4638" w:type="dxa"/>
          </w:tcPr>
          <w:p w14:paraId="31FAB3A2" w14:textId="77777777" w:rsidR="00A94D6A" w:rsidRDefault="00A94D6A" w:rsidP="003579EF">
            <w:r w:rsidRPr="00981372">
              <w:t>:16R:LINK</w:t>
            </w:r>
          </w:p>
        </w:tc>
        <w:tc>
          <w:tcPr>
            <w:tcW w:w="5386" w:type="dxa"/>
          </w:tcPr>
          <w:p w14:paraId="79CA152E" w14:textId="77777777" w:rsidR="00A94D6A" w:rsidRDefault="00A94D6A" w:rsidP="003579EF">
            <w:pPr>
              <w:ind w:left="-6" w:firstLine="6"/>
            </w:pPr>
          </w:p>
        </w:tc>
      </w:tr>
      <w:tr w:rsidR="00A94D6A" w14:paraId="540D8AF3" w14:textId="77777777" w:rsidTr="003579EF">
        <w:tc>
          <w:tcPr>
            <w:tcW w:w="4638" w:type="dxa"/>
          </w:tcPr>
          <w:p w14:paraId="60FA38ED" w14:textId="77777777" w:rsidR="00A94D6A" w:rsidRDefault="00A94D6A" w:rsidP="003579EF">
            <w:r w:rsidRPr="00981372">
              <w:t>:22F::LINK//WITH</w:t>
            </w:r>
          </w:p>
        </w:tc>
        <w:tc>
          <w:tcPr>
            <w:tcW w:w="5386" w:type="dxa"/>
          </w:tcPr>
          <w:p w14:paraId="7A66C7D7" w14:textId="77777777" w:rsidR="00A94D6A" w:rsidRDefault="00A94D6A" w:rsidP="003579EF">
            <w:pPr>
              <w:ind w:left="-6" w:firstLine="6"/>
            </w:pPr>
          </w:p>
        </w:tc>
      </w:tr>
      <w:tr w:rsidR="00A94D6A" w14:paraId="35D1E2B8" w14:textId="77777777" w:rsidTr="003579EF">
        <w:tc>
          <w:tcPr>
            <w:tcW w:w="4638" w:type="dxa"/>
          </w:tcPr>
          <w:p w14:paraId="26987242" w14:textId="77777777" w:rsidR="00A94D6A" w:rsidRDefault="00A94D6A" w:rsidP="003579EF">
            <w:r w:rsidRPr="00981372">
              <w:t>:13A::LINK//568</w:t>
            </w:r>
          </w:p>
        </w:tc>
        <w:tc>
          <w:tcPr>
            <w:tcW w:w="5386" w:type="dxa"/>
          </w:tcPr>
          <w:p w14:paraId="4164099F" w14:textId="77777777" w:rsidR="00A94D6A" w:rsidRDefault="00A94D6A" w:rsidP="003579EF">
            <w:pPr>
              <w:ind w:left="-6" w:firstLine="6"/>
            </w:pPr>
          </w:p>
        </w:tc>
      </w:tr>
      <w:tr w:rsidR="00A94D6A" w14:paraId="5A8ADD9F" w14:textId="77777777" w:rsidTr="003579EF">
        <w:tc>
          <w:tcPr>
            <w:tcW w:w="4638" w:type="dxa"/>
          </w:tcPr>
          <w:p w14:paraId="4FF36B09" w14:textId="4B4B7420" w:rsidR="00A94D6A" w:rsidRDefault="00A94D6A" w:rsidP="003579EF">
            <w:r w:rsidRPr="00981372">
              <w:t>:20C::CORP//</w:t>
            </w:r>
            <w:r w:rsidR="00725D3B" w:rsidRPr="00725D3B">
              <w:t>400400</w:t>
            </w:r>
            <w:r w:rsidR="000F06EC" w:rsidRPr="00725D3B">
              <w:t>X1111</w:t>
            </w:r>
          </w:p>
        </w:tc>
        <w:tc>
          <w:tcPr>
            <w:tcW w:w="5386" w:type="dxa"/>
          </w:tcPr>
          <w:p w14:paraId="485E08F8" w14:textId="77777777" w:rsidR="00A94D6A" w:rsidRDefault="00A94D6A" w:rsidP="003579EF">
            <w:pPr>
              <w:ind w:left="-6" w:firstLine="6"/>
            </w:pPr>
          </w:p>
        </w:tc>
      </w:tr>
      <w:tr w:rsidR="00A94D6A" w14:paraId="5743B88A" w14:textId="77777777" w:rsidTr="003579EF">
        <w:tc>
          <w:tcPr>
            <w:tcW w:w="4638" w:type="dxa"/>
          </w:tcPr>
          <w:p w14:paraId="1C64FA33" w14:textId="77777777" w:rsidR="00A94D6A" w:rsidRDefault="00A94D6A" w:rsidP="003579EF">
            <w:r w:rsidRPr="00981372">
              <w:t>:16S:LINK</w:t>
            </w:r>
          </w:p>
        </w:tc>
        <w:tc>
          <w:tcPr>
            <w:tcW w:w="5386" w:type="dxa"/>
          </w:tcPr>
          <w:p w14:paraId="68DF3D68" w14:textId="77777777" w:rsidR="00A94D6A" w:rsidRDefault="00A94D6A" w:rsidP="003579EF">
            <w:pPr>
              <w:ind w:left="-6" w:firstLine="6"/>
            </w:pPr>
          </w:p>
        </w:tc>
      </w:tr>
      <w:tr w:rsidR="000F06EC" w14:paraId="43F5BE56" w14:textId="77777777" w:rsidTr="003579EF">
        <w:tc>
          <w:tcPr>
            <w:tcW w:w="4638" w:type="dxa"/>
          </w:tcPr>
          <w:p w14:paraId="696F03DC" w14:textId="392C7FB2" w:rsidR="000F06EC" w:rsidRPr="00981372" w:rsidRDefault="000F06EC" w:rsidP="003579EF">
            <w:r>
              <w:t>:16</w:t>
            </w:r>
            <w:r>
              <w:rPr>
                <w:lang w:val="en-US"/>
              </w:rPr>
              <w:t>R</w:t>
            </w:r>
            <w:r w:rsidRPr="00981372">
              <w:t>:LINK</w:t>
            </w:r>
          </w:p>
        </w:tc>
        <w:tc>
          <w:tcPr>
            <w:tcW w:w="5386" w:type="dxa"/>
          </w:tcPr>
          <w:p w14:paraId="62F3F473" w14:textId="61EC169D" w:rsidR="000F06EC" w:rsidRDefault="000F06EC" w:rsidP="003579EF">
            <w:pPr>
              <w:ind w:left="-6" w:firstLine="6"/>
            </w:pPr>
          </w:p>
        </w:tc>
      </w:tr>
      <w:tr w:rsidR="000F06EC" w14:paraId="573E9764" w14:textId="77777777" w:rsidTr="003579EF">
        <w:tc>
          <w:tcPr>
            <w:tcW w:w="4638" w:type="dxa"/>
          </w:tcPr>
          <w:p w14:paraId="54B74B62" w14:textId="1EE7F7E8" w:rsidR="000F06EC" w:rsidRDefault="000F06EC" w:rsidP="003579EF">
            <w:r w:rsidRPr="00981372">
              <w:t>:20C::CORP//</w:t>
            </w:r>
            <w:r w:rsidR="004F06DF" w:rsidRPr="00725D3B">
              <w:t>400400</w:t>
            </w:r>
          </w:p>
        </w:tc>
        <w:tc>
          <w:tcPr>
            <w:tcW w:w="5386" w:type="dxa"/>
          </w:tcPr>
          <w:p w14:paraId="16D3D27C" w14:textId="50E70537" w:rsidR="000F06EC" w:rsidRDefault="000F06EC" w:rsidP="003579EF">
            <w:pPr>
              <w:ind w:left="-6" w:firstLine="6"/>
            </w:pPr>
            <w:r>
              <w:t>Общий</w:t>
            </w:r>
            <w:r w:rsidRPr="000F06EC">
              <w:t xml:space="preserve"> </w:t>
            </w:r>
            <w:r>
              <w:t>референс</w:t>
            </w:r>
            <w:r w:rsidRPr="000F06EC">
              <w:t xml:space="preserve"> </w:t>
            </w:r>
            <w:r>
              <w:t>КД</w:t>
            </w:r>
            <w:r w:rsidRPr="000F06EC">
              <w:t xml:space="preserve">. </w:t>
            </w:r>
            <w:r>
              <w:t xml:space="preserve">Должен быть равен первым шести символам референса КД по ЦБ в поле </w:t>
            </w:r>
            <w:r w:rsidRPr="00981372">
              <w:t>:20C::CORP</w:t>
            </w:r>
            <w:r>
              <w:t xml:space="preserve"> блока </w:t>
            </w:r>
            <w:r>
              <w:rPr>
                <w:lang w:val="en-US"/>
              </w:rPr>
              <w:t>GENL</w:t>
            </w:r>
          </w:p>
        </w:tc>
      </w:tr>
      <w:tr w:rsidR="000F06EC" w14:paraId="1C90C49B" w14:textId="77777777" w:rsidTr="003579EF">
        <w:tc>
          <w:tcPr>
            <w:tcW w:w="4638" w:type="dxa"/>
          </w:tcPr>
          <w:p w14:paraId="14F1DFDA" w14:textId="27931706" w:rsidR="000F06EC" w:rsidRDefault="000F06EC" w:rsidP="003579EF">
            <w:r w:rsidRPr="000F06EC">
              <w:rPr>
                <w:lang w:val="en-US"/>
              </w:rPr>
              <w:t>:16S:LINK</w:t>
            </w:r>
          </w:p>
        </w:tc>
        <w:tc>
          <w:tcPr>
            <w:tcW w:w="5386" w:type="dxa"/>
          </w:tcPr>
          <w:p w14:paraId="1E256B44" w14:textId="62C7D714" w:rsidR="000F06EC" w:rsidRDefault="000F06EC" w:rsidP="003579EF">
            <w:pPr>
              <w:ind w:left="-6" w:firstLine="6"/>
            </w:pPr>
          </w:p>
        </w:tc>
      </w:tr>
      <w:tr w:rsidR="000F06EC" w14:paraId="43348C0B" w14:textId="77777777" w:rsidTr="003579EF">
        <w:tc>
          <w:tcPr>
            <w:tcW w:w="4638" w:type="dxa"/>
          </w:tcPr>
          <w:p w14:paraId="30A2C173" w14:textId="77777777" w:rsidR="000F06EC" w:rsidRDefault="000F06EC" w:rsidP="003579EF">
            <w:r w:rsidRPr="00981372">
              <w:t>:16S:GENL</w:t>
            </w:r>
          </w:p>
        </w:tc>
        <w:tc>
          <w:tcPr>
            <w:tcW w:w="5386" w:type="dxa"/>
          </w:tcPr>
          <w:p w14:paraId="6EE430E4" w14:textId="77777777" w:rsidR="000F06EC" w:rsidRDefault="000F06EC" w:rsidP="003579EF">
            <w:pPr>
              <w:ind w:left="-6" w:firstLine="6"/>
            </w:pPr>
          </w:p>
        </w:tc>
      </w:tr>
      <w:tr w:rsidR="000F06EC" w14:paraId="41924418" w14:textId="77777777" w:rsidTr="003579EF">
        <w:tc>
          <w:tcPr>
            <w:tcW w:w="4638" w:type="dxa"/>
          </w:tcPr>
          <w:p w14:paraId="51ED6D84" w14:textId="77777777" w:rsidR="000F06EC" w:rsidRDefault="000F06EC" w:rsidP="003579EF">
            <w:r w:rsidRPr="00981372">
              <w:t>:16R:USECU</w:t>
            </w:r>
          </w:p>
        </w:tc>
        <w:tc>
          <w:tcPr>
            <w:tcW w:w="5386" w:type="dxa"/>
          </w:tcPr>
          <w:p w14:paraId="1C8F53E5" w14:textId="77777777" w:rsidR="000F06EC" w:rsidRDefault="000F06EC" w:rsidP="003579EF">
            <w:pPr>
              <w:ind w:left="-6" w:firstLine="6"/>
            </w:pPr>
          </w:p>
        </w:tc>
      </w:tr>
      <w:tr w:rsidR="000F06EC" w:rsidRPr="00E06AC0" w14:paraId="0544D00C" w14:textId="77777777" w:rsidTr="003579EF">
        <w:tc>
          <w:tcPr>
            <w:tcW w:w="4638" w:type="dxa"/>
          </w:tcPr>
          <w:p w14:paraId="234B26A3" w14:textId="77777777" w:rsidR="000F06EC" w:rsidRDefault="000F06EC" w:rsidP="003579EF">
            <w:r w:rsidRPr="00981372">
              <w:t>:35B:ISIN RU1111111111</w:t>
            </w:r>
          </w:p>
        </w:tc>
        <w:tc>
          <w:tcPr>
            <w:tcW w:w="5386" w:type="dxa"/>
          </w:tcPr>
          <w:p w14:paraId="1515ED7F" w14:textId="77777777" w:rsidR="000F06EC" w:rsidRPr="00E06AC0" w:rsidRDefault="000F06EC" w:rsidP="003579EF">
            <w:pPr>
              <w:ind w:left="-6" w:firstLine="6"/>
              <w:rPr>
                <w:lang w:val="en-US"/>
              </w:rPr>
            </w:pPr>
          </w:p>
        </w:tc>
      </w:tr>
      <w:tr w:rsidR="000F06EC" w14:paraId="06D7EE4D" w14:textId="77777777" w:rsidTr="003579EF">
        <w:tc>
          <w:tcPr>
            <w:tcW w:w="4638" w:type="dxa"/>
          </w:tcPr>
          <w:p w14:paraId="3BEE0499" w14:textId="77777777" w:rsidR="000F06EC" w:rsidRDefault="000F06EC" w:rsidP="003579EF">
            <w:r w:rsidRPr="00981372">
              <w:t>/XX/CORP/NADC/RU1111111111</w:t>
            </w:r>
          </w:p>
        </w:tc>
        <w:tc>
          <w:tcPr>
            <w:tcW w:w="5386" w:type="dxa"/>
          </w:tcPr>
          <w:p w14:paraId="353329D0" w14:textId="77777777" w:rsidR="000F06EC" w:rsidRDefault="000F06EC" w:rsidP="003579EF">
            <w:pPr>
              <w:ind w:left="-6" w:firstLine="6"/>
            </w:pPr>
          </w:p>
        </w:tc>
      </w:tr>
      <w:tr w:rsidR="000F06EC" w14:paraId="59EA9228" w14:textId="77777777" w:rsidTr="003579EF">
        <w:tc>
          <w:tcPr>
            <w:tcW w:w="4638" w:type="dxa"/>
          </w:tcPr>
          <w:p w14:paraId="24DDBC5E" w14:textId="77777777" w:rsidR="000F06EC" w:rsidRDefault="000F06EC" w:rsidP="003579EF">
            <w:r w:rsidRPr="00981372">
              <w:t xml:space="preserve">/RU/1-11-00111-A  </w:t>
            </w:r>
          </w:p>
        </w:tc>
        <w:tc>
          <w:tcPr>
            <w:tcW w:w="5386" w:type="dxa"/>
          </w:tcPr>
          <w:p w14:paraId="6990250F" w14:textId="77777777" w:rsidR="000F06EC" w:rsidRDefault="000F06EC" w:rsidP="003579EF">
            <w:pPr>
              <w:ind w:left="-6" w:firstLine="6"/>
            </w:pPr>
          </w:p>
        </w:tc>
      </w:tr>
      <w:tr w:rsidR="000F06EC" w14:paraId="2116A457" w14:textId="77777777" w:rsidTr="003579EF">
        <w:tc>
          <w:tcPr>
            <w:tcW w:w="4638" w:type="dxa"/>
          </w:tcPr>
          <w:p w14:paraId="16F5DCFA" w14:textId="77777777" w:rsidR="000F06EC" w:rsidRDefault="000F06EC" w:rsidP="003579EF">
            <w:r w:rsidRPr="00981372">
              <w:t>/NAME/'OAO ''MEGAFON'' VYP1</w:t>
            </w:r>
          </w:p>
        </w:tc>
        <w:tc>
          <w:tcPr>
            <w:tcW w:w="5386" w:type="dxa"/>
          </w:tcPr>
          <w:p w14:paraId="712B317E" w14:textId="77777777" w:rsidR="000F06EC" w:rsidRDefault="000F06EC" w:rsidP="003579EF">
            <w:pPr>
              <w:ind w:left="-6" w:firstLine="6"/>
            </w:pPr>
          </w:p>
        </w:tc>
      </w:tr>
      <w:tr w:rsidR="000F06EC" w14:paraId="3E51E395" w14:textId="77777777" w:rsidTr="003579EF">
        <w:tc>
          <w:tcPr>
            <w:tcW w:w="4638" w:type="dxa"/>
          </w:tcPr>
          <w:p w14:paraId="7CAB50EE" w14:textId="77777777" w:rsidR="000F06EC" w:rsidRDefault="000F06EC" w:rsidP="003579EF">
            <w:r w:rsidRPr="00981372">
              <w:t>:16R:ACCTINFO</w:t>
            </w:r>
          </w:p>
        </w:tc>
        <w:tc>
          <w:tcPr>
            <w:tcW w:w="5386" w:type="dxa"/>
          </w:tcPr>
          <w:p w14:paraId="534CA48F" w14:textId="77777777" w:rsidR="000F06EC" w:rsidRDefault="000F06EC" w:rsidP="003579EF">
            <w:pPr>
              <w:ind w:left="-6" w:firstLine="6"/>
            </w:pPr>
          </w:p>
        </w:tc>
      </w:tr>
      <w:tr w:rsidR="000F06EC" w14:paraId="77FAEBA1" w14:textId="77777777" w:rsidTr="003579EF">
        <w:tc>
          <w:tcPr>
            <w:tcW w:w="4638" w:type="dxa"/>
          </w:tcPr>
          <w:p w14:paraId="6694989A" w14:textId="77777777" w:rsidR="000F06EC" w:rsidRDefault="000F06EC" w:rsidP="003579EF">
            <w:r>
              <w:t>:97A::SAFE//M</w:t>
            </w:r>
            <w:r>
              <w:rPr>
                <w:lang w:val="en-US"/>
              </w:rPr>
              <w:t>L</w:t>
            </w:r>
            <w:r w:rsidRPr="00981372">
              <w:t>1111111111</w:t>
            </w:r>
          </w:p>
        </w:tc>
        <w:tc>
          <w:tcPr>
            <w:tcW w:w="5386" w:type="dxa"/>
          </w:tcPr>
          <w:p w14:paraId="6DAF451A" w14:textId="77777777" w:rsidR="000F06EC" w:rsidRDefault="000F06EC" w:rsidP="003579EF">
            <w:pPr>
              <w:ind w:left="-6" w:firstLine="6"/>
            </w:pPr>
          </w:p>
        </w:tc>
      </w:tr>
      <w:tr w:rsidR="000F06EC" w14:paraId="6CC88EFB" w14:textId="77777777" w:rsidTr="003579EF">
        <w:tc>
          <w:tcPr>
            <w:tcW w:w="4638" w:type="dxa"/>
          </w:tcPr>
          <w:p w14:paraId="702E82FC" w14:textId="77777777" w:rsidR="000F06EC" w:rsidRDefault="000F06EC" w:rsidP="003579EF">
            <w:r w:rsidRPr="00981372">
              <w:t>:93B::ELIG//UNIT/4000,</w:t>
            </w:r>
          </w:p>
        </w:tc>
        <w:tc>
          <w:tcPr>
            <w:tcW w:w="5386" w:type="dxa"/>
          </w:tcPr>
          <w:p w14:paraId="4363F55B" w14:textId="77777777" w:rsidR="000F06EC" w:rsidRDefault="000F06EC" w:rsidP="003579EF">
            <w:pPr>
              <w:ind w:left="-6" w:firstLine="6"/>
            </w:pPr>
          </w:p>
        </w:tc>
      </w:tr>
      <w:tr w:rsidR="000F06EC" w14:paraId="15028F11" w14:textId="77777777" w:rsidTr="003579EF">
        <w:tc>
          <w:tcPr>
            <w:tcW w:w="4638" w:type="dxa"/>
          </w:tcPr>
          <w:p w14:paraId="652214BD" w14:textId="77777777" w:rsidR="000F06EC" w:rsidRDefault="000F06EC" w:rsidP="003579EF">
            <w:r w:rsidRPr="00981372">
              <w:t>:16S:ACCTINFO</w:t>
            </w:r>
          </w:p>
        </w:tc>
        <w:tc>
          <w:tcPr>
            <w:tcW w:w="5386" w:type="dxa"/>
          </w:tcPr>
          <w:p w14:paraId="678283AE" w14:textId="77777777" w:rsidR="000F06EC" w:rsidRDefault="000F06EC" w:rsidP="003579EF">
            <w:pPr>
              <w:ind w:left="-6" w:firstLine="6"/>
            </w:pPr>
          </w:p>
        </w:tc>
      </w:tr>
      <w:tr w:rsidR="000F06EC" w14:paraId="0DED05AA" w14:textId="77777777" w:rsidTr="003579EF">
        <w:tc>
          <w:tcPr>
            <w:tcW w:w="4638" w:type="dxa"/>
          </w:tcPr>
          <w:p w14:paraId="1E374563" w14:textId="77777777" w:rsidR="000F06EC" w:rsidRDefault="000F06EC" w:rsidP="003579EF">
            <w:r w:rsidRPr="00981372">
              <w:t>:16S:USECU</w:t>
            </w:r>
          </w:p>
        </w:tc>
        <w:tc>
          <w:tcPr>
            <w:tcW w:w="5386" w:type="dxa"/>
          </w:tcPr>
          <w:p w14:paraId="496DA202" w14:textId="77777777" w:rsidR="000F06EC" w:rsidRDefault="000F06EC" w:rsidP="003579EF">
            <w:pPr>
              <w:ind w:left="-6" w:firstLine="6"/>
            </w:pPr>
          </w:p>
        </w:tc>
      </w:tr>
      <w:tr w:rsidR="000F06EC" w14:paraId="6807D438" w14:textId="77777777" w:rsidTr="003579EF">
        <w:tc>
          <w:tcPr>
            <w:tcW w:w="4638" w:type="dxa"/>
          </w:tcPr>
          <w:p w14:paraId="58FF038D" w14:textId="77777777" w:rsidR="000F06EC" w:rsidRDefault="000F06EC" w:rsidP="003579EF">
            <w:r w:rsidRPr="00981372">
              <w:t>:16R:CADETL</w:t>
            </w:r>
          </w:p>
        </w:tc>
        <w:tc>
          <w:tcPr>
            <w:tcW w:w="5386" w:type="dxa"/>
          </w:tcPr>
          <w:p w14:paraId="4A382C49" w14:textId="77777777" w:rsidR="000F06EC" w:rsidRDefault="000F06EC" w:rsidP="003579EF">
            <w:pPr>
              <w:ind w:left="-6" w:firstLine="6"/>
            </w:pPr>
          </w:p>
        </w:tc>
      </w:tr>
      <w:tr w:rsidR="000F06EC" w14:paraId="2145F0E9" w14:textId="77777777" w:rsidTr="003579EF">
        <w:tc>
          <w:tcPr>
            <w:tcW w:w="4638" w:type="dxa"/>
          </w:tcPr>
          <w:p w14:paraId="0F65512C" w14:textId="77777777" w:rsidR="000F06EC" w:rsidRDefault="000F06EC" w:rsidP="003579EF">
            <w:r w:rsidRPr="00981372">
              <w:t>:98A::RDTE//20160615</w:t>
            </w:r>
          </w:p>
        </w:tc>
        <w:tc>
          <w:tcPr>
            <w:tcW w:w="5386" w:type="dxa"/>
          </w:tcPr>
          <w:p w14:paraId="3CE7BCE2" w14:textId="77777777" w:rsidR="000F06EC" w:rsidRDefault="000F06EC" w:rsidP="003579EF">
            <w:pPr>
              <w:ind w:left="-6" w:firstLine="6"/>
            </w:pPr>
          </w:p>
        </w:tc>
      </w:tr>
      <w:tr w:rsidR="000F06EC" w14:paraId="04E24B67" w14:textId="77777777" w:rsidTr="003579EF">
        <w:tc>
          <w:tcPr>
            <w:tcW w:w="4638" w:type="dxa"/>
          </w:tcPr>
          <w:p w14:paraId="30856BD4" w14:textId="1B62EA8F" w:rsidR="000F06EC" w:rsidRPr="00981372" w:rsidRDefault="000F06EC" w:rsidP="00725D3B">
            <w:r w:rsidRPr="00725D3B">
              <w:t>:98A::ANOU//201</w:t>
            </w:r>
            <w:r>
              <w:rPr>
                <w:lang w:val="en-US"/>
              </w:rPr>
              <w:t>6</w:t>
            </w:r>
            <w:r w:rsidRPr="00725D3B">
              <w:t>0</w:t>
            </w:r>
            <w:r>
              <w:rPr>
                <w:lang w:val="en-US"/>
              </w:rPr>
              <w:t>6</w:t>
            </w:r>
            <w:r w:rsidRPr="00725D3B">
              <w:t>0</w:t>
            </w:r>
            <w:r>
              <w:rPr>
                <w:lang w:val="en-US"/>
              </w:rPr>
              <w:t>4</w:t>
            </w:r>
          </w:p>
        </w:tc>
        <w:tc>
          <w:tcPr>
            <w:tcW w:w="5386" w:type="dxa"/>
          </w:tcPr>
          <w:p w14:paraId="09866BCD" w14:textId="24B81F91" w:rsidR="000F06EC" w:rsidRDefault="000F06EC" w:rsidP="003579EF">
            <w:pPr>
              <w:ind w:left="-6" w:firstLine="6"/>
            </w:pPr>
            <w:r w:rsidRPr="00725D3B">
              <w:t>Дата принятия решение советом директоров</w:t>
            </w:r>
          </w:p>
        </w:tc>
      </w:tr>
      <w:tr w:rsidR="000F06EC" w14:paraId="758B03CD" w14:textId="77777777" w:rsidTr="003579EF">
        <w:tc>
          <w:tcPr>
            <w:tcW w:w="4638" w:type="dxa"/>
          </w:tcPr>
          <w:p w14:paraId="1337E713" w14:textId="77777777" w:rsidR="000F06EC" w:rsidRPr="00981372" w:rsidRDefault="000F06EC" w:rsidP="003579EF">
            <w:r w:rsidRPr="003308BF">
              <w:t>:17B::CERT//Y</w:t>
            </w:r>
          </w:p>
        </w:tc>
        <w:tc>
          <w:tcPr>
            <w:tcW w:w="5386" w:type="dxa"/>
          </w:tcPr>
          <w:p w14:paraId="62A881DE" w14:textId="77777777" w:rsidR="000F06EC" w:rsidRDefault="000F06EC" w:rsidP="003579EF">
            <w:pPr>
              <w:ind w:left="-6" w:firstLine="6"/>
            </w:pPr>
          </w:p>
        </w:tc>
      </w:tr>
      <w:tr w:rsidR="000F06EC" w14:paraId="36219678" w14:textId="77777777" w:rsidTr="003579EF">
        <w:tc>
          <w:tcPr>
            <w:tcW w:w="4638" w:type="dxa"/>
          </w:tcPr>
          <w:p w14:paraId="711DCDB9" w14:textId="77777777" w:rsidR="000F06EC" w:rsidRDefault="000F06EC" w:rsidP="003579EF">
            <w:r>
              <w:t>:70G::WEBB//http://cadocs-test.nsd.ru/5</w:t>
            </w:r>
          </w:p>
          <w:p w14:paraId="1F6A34F6" w14:textId="77777777" w:rsidR="000F06EC" w:rsidRDefault="000F06EC" w:rsidP="003579EF">
            <w:r>
              <w:t>e7803d83c244817956565656</w:t>
            </w:r>
          </w:p>
        </w:tc>
        <w:tc>
          <w:tcPr>
            <w:tcW w:w="5386" w:type="dxa"/>
          </w:tcPr>
          <w:p w14:paraId="487E737E" w14:textId="77777777" w:rsidR="000F06EC" w:rsidRDefault="000F06EC" w:rsidP="003579EF">
            <w:pPr>
              <w:ind w:left="-6" w:firstLine="6"/>
            </w:pPr>
          </w:p>
        </w:tc>
      </w:tr>
      <w:tr w:rsidR="000F06EC" w14:paraId="00457667" w14:textId="77777777" w:rsidTr="003579EF">
        <w:tc>
          <w:tcPr>
            <w:tcW w:w="4638" w:type="dxa"/>
          </w:tcPr>
          <w:p w14:paraId="41965070" w14:textId="77777777" w:rsidR="000F06EC" w:rsidRDefault="000F06EC" w:rsidP="003579EF">
            <w:r w:rsidRPr="00981372">
              <w:t>:16S:CADETL</w:t>
            </w:r>
          </w:p>
        </w:tc>
        <w:tc>
          <w:tcPr>
            <w:tcW w:w="5386" w:type="dxa"/>
          </w:tcPr>
          <w:p w14:paraId="3E98A02B" w14:textId="77777777" w:rsidR="000F06EC" w:rsidRDefault="000F06EC" w:rsidP="003579EF">
            <w:pPr>
              <w:ind w:left="-6" w:firstLine="6"/>
            </w:pPr>
          </w:p>
        </w:tc>
      </w:tr>
      <w:tr w:rsidR="000F06EC" w:rsidRPr="00EF6706" w14:paraId="0F4450E2" w14:textId="77777777" w:rsidTr="003579EF">
        <w:tc>
          <w:tcPr>
            <w:tcW w:w="4638" w:type="dxa"/>
          </w:tcPr>
          <w:p w14:paraId="03DC0CA9" w14:textId="77777777" w:rsidR="000F06EC" w:rsidRPr="00FF297E" w:rsidRDefault="000F06EC" w:rsidP="003579EF">
            <w:pPr>
              <w:rPr>
                <w:lang w:val="en-US"/>
              </w:rPr>
            </w:pPr>
            <w:r w:rsidRPr="00981372">
              <w:rPr>
                <w:lang w:val="en-US"/>
              </w:rPr>
              <w:t>:16R:CAOPTN</w:t>
            </w:r>
          </w:p>
        </w:tc>
        <w:tc>
          <w:tcPr>
            <w:tcW w:w="5386" w:type="dxa"/>
          </w:tcPr>
          <w:p w14:paraId="2BDE6E90" w14:textId="77777777" w:rsidR="000F06EC" w:rsidRPr="00FF297E" w:rsidRDefault="000F06EC" w:rsidP="003579EF">
            <w:pPr>
              <w:ind w:left="-6" w:firstLine="6"/>
              <w:rPr>
                <w:lang w:val="en-US"/>
              </w:rPr>
            </w:pPr>
          </w:p>
        </w:tc>
      </w:tr>
      <w:tr w:rsidR="000F06EC" w:rsidRPr="00E06AC0" w14:paraId="61C76EA1" w14:textId="77777777" w:rsidTr="003579EF">
        <w:tc>
          <w:tcPr>
            <w:tcW w:w="4638" w:type="dxa"/>
          </w:tcPr>
          <w:p w14:paraId="4ADFB519" w14:textId="77777777" w:rsidR="000F06EC" w:rsidRPr="00FF297E" w:rsidRDefault="000F06EC" w:rsidP="003579EF">
            <w:pPr>
              <w:rPr>
                <w:lang w:val="en-US"/>
              </w:rPr>
            </w:pPr>
            <w:r w:rsidRPr="00981372">
              <w:rPr>
                <w:lang w:val="en-US"/>
              </w:rPr>
              <w:t>:13A::CAON//001</w:t>
            </w:r>
          </w:p>
        </w:tc>
        <w:tc>
          <w:tcPr>
            <w:tcW w:w="5386" w:type="dxa"/>
          </w:tcPr>
          <w:p w14:paraId="03334AC1" w14:textId="77777777" w:rsidR="000F06EC" w:rsidRPr="00E06AC0" w:rsidRDefault="000F06EC" w:rsidP="003579EF">
            <w:pPr>
              <w:ind w:left="-6" w:firstLine="6"/>
            </w:pPr>
          </w:p>
        </w:tc>
      </w:tr>
      <w:tr w:rsidR="000F06EC" w14:paraId="40CCF08C" w14:textId="77777777" w:rsidTr="003579EF">
        <w:tc>
          <w:tcPr>
            <w:tcW w:w="4638" w:type="dxa"/>
          </w:tcPr>
          <w:p w14:paraId="3AEC1040" w14:textId="77777777" w:rsidR="000F06EC" w:rsidRDefault="000F06EC" w:rsidP="003579EF">
            <w:r w:rsidRPr="00981372">
              <w:t>:22F::CAOP//SECU</w:t>
            </w:r>
          </w:p>
        </w:tc>
        <w:tc>
          <w:tcPr>
            <w:tcW w:w="5386" w:type="dxa"/>
          </w:tcPr>
          <w:p w14:paraId="0D38381A" w14:textId="77777777" w:rsidR="000F06EC" w:rsidRDefault="000F06EC" w:rsidP="003579EF">
            <w:pPr>
              <w:ind w:left="-6" w:firstLine="6"/>
            </w:pPr>
          </w:p>
        </w:tc>
      </w:tr>
      <w:tr w:rsidR="000F06EC" w:rsidRPr="00E06AC0" w14:paraId="486CBF32" w14:textId="77777777" w:rsidTr="003579EF">
        <w:tc>
          <w:tcPr>
            <w:tcW w:w="4638" w:type="dxa"/>
          </w:tcPr>
          <w:p w14:paraId="1135000E" w14:textId="77777777" w:rsidR="000F06EC" w:rsidRDefault="000F06EC" w:rsidP="003579EF">
            <w:r w:rsidRPr="00981372">
              <w:t>:11A::OPTN//RUB</w:t>
            </w:r>
          </w:p>
        </w:tc>
        <w:tc>
          <w:tcPr>
            <w:tcW w:w="5386" w:type="dxa"/>
          </w:tcPr>
          <w:p w14:paraId="394FE0B8" w14:textId="77777777" w:rsidR="000F06EC" w:rsidRPr="00E06AC0" w:rsidRDefault="000F06EC" w:rsidP="003579EF">
            <w:pPr>
              <w:ind w:left="-6" w:firstLine="6"/>
              <w:rPr>
                <w:lang w:val="en-US"/>
              </w:rPr>
            </w:pPr>
          </w:p>
        </w:tc>
      </w:tr>
      <w:tr w:rsidR="000F06EC" w14:paraId="56CA8E85" w14:textId="77777777" w:rsidTr="003579EF">
        <w:tc>
          <w:tcPr>
            <w:tcW w:w="4638" w:type="dxa"/>
          </w:tcPr>
          <w:p w14:paraId="0EEFBE87" w14:textId="77777777" w:rsidR="000F06EC" w:rsidRDefault="000F06EC" w:rsidP="003579EF">
            <w:r w:rsidRPr="00981372">
              <w:t>:17B::DFLT//N</w:t>
            </w:r>
          </w:p>
        </w:tc>
        <w:tc>
          <w:tcPr>
            <w:tcW w:w="5386" w:type="dxa"/>
          </w:tcPr>
          <w:p w14:paraId="1E6D00F6" w14:textId="77777777" w:rsidR="000F06EC" w:rsidRDefault="000F06EC" w:rsidP="003579EF">
            <w:pPr>
              <w:ind w:left="-6" w:firstLine="6"/>
            </w:pPr>
          </w:p>
        </w:tc>
      </w:tr>
      <w:tr w:rsidR="000F06EC" w14:paraId="65151988" w14:textId="77777777" w:rsidTr="003579EF">
        <w:tc>
          <w:tcPr>
            <w:tcW w:w="4638" w:type="dxa"/>
          </w:tcPr>
          <w:p w14:paraId="33CA6427" w14:textId="403D3C06" w:rsidR="000F06EC" w:rsidRDefault="000F06EC" w:rsidP="003579EF">
            <w:r>
              <w:t>:98</w:t>
            </w:r>
            <w:r>
              <w:rPr>
                <w:lang w:val="en-US"/>
              </w:rPr>
              <w:t>B</w:t>
            </w:r>
            <w:r w:rsidRPr="00981372">
              <w:t>::MKDT//</w:t>
            </w:r>
            <w:r>
              <w:rPr>
                <w:lang w:val="en-US"/>
              </w:rPr>
              <w:t>UKWN</w:t>
            </w:r>
          </w:p>
        </w:tc>
        <w:tc>
          <w:tcPr>
            <w:tcW w:w="5386" w:type="dxa"/>
          </w:tcPr>
          <w:p w14:paraId="7670EBDB" w14:textId="77777777" w:rsidR="000F06EC" w:rsidRDefault="000F06EC" w:rsidP="003579EF">
            <w:pPr>
              <w:ind w:left="-6" w:firstLine="6"/>
            </w:pPr>
          </w:p>
        </w:tc>
      </w:tr>
      <w:tr w:rsidR="000F06EC" w14:paraId="275E385B" w14:textId="77777777" w:rsidTr="003579EF">
        <w:tc>
          <w:tcPr>
            <w:tcW w:w="4638" w:type="dxa"/>
          </w:tcPr>
          <w:p w14:paraId="6BA716C9" w14:textId="08D518EE" w:rsidR="000F06EC" w:rsidRDefault="000F06EC" w:rsidP="003579EF">
            <w:r>
              <w:t>:69</w:t>
            </w:r>
            <w:r>
              <w:rPr>
                <w:lang w:val="en-US"/>
              </w:rPr>
              <w:t>J</w:t>
            </w:r>
            <w:r w:rsidRPr="00981372">
              <w:t>::PWAL//</w:t>
            </w:r>
            <w:r>
              <w:rPr>
                <w:lang w:val="en-US"/>
              </w:rPr>
              <w:t>UKWN</w:t>
            </w:r>
          </w:p>
        </w:tc>
        <w:tc>
          <w:tcPr>
            <w:tcW w:w="5386" w:type="dxa"/>
          </w:tcPr>
          <w:p w14:paraId="0421FFC7" w14:textId="77777777" w:rsidR="000F06EC" w:rsidRDefault="000F06EC" w:rsidP="003579EF">
            <w:pPr>
              <w:ind w:left="-6" w:firstLine="6"/>
            </w:pPr>
          </w:p>
        </w:tc>
      </w:tr>
      <w:tr w:rsidR="000F06EC" w14:paraId="2F3E19A0" w14:textId="77777777" w:rsidTr="003579EF">
        <w:tc>
          <w:tcPr>
            <w:tcW w:w="4638" w:type="dxa"/>
          </w:tcPr>
          <w:p w14:paraId="64A4C456" w14:textId="3FE0D10B" w:rsidR="000F06EC" w:rsidRDefault="000F06EC" w:rsidP="003579EF">
            <w:r>
              <w:t>:92A::PROR//</w:t>
            </w:r>
            <w:r>
              <w:rPr>
                <w:lang w:val="en-US"/>
              </w:rPr>
              <w:t>10,</w:t>
            </w:r>
          </w:p>
        </w:tc>
        <w:tc>
          <w:tcPr>
            <w:tcW w:w="5386" w:type="dxa"/>
          </w:tcPr>
          <w:p w14:paraId="200D09CF" w14:textId="77777777" w:rsidR="000F06EC" w:rsidRDefault="000F06EC" w:rsidP="003579EF">
            <w:pPr>
              <w:numPr>
                <w:ilvl w:val="0"/>
                <w:numId w:val="0"/>
              </w:numPr>
            </w:pPr>
            <w:r w:rsidRPr="00E06AC0">
              <w:t>Пропорциональная ставка</w:t>
            </w:r>
            <w:r>
              <w:t>,</w:t>
            </w:r>
            <w:r w:rsidRPr="00E06AC0">
              <w:t xml:space="preserve"> в</w:t>
            </w:r>
            <w:r>
              <w:t xml:space="preserve"> п</w:t>
            </w:r>
            <w:r w:rsidRPr="00E06AC0">
              <w:t>роцентах</w:t>
            </w:r>
            <w:r w:rsidRPr="003308BF">
              <w:t xml:space="preserve"> (на 10 </w:t>
            </w:r>
            <w:r>
              <w:t>базов</w:t>
            </w:r>
            <w:r w:rsidRPr="003308BF">
              <w:t>ых ЦБ можно приобрести 1 новую ЦБ</w:t>
            </w:r>
            <w:r>
              <w:t>)</w:t>
            </w:r>
          </w:p>
        </w:tc>
      </w:tr>
      <w:tr w:rsidR="000F06EC" w14:paraId="305A33C3" w14:textId="77777777" w:rsidTr="003579EF">
        <w:tc>
          <w:tcPr>
            <w:tcW w:w="4638" w:type="dxa"/>
          </w:tcPr>
          <w:p w14:paraId="7C69D747" w14:textId="77777777" w:rsidR="000F06EC" w:rsidRDefault="000F06EC" w:rsidP="003579EF">
            <w:r w:rsidRPr="00981372">
              <w:t>:16R:SECMOVE</w:t>
            </w:r>
          </w:p>
        </w:tc>
        <w:tc>
          <w:tcPr>
            <w:tcW w:w="5386" w:type="dxa"/>
          </w:tcPr>
          <w:p w14:paraId="0374BBED" w14:textId="77777777" w:rsidR="000F06EC" w:rsidRDefault="000F06EC" w:rsidP="003579EF">
            <w:pPr>
              <w:ind w:left="-6" w:firstLine="6"/>
            </w:pPr>
          </w:p>
        </w:tc>
      </w:tr>
      <w:tr w:rsidR="000F06EC" w14:paraId="29B2F829" w14:textId="77777777" w:rsidTr="003579EF">
        <w:tc>
          <w:tcPr>
            <w:tcW w:w="4638" w:type="dxa"/>
          </w:tcPr>
          <w:p w14:paraId="0F809051" w14:textId="77777777" w:rsidR="000F06EC" w:rsidRDefault="000F06EC" w:rsidP="003579EF">
            <w:r w:rsidRPr="00981372">
              <w:t>:22H::CRDB//CRED</w:t>
            </w:r>
          </w:p>
        </w:tc>
        <w:tc>
          <w:tcPr>
            <w:tcW w:w="5386" w:type="dxa"/>
          </w:tcPr>
          <w:p w14:paraId="522D2A0C" w14:textId="77777777" w:rsidR="000F06EC" w:rsidRDefault="000F06EC" w:rsidP="003579EF">
            <w:pPr>
              <w:ind w:left="-6" w:firstLine="6"/>
            </w:pPr>
          </w:p>
        </w:tc>
      </w:tr>
      <w:tr w:rsidR="000F06EC" w14:paraId="5D420B4A" w14:textId="77777777" w:rsidTr="003579EF">
        <w:tc>
          <w:tcPr>
            <w:tcW w:w="4638" w:type="dxa"/>
          </w:tcPr>
          <w:p w14:paraId="709B57C8" w14:textId="78545792" w:rsidR="000F06EC" w:rsidRDefault="000F06EC" w:rsidP="0027462D">
            <w:r w:rsidRPr="004F548D">
              <w:t>:35B:</w:t>
            </w:r>
            <w:ins w:id="74" w:author="Draft 3" w:date="2016-04-12T15:13:00Z">
              <w:r w:rsidR="0027462D" w:rsidRPr="0027462D">
                <w:rPr>
                  <w:lang w:val="en-US"/>
                </w:rPr>
                <w:t>UKWN</w:t>
              </w:r>
            </w:ins>
            <w:del w:id="75" w:author="Draft 3" w:date="2016-04-12T15:13:00Z">
              <w:r w:rsidRPr="004F548D" w:rsidDel="0027462D">
                <w:rPr>
                  <w:lang w:val="en-US"/>
                </w:rPr>
                <w:delText>NEW SECURITY</w:delText>
              </w:r>
            </w:del>
          </w:p>
        </w:tc>
        <w:tc>
          <w:tcPr>
            <w:tcW w:w="5386" w:type="dxa"/>
          </w:tcPr>
          <w:p w14:paraId="128396EF" w14:textId="2D81175B" w:rsidR="000F06EC" w:rsidRDefault="000F06EC" w:rsidP="004F548D">
            <w:pPr>
              <w:numPr>
                <w:ilvl w:val="0"/>
                <w:numId w:val="0"/>
              </w:numPr>
            </w:pPr>
            <w:r>
              <w:t>Указывается в случае, если новая (размещаемая) ценная бумага на момент подачи уведомления неизвестна</w:t>
            </w:r>
          </w:p>
        </w:tc>
      </w:tr>
      <w:tr w:rsidR="000F06EC" w14:paraId="47800770" w14:textId="77777777" w:rsidTr="003579EF">
        <w:tc>
          <w:tcPr>
            <w:tcW w:w="4638" w:type="dxa"/>
          </w:tcPr>
          <w:p w14:paraId="49B80620" w14:textId="77777777" w:rsidR="000F06EC" w:rsidRDefault="000F06EC" w:rsidP="003579EF">
            <w:r w:rsidRPr="00981372">
              <w:lastRenderedPageBreak/>
              <w:t>:98B::PAYD//UKWN</w:t>
            </w:r>
          </w:p>
        </w:tc>
        <w:tc>
          <w:tcPr>
            <w:tcW w:w="5386" w:type="dxa"/>
          </w:tcPr>
          <w:p w14:paraId="33CFD736" w14:textId="77777777" w:rsidR="000F06EC" w:rsidRDefault="000F06EC" w:rsidP="003579EF">
            <w:pPr>
              <w:ind w:left="-6" w:firstLine="6"/>
            </w:pPr>
          </w:p>
        </w:tc>
      </w:tr>
      <w:tr w:rsidR="000F06EC" w14:paraId="28DEE44D" w14:textId="77777777" w:rsidTr="003579EF">
        <w:tc>
          <w:tcPr>
            <w:tcW w:w="4638" w:type="dxa"/>
          </w:tcPr>
          <w:p w14:paraId="15AA1ED8" w14:textId="77777777" w:rsidR="000F06EC" w:rsidRDefault="000F06EC" w:rsidP="003579EF">
            <w:r w:rsidRPr="00981372">
              <w:t>:16S:SECMOVE</w:t>
            </w:r>
          </w:p>
        </w:tc>
        <w:tc>
          <w:tcPr>
            <w:tcW w:w="5386" w:type="dxa"/>
          </w:tcPr>
          <w:p w14:paraId="3A6DFF10" w14:textId="77777777" w:rsidR="000F06EC" w:rsidRDefault="000F06EC" w:rsidP="003579EF">
            <w:pPr>
              <w:ind w:left="-6" w:firstLine="6"/>
            </w:pPr>
          </w:p>
        </w:tc>
      </w:tr>
      <w:tr w:rsidR="000F06EC" w14:paraId="2FCE0553" w14:textId="77777777" w:rsidTr="003579EF">
        <w:tc>
          <w:tcPr>
            <w:tcW w:w="4638" w:type="dxa"/>
          </w:tcPr>
          <w:p w14:paraId="09E92F80" w14:textId="77777777" w:rsidR="000F06EC" w:rsidRDefault="000F06EC" w:rsidP="003579EF">
            <w:r w:rsidRPr="009D7EC9">
              <w:t>:16R:CASHMOVE</w:t>
            </w:r>
          </w:p>
        </w:tc>
        <w:tc>
          <w:tcPr>
            <w:tcW w:w="5386" w:type="dxa"/>
          </w:tcPr>
          <w:p w14:paraId="51CFE697" w14:textId="77777777" w:rsidR="000F06EC" w:rsidRDefault="000F06EC" w:rsidP="003579EF">
            <w:pPr>
              <w:ind w:left="-6" w:firstLine="6"/>
            </w:pPr>
          </w:p>
        </w:tc>
      </w:tr>
      <w:tr w:rsidR="000F06EC" w14:paraId="2A4A5DF4" w14:textId="77777777" w:rsidTr="003579EF">
        <w:tc>
          <w:tcPr>
            <w:tcW w:w="4638" w:type="dxa"/>
          </w:tcPr>
          <w:p w14:paraId="0DAF0C29" w14:textId="77777777" w:rsidR="000F06EC" w:rsidRDefault="000F06EC" w:rsidP="003579EF">
            <w:r w:rsidRPr="00981372">
              <w:t>:22H::CRDB//DEBT</w:t>
            </w:r>
          </w:p>
        </w:tc>
        <w:tc>
          <w:tcPr>
            <w:tcW w:w="5386" w:type="dxa"/>
          </w:tcPr>
          <w:p w14:paraId="0F722D8E" w14:textId="77777777" w:rsidR="000F06EC" w:rsidRDefault="000F06EC" w:rsidP="003579EF">
            <w:pPr>
              <w:ind w:left="-6" w:firstLine="6"/>
            </w:pPr>
          </w:p>
        </w:tc>
      </w:tr>
      <w:tr w:rsidR="000F06EC" w14:paraId="77D6BAAD" w14:textId="77777777" w:rsidTr="003579EF">
        <w:tc>
          <w:tcPr>
            <w:tcW w:w="4638" w:type="dxa"/>
          </w:tcPr>
          <w:p w14:paraId="02032A6B" w14:textId="77777777" w:rsidR="000F06EC" w:rsidRDefault="000F06EC" w:rsidP="003579EF">
            <w:r w:rsidRPr="00981372">
              <w:t>:98B::PAYD//UKWN</w:t>
            </w:r>
          </w:p>
        </w:tc>
        <w:tc>
          <w:tcPr>
            <w:tcW w:w="5386" w:type="dxa"/>
          </w:tcPr>
          <w:p w14:paraId="4E7EF701" w14:textId="77777777" w:rsidR="000F06EC" w:rsidRDefault="000F06EC" w:rsidP="003579EF">
            <w:pPr>
              <w:ind w:left="-6" w:firstLine="6"/>
            </w:pPr>
          </w:p>
        </w:tc>
      </w:tr>
      <w:tr w:rsidR="000F06EC" w14:paraId="0C3C3A43" w14:textId="77777777" w:rsidTr="003579EF">
        <w:tc>
          <w:tcPr>
            <w:tcW w:w="4638" w:type="dxa"/>
          </w:tcPr>
          <w:p w14:paraId="5F202E99" w14:textId="77777777" w:rsidR="000F06EC" w:rsidRDefault="000F06EC" w:rsidP="003579EF">
            <w:r w:rsidRPr="00981372">
              <w:t>:16S:CASHMOVE</w:t>
            </w:r>
          </w:p>
        </w:tc>
        <w:tc>
          <w:tcPr>
            <w:tcW w:w="5386" w:type="dxa"/>
          </w:tcPr>
          <w:p w14:paraId="70A8867C" w14:textId="77777777" w:rsidR="000F06EC" w:rsidRDefault="000F06EC" w:rsidP="003579EF">
            <w:pPr>
              <w:ind w:left="-6" w:firstLine="6"/>
            </w:pPr>
          </w:p>
        </w:tc>
      </w:tr>
      <w:tr w:rsidR="000F06EC" w14:paraId="78255D8E" w14:textId="77777777" w:rsidTr="003579EF">
        <w:tc>
          <w:tcPr>
            <w:tcW w:w="4638" w:type="dxa"/>
          </w:tcPr>
          <w:p w14:paraId="7D93CF83" w14:textId="77777777" w:rsidR="000F06EC" w:rsidRDefault="000F06EC" w:rsidP="003579EF">
            <w:r w:rsidRPr="00981372">
              <w:t>:16S:CAOPTN</w:t>
            </w:r>
          </w:p>
        </w:tc>
        <w:tc>
          <w:tcPr>
            <w:tcW w:w="5386" w:type="dxa"/>
          </w:tcPr>
          <w:p w14:paraId="2A8CD71E" w14:textId="77777777" w:rsidR="000F06EC" w:rsidRDefault="000F06EC" w:rsidP="003579EF">
            <w:pPr>
              <w:ind w:left="-6" w:firstLine="6"/>
            </w:pPr>
          </w:p>
        </w:tc>
      </w:tr>
      <w:tr w:rsidR="000F06EC" w14:paraId="61E42A03" w14:textId="77777777" w:rsidTr="003579EF">
        <w:tc>
          <w:tcPr>
            <w:tcW w:w="4638" w:type="dxa"/>
          </w:tcPr>
          <w:p w14:paraId="4C83119D" w14:textId="77777777" w:rsidR="000F06EC" w:rsidRDefault="000F06EC" w:rsidP="003579EF">
            <w:r w:rsidRPr="00981372">
              <w:t>:16R:CAOPTN</w:t>
            </w:r>
          </w:p>
        </w:tc>
        <w:tc>
          <w:tcPr>
            <w:tcW w:w="5386" w:type="dxa"/>
          </w:tcPr>
          <w:p w14:paraId="5B4785C8" w14:textId="77777777" w:rsidR="000F06EC" w:rsidRDefault="000F06EC" w:rsidP="003579EF">
            <w:pPr>
              <w:ind w:left="-6" w:firstLine="6"/>
            </w:pPr>
          </w:p>
        </w:tc>
      </w:tr>
      <w:tr w:rsidR="000F06EC" w14:paraId="4FF966B8" w14:textId="77777777" w:rsidTr="003579EF">
        <w:tc>
          <w:tcPr>
            <w:tcW w:w="4638" w:type="dxa"/>
          </w:tcPr>
          <w:p w14:paraId="092CA590" w14:textId="77777777" w:rsidR="000F06EC" w:rsidRDefault="000F06EC" w:rsidP="003579EF">
            <w:r w:rsidRPr="00981372">
              <w:t>:13A::CAON//002</w:t>
            </w:r>
          </w:p>
        </w:tc>
        <w:tc>
          <w:tcPr>
            <w:tcW w:w="5386" w:type="dxa"/>
          </w:tcPr>
          <w:p w14:paraId="10D82B14" w14:textId="77777777" w:rsidR="000F06EC" w:rsidRDefault="000F06EC" w:rsidP="003579EF">
            <w:pPr>
              <w:ind w:left="-6" w:firstLine="6"/>
            </w:pPr>
          </w:p>
        </w:tc>
      </w:tr>
      <w:tr w:rsidR="000F06EC" w14:paraId="10F9FD17" w14:textId="77777777" w:rsidTr="003579EF">
        <w:tc>
          <w:tcPr>
            <w:tcW w:w="4638" w:type="dxa"/>
          </w:tcPr>
          <w:p w14:paraId="2DE6937C" w14:textId="77777777" w:rsidR="000F06EC" w:rsidRDefault="000F06EC" w:rsidP="003579EF">
            <w:r w:rsidRPr="00981372">
              <w:t>:22F::CAOP//NOAC</w:t>
            </w:r>
          </w:p>
        </w:tc>
        <w:tc>
          <w:tcPr>
            <w:tcW w:w="5386" w:type="dxa"/>
          </w:tcPr>
          <w:p w14:paraId="01B4D271" w14:textId="77777777" w:rsidR="000F06EC" w:rsidRDefault="000F06EC" w:rsidP="003579EF">
            <w:pPr>
              <w:ind w:left="-6" w:firstLine="6"/>
            </w:pPr>
          </w:p>
        </w:tc>
      </w:tr>
      <w:tr w:rsidR="000F06EC" w14:paraId="0F710759" w14:textId="77777777" w:rsidTr="003579EF">
        <w:tc>
          <w:tcPr>
            <w:tcW w:w="4638" w:type="dxa"/>
          </w:tcPr>
          <w:p w14:paraId="616F0C22" w14:textId="77777777" w:rsidR="000F06EC" w:rsidRDefault="000F06EC" w:rsidP="003579EF">
            <w:r w:rsidRPr="00981372">
              <w:t>:17B::DFLT//Y</w:t>
            </w:r>
          </w:p>
        </w:tc>
        <w:tc>
          <w:tcPr>
            <w:tcW w:w="5386" w:type="dxa"/>
          </w:tcPr>
          <w:p w14:paraId="7C316EB5" w14:textId="77777777" w:rsidR="000F06EC" w:rsidRDefault="000F06EC" w:rsidP="003579EF">
            <w:pPr>
              <w:ind w:left="-6" w:firstLine="6"/>
            </w:pPr>
          </w:p>
        </w:tc>
      </w:tr>
      <w:tr w:rsidR="000F06EC" w14:paraId="0E57FA00" w14:textId="77777777" w:rsidTr="003579EF">
        <w:tc>
          <w:tcPr>
            <w:tcW w:w="4638" w:type="dxa"/>
          </w:tcPr>
          <w:p w14:paraId="7E33A2E4" w14:textId="77777777" w:rsidR="000F06EC" w:rsidRDefault="000F06EC" w:rsidP="003579EF">
            <w:r w:rsidRPr="00981372">
              <w:t>:16S:CAOPTN</w:t>
            </w:r>
          </w:p>
        </w:tc>
        <w:tc>
          <w:tcPr>
            <w:tcW w:w="5386" w:type="dxa"/>
          </w:tcPr>
          <w:p w14:paraId="1DFD028F" w14:textId="77777777" w:rsidR="000F06EC" w:rsidRDefault="000F06EC" w:rsidP="003579EF">
            <w:pPr>
              <w:ind w:left="-6" w:firstLine="6"/>
            </w:pPr>
          </w:p>
        </w:tc>
      </w:tr>
      <w:tr w:rsidR="000F06EC" w14:paraId="79C87F74" w14:textId="77777777" w:rsidTr="003579EF">
        <w:tc>
          <w:tcPr>
            <w:tcW w:w="4638" w:type="dxa"/>
          </w:tcPr>
          <w:p w14:paraId="601E8181" w14:textId="77777777" w:rsidR="000F06EC" w:rsidRDefault="000F06EC" w:rsidP="003579EF">
            <w:r w:rsidRPr="00981372">
              <w:t>:16R:ADDINFO</w:t>
            </w:r>
          </w:p>
        </w:tc>
        <w:tc>
          <w:tcPr>
            <w:tcW w:w="5386" w:type="dxa"/>
          </w:tcPr>
          <w:p w14:paraId="0D5B11DA" w14:textId="77777777" w:rsidR="000F06EC" w:rsidRDefault="000F06EC" w:rsidP="003579EF">
            <w:pPr>
              <w:ind w:left="-6" w:firstLine="6"/>
            </w:pPr>
          </w:p>
        </w:tc>
      </w:tr>
      <w:tr w:rsidR="000F06EC" w14:paraId="796624C7" w14:textId="77777777" w:rsidTr="003579EF">
        <w:tc>
          <w:tcPr>
            <w:tcW w:w="4638" w:type="dxa"/>
          </w:tcPr>
          <w:p w14:paraId="1BCE8C3D" w14:textId="0023542A" w:rsidR="000F06EC" w:rsidRDefault="000F06EC" w:rsidP="003579EF">
            <w:r>
              <w:t>:70E::ADTX//LWPL/L40</w:t>
            </w:r>
            <w:r>
              <w:rPr>
                <w:lang w:val="en-US"/>
              </w:rPr>
              <w:t>0</w:t>
            </w:r>
          </w:p>
        </w:tc>
        <w:tc>
          <w:tcPr>
            <w:tcW w:w="5386" w:type="dxa"/>
          </w:tcPr>
          <w:p w14:paraId="5DE6C6D1" w14:textId="02A6627A" w:rsidR="000F06EC" w:rsidRDefault="000F06EC" w:rsidP="002952C0">
            <w:pPr>
              <w:numPr>
                <w:ilvl w:val="0"/>
                <w:numId w:val="0"/>
              </w:numPr>
              <w:jc w:val="left"/>
            </w:pPr>
            <w:r>
              <w:t>К</w:t>
            </w:r>
            <w:r w:rsidRPr="00E06AC0">
              <w:t>од соответствия законодательному акту (дл</w:t>
            </w:r>
            <w:r>
              <w:t>я преимущественного права при открытой</w:t>
            </w:r>
            <w:r w:rsidRPr="00E06AC0">
              <w:t xml:space="preserve"> подписке)</w:t>
            </w:r>
          </w:p>
        </w:tc>
      </w:tr>
      <w:tr w:rsidR="000F06EC" w14:paraId="4AADCA1B" w14:textId="77777777" w:rsidTr="003579EF">
        <w:tc>
          <w:tcPr>
            <w:tcW w:w="4638" w:type="dxa"/>
          </w:tcPr>
          <w:p w14:paraId="5E9DD2DD" w14:textId="5D198119" w:rsidR="000F06EC" w:rsidRPr="00C915AC" w:rsidRDefault="000F06EC" w:rsidP="003579EF">
            <w:r>
              <w:t>:70E::ADTX//MFCT/</w:t>
            </w:r>
            <w:r>
              <w:rPr>
                <w:lang w:val="en-US"/>
              </w:rPr>
              <w:t>N</w:t>
            </w:r>
          </w:p>
        </w:tc>
        <w:tc>
          <w:tcPr>
            <w:tcW w:w="5386" w:type="dxa"/>
          </w:tcPr>
          <w:p w14:paraId="67AF49C4" w14:textId="77777777" w:rsidR="000F06EC" w:rsidRDefault="000F06EC" w:rsidP="003579EF">
            <w:r w:rsidRPr="00E06AC0">
              <w:t>Признак существенного факта</w:t>
            </w:r>
          </w:p>
        </w:tc>
      </w:tr>
      <w:tr w:rsidR="000F06EC" w14:paraId="4219FA76" w14:textId="77777777" w:rsidTr="003579EF">
        <w:tc>
          <w:tcPr>
            <w:tcW w:w="4638" w:type="dxa"/>
          </w:tcPr>
          <w:p w14:paraId="082F48DA" w14:textId="375A699A" w:rsidR="000F06EC" w:rsidRPr="00C915AC" w:rsidRDefault="000F06EC" w:rsidP="003579EF">
            <w:r>
              <w:t>:70E::ADTX//INCD/</w:t>
            </w:r>
            <w:r>
              <w:rPr>
                <w:lang w:val="en-US"/>
              </w:rPr>
              <w:t>Y</w:t>
            </w:r>
          </w:p>
        </w:tc>
        <w:tc>
          <w:tcPr>
            <w:tcW w:w="5386" w:type="dxa"/>
          </w:tcPr>
          <w:p w14:paraId="190A7AE9" w14:textId="77777777" w:rsidR="000F06EC" w:rsidRDefault="000F06EC" w:rsidP="003579EF">
            <w:pPr>
              <w:numPr>
                <w:ilvl w:val="0"/>
                <w:numId w:val="0"/>
              </w:numPr>
            </w:pPr>
            <w:r>
              <w:t>Признак</w:t>
            </w:r>
            <w:r w:rsidRPr="00E06AC0">
              <w:t>, что сообщение направляется в соответствии со статьей 30.3 "Информация о ценных бумагах, предоставляемая центральному депозитарию"</w:t>
            </w:r>
          </w:p>
        </w:tc>
      </w:tr>
      <w:tr w:rsidR="000F06EC" w:rsidRPr="00E06AC0" w14:paraId="08F76044" w14:textId="77777777" w:rsidTr="003579EF">
        <w:tc>
          <w:tcPr>
            <w:tcW w:w="4638" w:type="dxa"/>
          </w:tcPr>
          <w:p w14:paraId="79AA5515" w14:textId="77777777" w:rsidR="000F06EC" w:rsidRPr="00C915AC" w:rsidRDefault="000F06EC" w:rsidP="003579EF">
            <w:pPr>
              <w:pStyle w:val="a7"/>
              <w:rPr>
                <w:sz w:val="24"/>
                <w:szCs w:val="24"/>
                <w:lang w:val="en-US"/>
              </w:rPr>
            </w:pPr>
            <w:r w:rsidRPr="00E06AC0">
              <w:rPr>
                <w:sz w:val="24"/>
                <w:szCs w:val="24"/>
                <w:lang w:val="en-US"/>
              </w:rPr>
              <w:t>:16S:ADDINFO</w:t>
            </w:r>
          </w:p>
        </w:tc>
        <w:tc>
          <w:tcPr>
            <w:tcW w:w="5386" w:type="dxa"/>
          </w:tcPr>
          <w:p w14:paraId="168F0D21" w14:textId="77777777" w:rsidR="000F06EC" w:rsidRPr="00E06AC0" w:rsidRDefault="000F06EC" w:rsidP="003579EF">
            <w:pPr>
              <w:pStyle w:val="a7"/>
            </w:pPr>
          </w:p>
        </w:tc>
      </w:tr>
    </w:tbl>
    <w:p w14:paraId="1534C9CD" w14:textId="7CD1382F" w:rsidR="00A94D6A" w:rsidRPr="00FF297E" w:rsidRDefault="00A94D6A" w:rsidP="00021B69">
      <w:pPr>
        <w:pStyle w:val="20"/>
        <w:numPr>
          <w:ilvl w:val="2"/>
          <w:numId w:val="7"/>
        </w:numPr>
        <w:rPr>
          <w:lang w:val="en-US"/>
        </w:rPr>
      </w:pPr>
      <w:bookmarkStart w:id="76" w:name="_Toc445279673"/>
      <w:r>
        <w:t>Сообщение МТ56</w:t>
      </w:r>
      <w:r>
        <w:rPr>
          <w:lang w:val="en-US"/>
        </w:rPr>
        <w:t>8</w:t>
      </w:r>
      <w:bookmarkEnd w:id="76"/>
    </w:p>
    <w:p w14:paraId="252E80AF" w14:textId="77777777" w:rsidR="00A94D6A" w:rsidRDefault="00A94D6A" w:rsidP="00A94D6A">
      <w:pPr>
        <w:ind w:hanging="6"/>
      </w:pPr>
      <w:r>
        <w:t>Легенда: Сообщение связано с МТ564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A94D6A" w14:paraId="093612EE" w14:textId="77777777" w:rsidTr="003579EF">
        <w:tc>
          <w:tcPr>
            <w:tcW w:w="4921" w:type="dxa"/>
            <w:shd w:val="clear" w:color="auto" w:fill="F2F2F2" w:themeFill="background1" w:themeFillShade="F2"/>
          </w:tcPr>
          <w:p w14:paraId="040B90CB" w14:textId="77777777" w:rsidR="00A94D6A" w:rsidRPr="00445088" w:rsidRDefault="00A94D6A" w:rsidP="003579EF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ABE7FB5" w14:textId="77777777" w:rsidR="00A94D6A" w:rsidRDefault="00A94D6A" w:rsidP="003579EF">
            <w:pPr>
              <w:pStyle w:val="a3"/>
            </w:pPr>
            <w:r>
              <w:t>Комментарии</w:t>
            </w:r>
          </w:p>
        </w:tc>
      </w:tr>
      <w:tr w:rsidR="00A94D6A" w14:paraId="52662069" w14:textId="77777777" w:rsidTr="003579EF">
        <w:tc>
          <w:tcPr>
            <w:tcW w:w="4921" w:type="dxa"/>
          </w:tcPr>
          <w:p w14:paraId="7A80F592" w14:textId="77777777" w:rsidR="00A94D6A" w:rsidRPr="00445088" w:rsidRDefault="00A94D6A" w:rsidP="003579EF">
            <w:pPr>
              <w:ind w:left="-6" w:firstLine="6"/>
            </w:pPr>
            <w:r w:rsidRPr="001664E4">
              <w:t>:16R:GENL</w:t>
            </w:r>
          </w:p>
        </w:tc>
        <w:tc>
          <w:tcPr>
            <w:tcW w:w="5329" w:type="dxa"/>
          </w:tcPr>
          <w:p w14:paraId="4059DC53" w14:textId="77777777" w:rsidR="00A94D6A" w:rsidRDefault="00A94D6A" w:rsidP="003579EF">
            <w:pPr>
              <w:ind w:left="-6" w:firstLine="6"/>
            </w:pPr>
          </w:p>
        </w:tc>
      </w:tr>
      <w:tr w:rsidR="00A94D6A" w14:paraId="7EDA7F29" w14:textId="77777777" w:rsidTr="003579EF">
        <w:tc>
          <w:tcPr>
            <w:tcW w:w="4921" w:type="dxa"/>
          </w:tcPr>
          <w:p w14:paraId="32F64831" w14:textId="08A0DA8F" w:rsidR="00A94D6A" w:rsidRPr="00445088" w:rsidRDefault="00A94D6A" w:rsidP="003579EF">
            <w:r w:rsidRPr="009D7EC9">
              <w:t>:20C::CORP//</w:t>
            </w:r>
            <w:r w:rsidR="00725D3B" w:rsidRPr="00725D3B">
              <w:t>400400X1111</w:t>
            </w:r>
          </w:p>
        </w:tc>
        <w:tc>
          <w:tcPr>
            <w:tcW w:w="5329" w:type="dxa"/>
          </w:tcPr>
          <w:p w14:paraId="2D3C56CB" w14:textId="77777777" w:rsidR="00A94D6A" w:rsidRDefault="00A94D6A" w:rsidP="003579EF">
            <w:pPr>
              <w:ind w:left="-6" w:firstLine="6"/>
            </w:pPr>
          </w:p>
        </w:tc>
      </w:tr>
      <w:tr w:rsidR="00A94D6A" w14:paraId="414D6170" w14:textId="77777777" w:rsidTr="003579EF">
        <w:tc>
          <w:tcPr>
            <w:tcW w:w="4921" w:type="dxa"/>
          </w:tcPr>
          <w:p w14:paraId="1F4D4ACC" w14:textId="29C3DB76" w:rsidR="00A94D6A" w:rsidRPr="00445088" w:rsidRDefault="00A94D6A" w:rsidP="003579EF">
            <w:r w:rsidRPr="009D7EC9">
              <w:t>:20C::SEME//N</w:t>
            </w:r>
            <w:r w:rsidR="00725D3B">
              <w:t>2518301</w:t>
            </w:r>
          </w:p>
        </w:tc>
        <w:tc>
          <w:tcPr>
            <w:tcW w:w="5329" w:type="dxa"/>
          </w:tcPr>
          <w:p w14:paraId="733B342C" w14:textId="77777777" w:rsidR="00A94D6A" w:rsidRDefault="00A94D6A" w:rsidP="003579EF">
            <w:pPr>
              <w:ind w:left="-6" w:firstLine="6"/>
            </w:pPr>
          </w:p>
        </w:tc>
      </w:tr>
      <w:tr w:rsidR="00A94D6A" w14:paraId="046723EF" w14:textId="77777777" w:rsidTr="003579EF">
        <w:tc>
          <w:tcPr>
            <w:tcW w:w="4921" w:type="dxa"/>
          </w:tcPr>
          <w:p w14:paraId="509FDD6E" w14:textId="77777777" w:rsidR="00A94D6A" w:rsidRDefault="00A94D6A" w:rsidP="003579EF">
            <w:r w:rsidRPr="009D7EC9">
              <w:t>:23G:NEWM</w:t>
            </w:r>
          </w:p>
        </w:tc>
        <w:tc>
          <w:tcPr>
            <w:tcW w:w="5329" w:type="dxa"/>
          </w:tcPr>
          <w:p w14:paraId="1FFE9357" w14:textId="77777777" w:rsidR="00A94D6A" w:rsidRDefault="00A94D6A" w:rsidP="003579EF">
            <w:pPr>
              <w:ind w:left="-6" w:firstLine="6"/>
            </w:pPr>
          </w:p>
        </w:tc>
      </w:tr>
      <w:tr w:rsidR="00A94D6A" w14:paraId="3317B79B" w14:textId="77777777" w:rsidTr="003579EF">
        <w:tc>
          <w:tcPr>
            <w:tcW w:w="4921" w:type="dxa"/>
          </w:tcPr>
          <w:p w14:paraId="03DA4B90" w14:textId="77777777" w:rsidR="00A94D6A" w:rsidRDefault="00A94D6A" w:rsidP="003579EF">
            <w:r w:rsidRPr="009D7EC9">
              <w:t>:22F::CAEV//PRIO</w:t>
            </w:r>
          </w:p>
        </w:tc>
        <w:tc>
          <w:tcPr>
            <w:tcW w:w="5329" w:type="dxa"/>
          </w:tcPr>
          <w:p w14:paraId="68918E94" w14:textId="77777777" w:rsidR="00A94D6A" w:rsidRDefault="00A94D6A" w:rsidP="003579EF">
            <w:pPr>
              <w:ind w:left="-6" w:firstLine="6"/>
            </w:pPr>
          </w:p>
        </w:tc>
      </w:tr>
      <w:tr w:rsidR="00A94D6A" w14:paraId="6BF61DFC" w14:textId="77777777" w:rsidTr="003579EF">
        <w:tc>
          <w:tcPr>
            <w:tcW w:w="4921" w:type="dxa"/>
          </w:tcPr>
          <w:p w14:paraId="2FEB881B" w14:textId="77777777" w:rsidR="00A94D6A" w:rsidRDefault="00A94D6A" w:rsidP="003579EF">
            <w:r w:rsidRPr="009D7EC9">
              <w:t>:98C::PREP//20160701150000</w:t>
            </w:r>
          </w:p>
        </w:tc>
        <w:tc>
          <w:tcPr>
            <w:tcW w:w="5329" w:type="dxa"/>
          </w:tcPr>
          <w:p w14:paraId="79D142A1" w14:textId="77777777" w:rsidR="00A94D6A" w:rsidRDefault="00A94D6A" w:rsidP="003579EF">
            <w:pPr>
              <w:ind w:left="-6" w:firstLine="6"/>
            </w:pPr>
          </w:p>
        </w:tc>
      </w:tr>
      <w:tr w:rsidR="00A94D6A" w14:paraId="02201BBF" w14:textId="77777777" w:rsidTr="003579EF">
        <w:tc>
          <w:tcPr>
            <w:tcW w:w="4921" w:type="dxa"/>
          </w:tcPr>
          <w:p w14:paraId="5BE9445B" w14:textId="77777777" w:rsidR="00A94D6A" w:rsidRDefault="00A94D6A" w:rsidP="003579EF">
            <w:r w:rsidRPr="009D7EC9">
              <w:t>:16R:LINK</w:t>
            </w:r>
          </w:p>
        </w:tc>
        <w:tc>
          <w:tcPr>
            <w:tcW w:w="5329" w:type="dxa"/>
          </w:tcPr>
          <w:p w14:paraId="1EF041FC" w14:textId="77777777" w:rsidR="00A94D6A" w:rsidRDefault="00A94D6A" w:rsidP="003579EF">
            <w:pPr>
              <w:ind w:left="-6" w:firstLine="6"/>
            </w:pPr>
          </w:p>
        </w:tc>
      </w:tr>
      <w:tr w:rsidR="00A94D6A" w14:paraId="0D18AB9C" w14:textId="77777777" w:rsidTr="003579EF">
        <w:tc>
          <w:tcPr>
            <w:tcW w:w="4921" w:type="dxa"/>
          </w:tcPr>
          <w:p w14:paraId="24D50E88" w14:textId="77777777" w:rsidR="00A94D6A" w:rsidRDefault="00A94D6A" w:rsidP="003579EF">
            <w:r w:rsidRPr="009D7EC9">
              <w:t>:22F::LINK//WITH</w:t>
            </w:r>
          </w:p>
        </w:tc>
        <w:tc>
          <w:tcPr>
            <w:tcW w:w="5329" w:type="dxa"/>
          </w:tcPr>
          <w:p w14:paraId="1C9B4E54" w14:textId="77777777" w:rsidR="00A94D6A" w:rsidRDefault="00A94D6A" w:rsidP="003579EF">
            <w:pPr>
              <w:ind w:left="-6" w:firstLine="6"/>
            </w:pPr>
          </w:p>
        </w:tc>
      </w:tr>
      <w:tr w:rsidR="00A94D6A" w14:paraId="1A355AFE" w14:textId="77777777" w:rsidTr="003579EF">
        <w:tc>
          <w:tcPr>
            <w:tcW w:w="4921" w:type="dxa"/>
          </w:tcPr>
          <w:p w14:paraId="067C30E7" w14:textId="77777777" w:rsidR="00A94D6A" w:rsidRDefault="00A94D6A" w:rsidP="003579EF">
            <w:r w:rsidRPr="009D7EC9">
              <w:t>:13A::LINK//564</w:t>
            </w:r>
          </w:p>
        </w:tc>
        <w:tc>
          <w:tcPr>
            <w:tcW w:w="5329" w:type="dxa"/>
          </w:tcPr>
          <w:p w14:paraId="656CCE5B" w14:textId="77777777" w:rsidR="00A94D6A" w:rsidRDefault="00A94D6A" w:rsidP="003579EF">
            <w:pPr>
              <w:ind w:left="-6" w:firstLine="6"/>
            </w:pPr>
          </w:p>
        </w:tc>
      </w:tr>
      <w:tr w:rsidR="00A94D6A" w14:paraId="01BF5FFF" w14:textId="77777777" w:rsidTr="003579EF">
        <w:tc>
          <w:tcPr>
            <w:tcW w:w="4921" w:type="dxa"/>
          </w:tcPr>
          <w:p w14:paraId="0BF08543" w14:textId="77777777" w:rsidR="00A94D6A" w:rsidRDefault="00A94D6A" w:rsidP="003579EF">
            <w:r w:rsidRPr="009D7EC9">
              <w:t>:20C::PREV//2518300</w:t>
            </w:r>
          </w:p>
        </w:tc>
        <w:tc>
          <w:tcPr>
            <w:tcW w:w="5329" w:type="dxa"/>
          </w:tcPr>
          <w:p w14:paraId="25351DA7" w14:textId="77777777" w:rsidR="00A94D6A" w:rsidRDefault="00A94D6A" w:rsidP="003579EF">
            <w:pPr>
              <w:ind w:left="-6" w:firstLine="6"/>
            </w:pPr>
          </w:p>
        </w:tc>
      </w:tr>
      <w:tr w:rsidR="00A94D6A" w14:paraId="54A22864" w14:textId="77777777" w:rsidTr="003579EF">
        <w:tc>
          <w:tcPr>
            <w:tcW w:w="4921" w:type="dxa"/>
          </w:tcPr>
          <w:p w14:paraId="25D26253" w14:textId="77777777" w:rsidR="00A94D6A" w:rsidRDefault="00A94D6A" w:rsidP="003579EF">
            <w:r w:rsidRPr="009D7EC9">
              <w:t>:16S:LINK</w:t>
            </w:r>
          </w:p>
        </w:tc>
        <w:tc>
          <w:tcPr>
            <w:tcW w:w="5329" w:type="dxa"/>
          </w:tcPr>
          <w:p w14:paraId="1312D5D6" w14:textId="77777777" w:rsidR="00A94D6A" w:rsidRDefault="00A94D6A" w:rsidP="003579EF">
            <w:pPr>
              <w:ind w:left="-6" w:firstLine="6"/>
            </w:pPr>
          </w:p>
        </w:tc>
      </w:tr>
      <w:tr w:rsidR="00A94D6A" w14:paraId="2B00D0BA" w14:textId="77777777" w:rsidTr="003579EF">
        <w:tc>
          <w:tcPr>
            <w:tcW w:w="4921" w:type="dxa"/>
          </w:tcPr>
          <w:p w14:paraId="6BF46043" w14:textId="77777777" w:rsidR="00A94D6A" w:rsidRDefault="00A94D6A" w:rsidP="003579EF">
            <w:r w:rsidRPr="009D7EC9">
              <w:t>:16S:GENL</w:t>
            </w:r>
          </w:p>
        </w:tc>
        <w:tc>
          <w:tcPr>
            <w:tcW w:w="5329" w:type="dxa"/>
          </w:tcPr>
          <w:p w14:paraId="191DE5AD" w14:textId="77777777" w:rsidR="00A94D6A" w:rsidRDefault="00A94D6A" w:rsidP="003579EF">
            <w:pPr>
              <w:ind w:left="-6" w:firstLine="6"/>
            </w:pPr>
          </w:p>
        </w:tc>
      </w:tr>
      <w:tr w:rsidR="00A94D6A" w14:paraId="21C0A89A" w14:textId="77777777" w:rsidTr="003579EF">
        <w:tc>
          <w:tcPr>
            <w:tcW w:w="4921" w:type="dxa"/>
          </w:tcPr>
          <w:p w14:paraId="59542FDC" w14:textId="77777777" w:rsidR="00A94D6A" w:rsidRDefault="00A94D6A" w:rsidP="003579EF">
            <w:r w:rsidRPr="009D7EC9">
              <w:t>:16R:USECU</w:t>
            </w:r>
          </w:p>
        </w:tc>
        <w:tc>
          <w:tcPr>
            <w:tcW w:w="5329" w:type="dxa"/>
          </w:tcPr>
          <w:p w14:paraId="0DBCDEEB" w14:textId="77777777" w:rsidR="00A94D6A" w:rsidRDefault="00A94D6A" w:rsidP="003579EF">
            <w:pPr>
              <w:ind w:left="-6" w:firstLine="6"/>
            </w:pPr>
          </w:p>
        </w:tc>
      </w:tr>
      <w:tr w:rsidR="00A94D6A" w14:paraId="1473E845" w14:textId="77777777" w:rsidTr="003579EF">
        <w:tc>
          <w:tcPr>
            <w:tcW w:w="4921" w:type="dxa"/>
          </w:tcPr>
          <w:p w14:paraId="7710DD81" w14:textId="77777777" w:rsidR="00A94D6A" w:rsidRDefault="00A94D6A" w:rsidP="003579EF">
            <w:r>
              <w:t>:97A::SAFE//M</w:t>
            </w:r>
            <w:r>
              <w:rPr>
                <w:lang w:val="en-US"/>
              </w:rPr>
              <w:t>L</w:t>
            </w:r>
            <w:r w:rsidRPr="009D7EC9">
              <w:t>1111111111</w:t>
            </w:r>
          </w:p>
        </w:tc>
        <w:tc>
          <w:tcPr>
            <w:tcW w:w="5329" w:type="dxa"/>
          </w:tcPr>
          <w:p w14:paraId="5D0E9B97" w14:textId="77777777" w:rsidR="00A94D6A" w:rsidRDefault="00A94D6A" w:rsidP="003579EF">
            <w:pPr>
              <w:ind w:left="-6" w:firstLine="6"/>
            </w:pPr>
          </w:p>
        </w:tc>
      </w:tr>
      <w:tr w:rsidR="00A94D6A" w14:paraId="098E99A7" w14:textId="77777777" w:rsidTr="003579EF">
        <w:tc>
          <w:tcPr>
            <w:tcW w:w="4921" w:type="dxa"/>
          </w:tcPr>
          <w:p w14:paraId="3899D592" w14:textId="1DDCAD7C" w:rsidR="00A94D6A" w:rsidRDefault="004F548D" w:rsidP="002952C0">
            <w:r w:rsidRPr="004F548D">
              <w:t>:35B:</w:t>
            </w:r>
            <w:ins w:id="77" w:author="Draft 2" w:date="2016-06-28T11:57:00Z">
              <w:r w:rsidR="00E608BF" w:rsidRPr="0027462D">
                <w:rPr>
                  <w:lang w:val="en-US"/>
                </w:rPr>
                <w:t>UKWN</w:t>
              </w:r>
            </w:ins>
            <w:del w:id="78" w:author="Draft 2" w:date="2016-06-28T11:57:00Z">
              <w:r w:rsidRPr="004F548D" w:rsidDel="00E608BF">
                <w:rPr>
                  <w:lang w:val="en-US"/>
                </w:rPr>
                <w:delText>NEW SECURITY</w:delText>
              </w:r>
            </w:del>
          </w:p>
        </w:tc>
        <w:tc>
          <w:tcPr>
            <w:tcW w:w="5329" w:type="dxa"/>
          </w:tcPr>
          <w:p w14:paraId="00A308A0" w14:textId="0DF811B1" w:rsidR="00A94D6A" w:rsidRDefault="004F548D" w:rsidP="003579EF">
            <w:pPr>
              <w:ind w:left="-6" w:firstLine="6"/>
            </w:pPr>
            <w:r>
              <w:t>Указывается в случае, если новая (размещаемая) ценная бумага на момент подачи уведомления неизвестна</w:t>
            </w:r>
          </w:p>
        </w:tc>
      </w:tr>
      <w:tr w:rsidR="00A94D6A" w14:paraId="24969EBF" w14:textId="77777777" w:rsidTr="003579EF">
        <w:tc>
          <w:tcPr>
            <w:tcW w:w="4921" w:type="dxa"/>
          </w:tcPr>
          <w:p w14:paraId="3EA93FA3" w14:textId="77777777" w:rsidR="00A94D6A" w:rsidRDefault="00A94D6A" w:rsidP="003579EF">
            <w:r w:rsidRPr="009D7EC9">
              <w:t>:16S:USECU</w:t>
            </w:r>
          </w:p>
        </w:tc>
        <w:tc>
          <w:tcPr>
            <w:tcW w:w="5329" w:type="dxa"/>
          </w:tcPr>
          <w:p w14:paraId="7DFB1662" w14:textId="77777777" w:rsidR="00A94D6A" w:rsidRDefault="00A94D6A" w:rsidP="003579EF">
            <w:pPr>
              <w:ind w:left="-6" w:firstLine="6"/>
            </w:pPr>
          </w:p>
        </w:tc>
      </w:tr>
      <w:tr w:rsidR="00A94D6A" w14:paraId="73536BA5" w14:textId="77777777" w:rsidTr="003579EF">
        <w:tc>
          <w:tcPr>
            <w:tcW w:w="4921" w:type="dxa"/>
          </w:tcPr>
          <w:p w14:paraId="4154C3A7" w14:textId="77777777" w:rsidR="00A94D6A" w:rsidRDefault="00A94D6A" w:rsidP="003579EF">
            <w:r w:rsidRPr="009D7EC9">
              <w:t>:16R:ADDINFO</w:t>
            </w:r>
          </w:p>
        </w:tc>
        <w:tc>
          <w:tcPr>
            <w:tcW w:w="5329" w:type="dxa"/>
          </w:tcPr>
          <w:p w14:paraId="6BE2B555" w14:textId="77777777" w:rsidR="00A94D6A" w:rsidRDefault="00A94D6A" w:rsidP="003579EF">
            <w:pPr>
              <w:ind w:left="-6" w:firstLine="6"/>
            </w:pPr>
          </w:p>
        </w:tc>
      </w:tr>
      <w:tr w:rsidR="00A94D6A" w:rsidRPr="0094399A" w14:paraId="7B9251E3" w14:textId="77777777" w:rsidTr="003579EF">
        <w:tc>
          <w:tcPr>
            <w:tcW w:w="4921" w:type="dxa"/>
          </w:tcPr>
          <w:p w14:paraId="62559D30" w14:textId="77777777" w:rsidR="00A94D6A" w:rsidRPr="009D7EC9" w:rsidRDefault="00A94D6A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D7EC9">
              <w:rPr>
                <w:lang w:val="en-US"/>
              </w:rPr>
              <w:t>:70E::ADTX//PDOC/ADDINFO//'DENEJNYE SREDSTVA</w:t>
            </w:r>
          </w:p>
        </w:tc>
        <w:tc>
          <w:tcPr>
            <w:tcW w:w="5329" w:type="dxa"/>
          </w:tcPr>
          <w:p w14:paraId="097C2B35" w14:textId="77777777" w:rsidR="00A94D6A" w:rsidRPr="009D7EC9" w:rsidRDefault="00A94D6A" w:rsidP="003579EF">
            <w:pPr>
              <w:ind w:left="-6" w:firstLine="6"/>
              <w:rPr>
                <w:lang w:val="en-US"/>
              </w:rPr>
            </w:pPr>
          </w:p>
        </w:tc>
      </w:tr>
      <w:tr w:rsidR="00A94D6A" w:rsidRPr="009D7EC9" w14:paraId="441C3BB6" w14:textId="77777777" w:rsidTr="003579EF">
        <w:tc>
          <w:tcPr>
            <w:tcW w:w="4921" w:type="dxa"/>
          </w:tcPr>
          <w:p w14:paraId="375C762A" w14:textId="77777777" w:rsidR="00A94D6A" w:rsidRPr="00316CF0" w:rsidRDefault="00A94D6A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:70E::ADTX//</w:t>
            </w:r>
            <w:r w:rsidRPr="00316CF0">
              <w:rPr>
                <w:lang w:val="en-US"/>
              </w:rPr>
              <w:t>PDOC/ADDINFO/'NE DENEJNYE SREDSTVA</w:t>
            </w:r>
          </w:p>
          <w:p w14:paraId="712DF71B" w14:textId="77777777" w:rsidR="00A94D6A" w:rsidRPr="00316CF0" w:rsidRDefault="00A94D6A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316CF0">
              <w:rPr>
                <w:lang w:val="en-US"/>
              </w:rPr>
              <w:t xml:space="preserve">. PEREcENX IMUqESTVA, KOTORYM </w:t>
            </w:r>
            <w:r w:rsidRPr="00316CF0">
              <w:rPr>
                <w:lang w:val="en-US"/>
              </w:rPr>
              <w:lastRenderedPageBreak/>
              <w:t>MOGUT</w:t>
            </w:r>
          </w:p>
          <w:p w14:paraId="0B6DBC73" w14:textId="77777777" w:rsidR="00A94D6A" w:rsidRPr="00316CF0" w:rsidRDefault="00A94D6A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316CF0">
              <w:rPr>
                <w:lang w:val="en-US"/>
              </w:rPr>
              <w:t>OPLAcIVATXSa CENNYE BUMAGI: OBYKNO</w:t>
            </w:r>
          </w:p>
          <w:p w14:paraId="0BE34226" w14:textId="77777777" w:rsidR="00A94D6A" w:rsidRPr="009D7EC9" w:rsidRDefault="00A94D6A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D7EC9">
              <w:rPr>
                <w:lang w:val="en-US"/>
              </w:rPr>
              <w:t xml:space="preserve">VENNYE AKCII SLEDUuqIH AKCIONERNYH </w:t>
            </w:r>
          </w:p>
          <w:p w14:paraId="286D7264" w14:textId="77777777" w:rsidR="00A94D6A" w:rsidRPr="009D7EC9" w:rsidRDefault="00A94D6A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D7EC9">
              <w:rPr>
                <w:lang w:val="en-US"/>
              </w:rPr>
              <w:t>OBqESTV: - OAO ''TKS'' (OGRN 109650</w:t>
            </w:r>
          </w:p>
          <w:p w14:paraId="09CA1DDB" w14:textId="2B7D4B28" w:rsidR="00A94D6A" w:rsidRPr="009D7EC9" w:rsidRDefault="004C21D0" w:rsidP="003579EF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1007777)</w:t>
            </w:r>
          </w:p>
        </w:tc>
        <w:tc>
          <w:tcPr>
            <w:tcW w:w="5329" w:type="dxa"/>
          </w:tcPr>
          <w:p w14:paraId="29E7FE87" w14:textId="77777777" w:rsidR="00A94D6A" w:rsidRPr="009D7EC9" w:rsidRDefault="00A94D6A" w:rsidP="003579EF">
            <w:pPr>
              <w:ind w:left="-6" w:firstLine="6"/>
              <w:rPr>
                <w:lang w:val="en-US"/>
              </w:rPr>
            </w:pPr>
          </w:p>
        </w:tc>
      </w:tr>
      <w:tr w:rsidR="002952C0" w:rsidRPr="00B81701" w14:paraId="54C4AF4C" w14:textId="77777777" w:rsidTr="003579EF">
        <w:tc>
          <w:tcPr>
            <w:tcW w:w="4921" w:type="dxa"/>
          </w:tcPr>
          <w:p w14:paraId="292501CE" w14:textId="5E37A6D2" w:rsidR="002952C0" w:rsidRPr="00055E6C" w:rsidRDefault="002952C0" w:rsidP="00B81701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D7EC9">
              <w:rPr>
                <w:lang w:val="en-US"/>
              </w:rPr>
              <w:lastRenderedPageBreak/>
              <w:t>:70E::</w:t>
            </w:r>
            <w:r>
              <w:rPr>
                <w:lang w:val="en-US"/>
              </w:rPr>
              <w:t>INCO</w:t>
            </w:r>
            <w:r w:rsidRPr="009D7EC9">
              <w:rPr>
                <w:lang w:val="en-US"/>
              </w:rPr>
              <w:t>//</w:t>
            </w:r>
            <w:r w:rsidR="00055E6C">
              <w:rPr>
                <w:lang w:val="en-US"/>
              </w:rPr>
              <w:t>X = Y</w:t>
            </w:r>
            <w:r w:rsidR="00B81701" w:rsidRPr="00B81701">
              <w:rPr>
                <w:lang w:val="en-US"/>
              </w:rPr>
              <w:t xml:space="preserve"> </w:t>
            </w:r>
            <w:r w:rsidR="00B81701" w:rsidRPr="009D7EC9">
              <w:rPr>
                <w:lang w:val="en-US"/>
              </w:rPr>
              <w:t>'</w:t>
            </w:r>
            <w:r w:rsidR="00B81701">
              <w:rPr>
                <w:lang w:val="en-US"/>
              </w:rPr>
              <w:t>f</w:t>
            </w:r>
            <w:r w:rsidR="00B81701" w:rsidRPr="009D7EC9">
              <w:rPr>
                <w:lang w:val="en-US"/>
              </w:rPr>
              <w:t>'</w:t>
            </w:r>
            <w:r w:rsidR="00B81701" w:rsidRPr="00B81701">
              <w:rPr>
                <w:lang w:val="en-US"/>
              </w:rPr>
              <w:t xml:space="preserve"> </w:t>
            </w:r>
            <w:r w:rsidR="00055E6C">
              <w:rPr>
                <w:lang w:val="en-US"/>
              </w:rPr>
              <w:t>(110 000 000 000 / 317 637 520 094)</w:t>
            </w:r>
          </w:p>
        </w:tc>
        <w:tc>
          <w:tcPr>
            <w:tcW w:w="5329" w:type="dxa"/>
          </w:tcPr>
          <w:p w14:paraId="0BC30C8A" w14:textId="025ECAD6" w:rsidR="002952C0" w:rsidRPr="00B81701" w:rsidRDefault="00B81701" w:rsidP="003579EF">
            <w:pPr>
              <w:ind w:left="-6" w:firstLine="6"/>
            </w:pPr>
            <w:r>
              <w:t>Формула расчета количества приобретаемых ц/б</w:t>
            </w:r>
          </w:p>
        </w:tc>
      </w:tr>
      <w:tr w:rsidR="00A94D6A" w:rsidRPr="009D7EC9" w14:paraId="75FF3DA9" w14:textId="77777777" w:rsidTr="003579EF">
        <w:tc>
          <w:tcPr>
            <w:tcW w:w="4921" w:type="dxa"/>
          </w:tcPr>
          <w:p w14:paraId="0A2B9794" w14:textId="77777777" w:rsidR="00A94D6A" w:rsidRPr="009D7EC9" w:rsidRDefault="00A94D6A" w:rsidP="003579EF">
            <w:pPr>
              <w:rPr>
                <w:lang w:val="en-US"/>
              </w:rPr>
            </w:pPr>
            <w:r w:rsidRPr="009D7EC9">
              <w:rPr>
                <w:lang w:val="en-US"/>
              </w:rPr>
              <w:t>:16S:ADDINFO</w:t>
            </w:r>
          </w:p>
        </w:tc>
        <w:tc>
          <w:tcPr>
            <w:tcW w:w="5329" w:type="dxa"/>
          </w:tcPr>
          <w:p w14:paraId="4562AFCE" w14:textId="77777777" w:rsidR="00A94D6A" w:rsidRPr="009D7EC9" w:rsidRDefault="00A94D6A" w:rsidP="003579EF">
            <w:pPr>
              <w:ind w:left="-6" w:firstLine="6"/>
              <w:rPr>
                <w:lang w:val="en-US"/>
              </w:rPr>
            </w:pPr>
          </w:p>
        </w:tc>
      </w:tr>
    </w:tbl>
    <w:p w14:paraId="1EBE074A" w14:textId="77777777" w:rsidR="00A94D6A" w:rsidRDefault="00A94D6A" w:rsidP="00EB6C22">
      <w:pPr>
        <w:numPr>
          <w:ilvl w:val="0"/>
          <w:numId w:val="0"/>
        </w:numPr>
        <w:ind w:left="432" w:hanging="432"/>
        <w:rPr>
          <w:lang w:val="en-US"/>
        </w:rPr>
      </w:pPr>
    </w:p>
    <w:p w14:paraId="54F27DFA" w14:textId="6D036252" w:rsidR="002952C0" w:rsidRDefault="002952C0" w:rsidP="002952C0">
      <w:pPr>
        <w:pStyle w:val="20"/>
        <w:rPr>
          <w:lang w:val="ru-RU"/>
        </w:rPr>
      </w:pPr>
      <w:bookmarkStart w:id="79" w:name="_Toc445279674"/>
      <w:r>
        <w:rPr>
          <w:lang w:val="ru-RU"/>
        </w:rPr>
        <w:t>Уведомление о КД. Приостановка размещения.</w:t>
      </w:r>
      <w:bookmarkEnd w:id="79"/>
    </w:p>
    <w:p w14:paraId="75D7CEF0" w14:textId="6E3FCA7C" w:rsidR="002952C0" w:rsidRPr="00A94D6A" w:rsidRDefault="002952C0" w:rsidP="002952C0">
      <w:pPr>
        <w:pStyle w:val="20"/>
        <w:numPr>
          <w:ilvl w:val="0"/>
          <w:numId w:val="0"/>
        </w:numPr>
        <w:ind w:left="142"/>
        <w:rPr>
          <w:lang w:val="ru-RU"/>
        </w:rPr>
      </w:pPr>
      <w:bookmarkStart w:id="80" w:name="_Toc445279675"/>
      <w:r>
        <w:rPr>
          <w:lang w:val="ru-RU"/>
        </w:rPr>
        <w:t>2.</w:t>
      </w:r>
      <w:r w:rsidRPr="002952C0">
        <w:rPr>
          <w:lang w:val="ru-RU"/>
        </w:rPr>
        <w:t>3</w:t>
      </w:r>
      <w:r>
        <w:rPr>
          <w:lang w:val="ru-RU"/>
        </w:rPr>
        <w:t>.1</w:t>
      </w:r>
      <w:r>
        <w:t xml:space="preserve"> Сообщени</w:t>
      </w:r>
      <w:r>
        <w:rPr>
          <w:lang w:val="ru-RU"/>
        </w:rPr>
        <w:t>е</w:t>
      </w:r>
      <w:r>
        <w:t xml:space="preserve"> </w:t>
      </w:r>
      <w:r>
        <w:rPr>
          <w:lang w:val="en-US"/>
        </w:rPr>
        <w:t>MT</w:t>
      </w:r>
      <w:r>
        <w:t>564</w:t>
      </w:r>
      <w:r>
        <w:rPr>
          <w:lang w:val="ru-RU"/>
        </w:rPr>
        <w:t>.</w:t>
      </w:r>
      <w:bookmarkEnd w:id="80"/>
    </w:p>
    <w:p w14:paraId="732AB556" w14:textId="77777777" w:rsidR="002952C0" w:rsidRDefault="002952C0" w:rsidP="002952C0">
      <w:pPr>
        <w:numPr>
          <w:ilvl w:val="0"/>
          <w:numId w:val="0"/>
        </w:numPr>
        <w:ind w:left="432" w:hanging="432"/>
      </w:pPr>
      <w:r>
        <w:t xml:space="preserve">Легенда: </w:t>
      </w:r>
    </w:p>
    <w:p w14:paraId="609B9A87" w14:textId="77777777" w:rsidR="002952C0" w:rsidRPr="002952C0" w:rsidRDefault="002952C0" w:rsidP="002952C0">
      <w:pPr>
        <w:numPr>
          <w:ilvl w:val="0"/>
          <w:numId w:val="0"/>
        </w:numPr>
      </w:pPr>
      <w:r w:rsidRPr="002952C0">
        <w:t>Пример уведомления о КД PRIO в случае приостановке размещения.</w:t>
      </w:r>
    </w:p>
    <w:p w14:paraId="4C842634" w14:textId="68FA47EA" w:rsidR="002952C0" w:rsidRPr="002952C0" w:rsidRDefault="002952C0" w:rsidP="002952C0">
      <w:pPr>
        <w:numPr>
          <w:ilvl w:val="0"/>
          <w:numId w:val="0"/>
        </w:numPr>
      </w:pPr>
      <w:r w:rsidRPr="002952C0">
        <w:t xml:space="preserve">Признаком того что размещение </w:t>
      </w:r>
      <w:r w:rsidR="00DA3F52" w:rsidRPr="002952C0">
        <w:t>приостановлено</w:t>
      </w:r>
      <w:r w:rsidRPr="002952C0">
        <w:t xml:space="preserve">, является </w:t>
      </w:r>
      <w:r w:rsidR="00DA3F52" w:rsidRPr="002952C0">
        <w:t>заполнения</w:t>
      </w:r>
      <w:r w:rsidRPr="002952C0">
        <w:t xml:space="preserve"> следующих полей: </w:t>
      </w:r>
    </w:p>
    <w:p w14:paraId="04BA67B8" w14:textId="77777777" w:rsidR="002952C0" w:rsidRPr="002952C0" w:rsidRDefault="002952C0" w:rsidP="002952C0">
      <w:pPr>
        <w:numPr>
          <w:ilvl w:val="0"/>
          <w:numId w:val="0"/>
        </w:numPr>
      </w:pPr>
      <w:r w:rsidRPr="002952C0">
        <w:t xml:space="preserve">Размещение приостановлено (приостановлено КД) если совпадают три признака: </w:t>
      </w:r>
    </w:p>
    <w:p w14:paraId="7E29B49D" w14:textId="7E82ECC3" w:rsidR="002952C0" w:rsidRPr="002952C0" w:rsidRDefault="002952C0" w:rsidP="00722432">
      <w:pPr>
        <w:pStyle w:val="ac"/>
        <w:numPr>
          <w:ilvl w:val="0"/>
          <w:numId w:val="9"/>
        </w:numPr>
      </w:pPr>
      <w:r w:rsidRPr="002952C0">
        <w:t>Последний срок рынка / MarketDeadline</w:t>
      </w:r>
    </w:p>
    <w:p w14:paraId="537B593A" w14:textId="77777777" w:rsidR="008B7636" w:rsidRPr="008B7636" w:rsidRDefault="008B7636" w:rsidP="00722432">
      <w:pPr>
        <w:pStyle w:val="ac"/>
        <w:ind w:left="720"/>
      </w:pPr>
      <w:r w:rsidRPr="008B7636">
        <w:t>:98B::MKDT//UKWN</w:t>
      </w:r>
    </w:p>
    <w:p w14:paraId="06C28399" w14:textId="3E1AE23C" w:rsidR="002952C0" w:rsidRPr="002952C0" w:rsidRDefault="002952C0" w:rsidP="00722432">
      <w:pPr>
        <w:pStyle w:val="ac"/>
        <w:ind w:left="720"/>
      </w:pPr>
      <w:r w:rsidRPr="002952C0">
        <w:t>+</w:t>
      </w:r>
    </w:p>
    <w:p w14:paraId="2CDD2B2C" w14:textId="68812A08" w:rsidR="008B7636" w:rsidRPr="008B7636" w:rsidRDefault="008B7636" w:rsidP="00722432">
      <w:pPr>
        <w:pStyle w:val="ac"/>
        <w:numPr>
          <w:ilvl w:val="0"/>
          <w:numId w:val="9"/>
        </w:numPr>
      </w:pPr>
      <w:r w:rsidRPr="008B7636">
        <w:t>Дата окончания приема заявлений, указывается UKWN в случае приостановки размещения</w:t>
      </w:r>
    </w:p>
    <w:p w14:paraId="07250CBC" w14:textId="77777777" w:rsidR="00722432" w:rsidRDefault="002952C0" w:rsidP="00722432">
      <w:pPr>
        <w:pStyle w:val="ac"/>
        <w:ind w:left="720"/>
        <w:rPr>
          <w:lang w:val="en-US"/>
        </w:rPr>
      </w:pPr>
      <w:r w:rsidRPr="002952C0">
        <w:t>+</w:t>
      </w:r>
    </w:p>
    <w:p w14:paraId="3049AE47" w14:textId="33664A4F" w:rsidR="002952C0" w:rsidRPr="008B7636" w:rsidRDefault="002952C0" w:rsidP="00722432">
      <w:pPr>
        <w:pStyle w:val="ac"/>
        <w:numPr>
          <w:ilvl w:val="0"/>
          <w:numId w:val="9"/>
        </w:numPr>
        <w:rPr>
          <w:b/>
          <w:bCs/>
        </w:rPr>
      </w:pPr>
      <w:r w:rsidRPr="00722432">
        <w:t xml:space="preserve">Пояснения о причине приостановке размещения </w:t>
      </w:r>
    </w:p>
    <w:p w14:paraId="4149F38B" w14:textId="77777777" w:rsidR="008B7636" w:rsidRPr="00A94D6A" w:rsidRDefault="008B7636" w:rsidP="008B7636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4638"/>
        <w:gridCol w:w="5386"/>
      </w:tblGrid>
      <w:tr w:rsidR="002952C0" w14:paraId="71B74608" w14:textId="77777777" w:rsidTr="004C21D0">
        <w:tc>
          <w:tcPr>
            <w:tcW w:w="4638" w:type="dxa"/>
            <w:shd w:val="clear" w:color="auto" w:fill="F2F2F2" w:themeFill="background1" w:themeFillShade="F2"/>
          </w:tcPr>
          <w:p w14:paraId="15AFAD7E" w14:textId="77777777" w:rsidR="002952C0" w:rsidRPr="00445088" w:rsidRDefault="002952C0" w:rsidP="004C21D0">
            <w:pPr>
              <w:pStyle w:val="a3"/>
            </w:pPr>
            <w:r>
              <w:t>Пример сообщения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0F9F6A22" w14:textId="77777777" w:rsidR="002952C0" w:rsidRDefault="002952C0" w:rsidP="004C21D0">
            <w:pPr>
              <w:pStyle w:val="a3"/>
            </w:pPr>
            <w:r>
              <w:t>Комментарии</w:t>
            </w:r>
          </w:p>
        </w:tc>
      </w:tr>
      <w:tr w:rsidR="002952C0" w14:paraId="02508B66" w14:textId="77777777" w:rsidTr="004C21D0">
        <w:tc>
          <w:tcPr>
            <w:tcW w:w="4638" w:type="dxa"/>
          </w:tcPr>
          <w:p w14:paraId="1F069D24" w14:textId="77777777" w:rsidR="002952C0" w:rsidRPr="00445088" w:rsidRDefault="002952C0" w:rsidP="004C21D0">
            <w:pPr>
              <w:ind w:left="-6" w:firstLine="6"/>
            </w:pPr>
            <w:r w:rsidRPr="00B21DB5">
              <w:t>:16R:GENL</w:t>
            </w:r>
          </w:p>
        </w:tc>
        <w:tc>
          <w:tcPr>
            <w:tcW w:w="5386" w:type="dxa"/>
          </w:tcPr>
          <w:p w14:paraId="5BC727D9" w14:textId="77777777" w:rsidR="002952C0" w:rsidRDefault="002952C0" w:rsidP="004C21D0">
            <w:pPr>
              <w:ind w:left="-6" w:firstLine="6"/>
            </w:pPr>
          </w:p>
        </w:tc>
      </w:tr>
      <w:tr w:rsidR="002952C0" w14:paraId="21ED97A1" w14:textId="77777777" w:rsidTr="004C21D0">
        <w:tc>
          <w:tcPr>
            <w:tcW w:w="4638" w:type="dxa"/>
          </w:tcPr>
          <w:p w14:paraId="67007A2E" w14:textId="77777777" w:rsidR="002952C0" w:rsidRPr="00445088" w:rsidRDefault="002952C0" w:rsidP="004C21D0">
            <w:r w:rsidRPr="00981372">
              <w:t>:20C::CORP//</w:t>
            </w:r>
            <w:r w:rsidRPr="00725D3B">
              <w:t>400400X1111</w:t>
            </w:r>
          </w:p>
        </w:tc>
        <w:tc>
          <w:tcPr>
            <w:tcW w:w="5386" w:type="dxa"/>
          </w:tcPr>
          <w:p w14:paraId="185C2469" w14:textId="77777777" w:rsidR="002952C0" w:rsidRDefault="002952C0" w:rsidP="004C21D0">
            <w:pPr>
              <w:numPr>
                <w:ilvl w:val="0"/>
                <w:numId w:val="0"/>
              </w:numPr>
            </w:pPr>
          </w:p>
        </w:tc>
      </w:tr>
      <w:tr w:rsidR="002952C0" w14:paraId="6F49ABD7" w14:textId="77777777" w:rsidTr="004C21D0">
        <w:tc>
          <w:tcPr>
            <w:tcW w:w="4638" w:type="dxa"/>
          </w:tcPr>
          <w:p w14:paraId="32DEB9E8" w14:textId="5DE06244" w:rsidR="002952C0" w:rsidRPr="00445088" w:rsidRDefault="0006164D" w:rsidP="004C21D0">
            <w:r>
              <w:t>:20C::SEME//2518300</w:t>
            </w:r>
          </w:p>
        </w:tc>
        <w:tc>
          <w:tcPr>
            <w:tcW w:w="5386" w:type="dxa"/>
          </w:tcPr>
          <w:p w14:paraId="258EB886" w14:textId="77777777" w:rsidR="002952C0" w:rsidRDefault="002952C0" w:rsidP="004C21D0">
            <w:pPr>
              <w:ind w:left="-6" w:firstLine="6"/>
            </w:pPr>
          </w:p>
        </w:tc>
      </w:tr>
      <w:tr w:rsidR="002952C0" w14:paraId="6B3B3BD4" w14:textId="77777777" w:rsidTr="004C21D0">
        <w:tc>
          <w:tcPr>
            <w:tcW w:w="4638" w:type="dxa"/>
          </w:tcPr>
          <w:p w14:paraId="78525C06" w14:textId="34C67DCA" w:rsidR="002952C0" w:rsidRDefault="0006164D" w:rsidP="004C21D0">
            <w:r>
              <w:t>:23G:</w:t>
            </w:r>
            <w:r>
              <w:rPr>
                <w:lang w:val="en-US"/>
              </w:rPr>
              <w:t>REPL</w:t>
            </w:r>
          </w:p>
        </w:tc>
        <w:tc>
          <w:tcPr>
            <w:tcW w:w="5386" w:type="dxa"/>
          </w:tcPr>
          <w:p w14:paraId="0AA15B61" w14:textId="77777777" w:rsidR="002952C0" w:rsidRDefault="002952C0" w:rsidP="004C21D0">
            <w:pPr>
              <w:ind w:left="-6" w:firstLine="6"/>
            </w:pPr>
          </w:p>
        </w:tc>
      </w:tr>
      <w:tr w:rsidR="002952C0" w14:paraId="022502EF" w14:textId="77777777" w:rsidTr="004C21D0">
        <w:tc>
          <w:tcPr>
            <w:tcW w:w="4638" w:type="dxa"/>
          </w:tcPr>
          <w:p w14:paraId="5A731891" w14:textId="77777777" w:rsidR="002952C0" w:rsidRDefault="002952C0" w:rsidP="004C21D0">
            <w:r w:rsidRPr="00981372">
              <w:t>:22F::CAEV//PRIO</w:t>
            </w:r>
          </w:p>
        </w:tc>
        <w:tc>
          <w:tcPr>
            <w:tcW w:w="5386" w:type="dxa"/>
          </w:tcPr>
          <w:p w14:paraId="0C8269E4" w14:textId="77777777" w:rsidR="002952C0" w:rsidRDefault="002952C0" w:rsidP="004C21D0">
            <w:pPr>
              <w:ind w:left="-6" w:firstLine="6"/>
            </w:pPr>
          </w:p>
        </w:tc>
      </w:tr>
      <w:tr w:rsidR="002952C0" w14:paraId="1C47C21D" w14:textId="77777777" w:rsidTr="004C21D0">
        <w:tc>
          <w:tcPr>
            <w:tcW w:w="4638" w:type="dxa"/>
          </w:tcPr>
          <w:p w14:paraId="60EE39A7" w14:textId="77777777" w:rsidR="002952C0" w:rsidRDefault="002952C0" w:rsidP="004C21D0">
            <w:r w:rsidRPr="00981372">
              <w:t>:22F::CAMV//VOLU</w:t>
            </w:r>
          </w:p>
        </w:tc>
        <w:tc>
          <w:tcPr>
            <w:tcW w:w="5386" w:type="dxa"/>
          </w:tcPr>
          <w:p w14:paraId="2E26A9AB" w14:textId="77777777" w:rsidR="002952C0" w:rsidRDefault="002952C0" w:rsidP="004C21D0">
            <w:pPr>
              <w:ind w:left="-6" w:firstLine="6"/>
            </w:pPr>
          </w:p>
        </w:tc>
      </w:tr>
      <w:tr w:rsidR="002952C0" w14:paraId="60C22857" w14:textId="77777777" w:rsidTr="004C21D0">
        <w:tc>
          <w:tcPr>
            <w:tcW w:w="4638" w:type="dxa"/>
          </w:tcPr>
          <w:p w14:paraId="07EEA6D5" w14:textId="03B8AE18" w:rsidR="002952C0" w:rsidRDefault="0006164D" w:rsidP="004C21D0">
            <w:r>
              <w:t>:98C::PREP//201607020</w:t>
            </w:r>
            <w:r w:rsidR="002952C0" w:rsidRPr="00981372">
              <w:t>50000</w:t>
            </w:r>
          </w:p>
        </w:tc>
        <w:tc>
          <w:tcPr>
            <w:tcW w:w="5386" w:type="dxa"/>
          </w:tcPr>
          <w:p w14:paraId="6982FA1D" w14:textId="77777777" w:rsidR="002952C0" w:rsidRDefault="002952C0" w:rsidP="004C21D0">
            <w:pPr>
              <w:ind w:left="-6" w:firstLine="6"/>
            </w:pPr>
          </w:p>
        </w:tc>
      </w:tr>
      <w:tr w:rsidR="002952C0" w14:paraId="1798B2CE" w14:textId="77777777" w:rsidTr="004C21D0">
        <w:tc>
          <w:tcPr>
            <w:tcW w:w="4638" w:type="dxa"/>
          </w:tcPr>
          <w:p w14:paraId="13926A79" w14:textId="3E5BC38B" w:rsidR="002952C0" w:rsidRDefault="002952C0" w:rsidP="004C21D0">
            <w:r w:rsidRPr="00981372">
              <w:t>:25D::PROC//</w:t>
            </w:r>
            <w:r w:rsidR="0006164D">
              <w:rPr>
                <w:lang w:val="en-US"/>
              </w:rPr>
              <w:t>COMP</w:t>
            </w:r>
          </w:p>
        </w:tc>
        <w:tc>
          <w:tcPr>
            <w:tcW w:w="5386" w:type="dxa"/>
          </w:tcPr>
          <w:p w14:paraId="730B67C4" w14:textId="616977FF" w:rsidR="002952C0" w:rsidRDefault="002952C0" w:rsidP="004C21D0">
            <w:pPr>
              <w:ind w:left="-6" w:firstLine="6"/>
            </w:pPr>
          </w:p>
        </w:tc>
      </w:tr>
      <w:tr w:rsidR="002952C0" w14:paraId="4F1BBFC2" w14:textId="77777777" w:rsidTr="004C21D0">
        <w:tc>
          <w:tcPr>
            <w:tcW w:w="4638" w:type="dxa"/>
          </w:tcPr>
          <w:p w14:paraId="58105231" w14:textId="77777777" w:rsidR="002952C0" w:rsidRDefault="002952C0" w:rsidP="004C21D0">
            <w:r w:rsidRPr="00981372">
              <w:t>:16R:LINK</w:t>
            </w:r>
          </w:p>
        </w:tc>
        <w:tc>
          <w:tcPr>
            <w:tcW w:w="5386" w:type="dxa"/>
          </w:tcPr>
          <w:p w14:paraId="052DF4FA" w14:textId="77777777" w:rsidR="002952C0" w:rsidRDefault="002952C0" w:rsidP="004C21D0">
            <w:pPr>
              <w:ind w:left="-6" w:firstLine="6"/>
            </w:pPr>
          </w:p>
        </w:tc>
      </w:tr>
      <w:tr w:rsidR="002952C0" w14:paraId="33B2DBD3" w14:textId="77777777" w:rsidTr="004C21D0">
        <w:tc>
          <w:tcPr>
            <w:tcW w:w="4638" w:type="dxa"/>
          </w:tcPr>
          <w:p w14:paraId="7698645E" w14:textId="77777777" w:rsidR="002952C0" w:rsidRDefault="002952C0" w:rsidP="004C21D0">
            <w:r w:rsidRPr="00981372">
              <w:t>:22F::LINK//WITH</w:t>
            </w:r>
          </w:p>
        </w:tc>
        <w:tc>
          <w:tcPr>
            <w:tcW w:w="5386" w:type="dxa"/>
          </w:tcPr>
          <w:p w14:paraId="4F4F63C2" w14:textId="77777777" w:rsidR="002952C0" w:rsidRDefault="002952C0" w:rsidP="004C21D0">
            <w:pPr>
              <w:ind w:left="-6" w:firstLine="6"/>
            </w:pPr>
          </w:p>
        </w:tc>
      </w:tr>
      <w:tr w:rsidR="002952C0" w14:paraId="78369FFA" w14:textId="77777777" w:rsidTr="004C21D0">
        <w:tc>
          <w:tcPr>
            <w:tcW w:w="4638" w:type="dxa"/>
          </w:tcPr>
          <w:p w14:paraId="6FA7F907" w14:textId="77777777" w:rsidR="002952C0" w:rsidRDefault="002952C0" w:rsidP="004C21D0">
            <w:r w:rsidRPr="00981372">
              <w:t>:13A::LINK//568</w:t>
            </w:r>
          </w:p>
        </w:tc>
        <w:tc>
          <w:tcPr>
            <w:tcW w:w="5386" w:type="dxa"/>
          </w:tcPr>
          <w:p w14:paraId="1A097768" w14:textId="77777777" w:rsidR="002952C0" w:rsidRDefault="002952C0" w:rsidP="004C21D0">
            <w:pPr>
              <w:ind w:left="-6" w:firstLine="6"/>
            </w:pPr>
          </w:p>
        </w:tc>
      </w:tr>
      <w:tr w:rsidR="002952C0" w14:paraId="25434BEA" w14:textId="77777777" w:rsidTr="004C21D0">
        <w:tc>
          <w:tcPr>
            <w:tcW w:w="4638" w:type="dxa"/>
          </w:tcPr>
          <w:p w14:paraId="62A439CC" w14:textId="77777777" w:rsidR="002952C0" w:rsidRDefault="002952C0" w:rsidP="004C21D0">
            <w:r w:rsidRPr="00981372">
              <w:t>:20C::CORP//</w:t>
            </w:r>
            <w:r w:rsidRPr="00725D3B">
              <w:t>400400</w:t>
            </w:r>
          </w:p>
        </w:tc>
        <w:tc>
          <w:tcPr>
            <w:tcW w:w="5386" w:type="dxa"/>
          </w:tcPr>
          <w:p w14:paraId="514A2A3D" w14:textId="77777777" w:rsidR="002952C0" w:rsidRDefault="002952C0" w:rsidP="004C21D0">
            <w:pPr>
              <w:ind w:left="-6" w:firstLine="6"/>
            </w:pPr>
          </w:p>
        </w:tc>
      </w:tr>
      <w:tr w:rsidR="002952C0" w14:paraId="66E34BD7" w14:textId="77777777" w:rsidTr="004C21D0">
        <w:tc>
          <w:tcPr>
            <w:tcW w:w="4638" w:type="dxa"/>
          </w:tcPr>
          <w:p w14:paraId="21C41D1C" w14:textId="77777777" w:rsidR="002952C0" w:rsidRDefault="002952C0" w:rsidP="004C21D0">
            <w:r w:rsidRPr="00981372">
              <w:t>:16S:LINK</w:t>
            </w:r>
          </w:p>
        </w:tc>
        <w:tc>
          <w:tcPr>
            <w:tcW w:w="5386" w:type="dxa"/>
          </w:tcPr>
          <w:p w14:paraId="7B9D917C" w14:textId="77777777" w:rsidR="002952C0" w:rsidRDefault="002952C0" w:rsidP="004C21D0">
            <w:pPr>
              <w:ind w:left="-6" w:firstLine="6"/>
            </w:pPr>
          </w:p>
        </w:tc>
      </w:tr>
      <w:tr w:rsidR="0006164D" w14:paraId="7C72C68F" w14:textId="77777777" w:rsidTr="004C21D0">
        <w:tc>
          <w:tcPr>
            <w:tcW w:w="4638" w:type="dxa"/>
          </w:tcPr>
          <w:p w14:paraId="62E57C71" w14:textId="50A35FC1" w:rsidR="0006164D" w:rsidRPr="00981372" w:rsidRDefault="0006164D" w:rsidP="004C21D0">
            <w:r w:rsidRPr="00981372">
              <w:t>:16R:LINK</w:t>
            </w:r>
          </w:p>
        </w:tc>
        <w:tc>
          <w:tcPr>
            <w:tcW w:w="5386" w:type="dxa"/>
          </w:tcPr>
          <w:p w14:paraId="18E3F676" w14:textId="77777777" w:rsidR="0006164D" w:rsidRDefault="0006164D" w:rsidP="004C21D0">
            <w:pPr>
              <w:ind w:left="-6" w:firstLine="6"/>
            </w:pPr>
          </w:p>
        </w:tc>
      </w:tr>
      <w:tr w:rsidR="0006164D" w14:paraId="240E186F" w14:textId="77777777" w:rsidTr="004C21D0">
        <w:tc>
          <w:tcPr>
            <w:tcW w:w="4638" w:type="dxa"/>
          </w:tcPr>
          <w:p w14:paraId="5B362FE3" w14:textId="01033758" w:rsidR="0006164D" w:rsidRPr="00981372" w:rsidRDefault="0006164D" w:rsidP="004C21D0">
            <w:r w:rsidRPr="00981372">
              <w:t>:20C::CORP//</w:t>
            </w:r>
            <w:r>
              <w:t>4</w:t>
            </w:r>
            <w:r>
              <w:rPr>
                <w:lang w:val="en-US"/>
              </w:rPr>
              <w:t>44444</w:t>
            </w:r>
            <w:r w:rsidR="0059243B" w:rsidRPr="00725D3B">
              <w:t>X1111</w:t>
            </w:r>
          </w:p>
        </w:tc>
        <w:tc>
          <w:tcPr>
            <w:tcW w:w="5386" w:type="dxa"/>
          </w:tcPr>
          <w:p w14:paraId="48D810EC" w14:textId="77777777" w:rsidR="0006164D" w:rsidRDefault="0006164D" w:rsidP="004C21D0">
            <w:pPr>
              <w:ind w:left="-6" w:firstLine="6"/>
            </w:pPr>
          </w:p>
        </w:tc>
      </w:tr>
      <w:tr w:rsidR="0006164D" w14:paraId="0899B719" w14:textId="77777777" w:rsidTr="004C21D0">
        <w:tc>
          <w:tcPr>
            <w:tcW w:w="4638" w:type="dxa"/>
          </w:tcPr>
          <w:p w14:paraId="4BCC26FA" w14:textId="1D2429A9" w:rsidR="0006164D" w:rsidRPr="00981372" w:rsidRDefault="0006164D" w:rsidP="004C21D0">
            <w:r w:rsidRPr="00981372">
              <w:t>:16S:LINK</w:t>
            </w:r>
          </w:p>
        </w:tc>
        <w:tc>
          <w:tcPr>
            <w:tcW w:w="5386" w:type="dxa"/>
          </w:tcPr>
          <w:p w14:paraId="720017B0" w14:textId="77777777" w:rsidR="0006164D" w:rsidRDefault="0006164D" w:rsidP="004C21D0">
            <w:pPr>
              <w:ind w:left="-6" w:firstLine="6"/>
            </w:pPr>
          </w:p>
        </w:tc>
      </w:tr>
      <w:tr w:rsidR="0059243B" w14:paraId="2ED147E8" w14:textId="77777777" w:rsidTr="004C21D0">
        <w:tc>
          <w:tcPr>
            <w:tcW w:w="4638" w:type="dxa"/>
          </w:tcPr>
          <w:p w14:paraId="54DA7CDA" w14:textId="676092B8" w:rsidR="0059243B" w:rsidRPr="00981372" w:rsidRDefault="0059243B" w:rsidP="004C21D0">
            <w:r>
              <w:t>:16</w:t>
            </w:r>
            <w:r>
              <w:rPr>
                <w:lang w:val="en-US"/>
              </w:rPr>
              <w:t>R</w:t>
            </w:r>
            <w:r w:rsidRPr="00981372">
              <w:t>:LINK</w:t>
            </w:r>
          </w:p>
        </w:tc>
        <w:tc>
          <w:tcPr>
            <w:tcW w:w="5386" w:type="dxa"/>
          </w:tcPr>
          <w:p w14:paraId="5CF49A53" w14:textId="0DB156EE" w:rsidR="0059243B" w:rsidRDefault="0059243B" w:rsidP="004C21D0">
            <w:pPr>
              <w:ind w:left="-6" w:firstLine="6"/>
            </w:pPr>
          </w:p>
        </w:tc>
      </w:tr>
      <w:tr w:rsidR="0059243B" w14:paraId="0E5CC1E4" w14:textId="77777777" w:rsidTr="004C21D0">
        <w:tc>
          <w:tcPr>
            <w:tcW w:w="4638" w:type="dxa"/>
          </w:tcPr>
          <w:p w14:paraId="19469548" w14:textId="5D7286FC" w:rsidR="0059243B" w:rsidRDefault="0059243B" w:rsidP="004C21D0">
            <w:r w:rsidRPr="00981372">
              <w:t>:20C::CORP//</w:t>
            </w:r>
            <w:r w:rsidRPr="00725D3B">
              <w:t>400400</w:t>
            </w:r>
          </w:p>
        </w:tc>
        <w:tc>
          <w:tcPr>
            <w:tcW w:w="5386" w:type="dxa"/>
          </w:tcPr>
          <w:p w14:paraId="43D99CAF" w14:textId="1E632AED" w:rsidR="0059243B" w:rsidRDefault="0059243B" w:rsidP="004C21D0">
            <w:pPr>
              <w:ind w:left="-6" w:firstLine="6"/>
            </w:pPr>
            <w:r>
              <w:t>Общий</w:t>
            </w:r>
            <w:r w:rsidRPr="000F06EC">
              <w:t xml:space="preserve"> </w:t>
            </w:r>
            <w:r>
              <w:t>референс</w:t>
            </w:r>
            <w:r w:rsidRPr="000F06EC">
              <w:t xml:space="preserve"> </w:t>
            </w:r>
            <w:r>
              <w:t>КД</w:t>
            </w:r>
            <w:r w:rsidRPr="000F06EC">
              <w:t xml:space="preserve">. </w:t>
            </w:r>
            <w:r>
              <w:t xml:space="preserve">Должен быть равен первым шести символам референса КД по ЦБ в поле </w:t>
            </w:r>
            <w:r w:rsidRPr="00981372">
              <w:t>:20C::CORP</w:t>
            </w:r>
            <w:r>
              <w:t xml:space="preserve"> блока </w:t>
            </w:r>
            <w:r>
              <w:rPr>
                <w:lang w:val="en-US"/>
              </w:rPr>
              <w:t>GENL</w:t>
            </w:r>
          </w:p>
        </w:tc>
      </w:tr>
      <w:tr w:rsidR="0059243B" w14:paraId="02A2E191" w14:textId="77777777" w:rsidTr="004C21D0">
        <w:tc>
          <w:tcPr>
            <w:tcW w:w="4638" w:type="dxa"/>
          </w:tcPr>
          <w:p w14:paraId="1F05A20D" w14:textId="573EC6F3" w:rsidR="0059243B" w:rsidRDefault="0059243B" w:rsidP="004C21D0">
            <w:r w:rsidRPr="000F06EC">
              <w:rPr>
                <w:lang w:val="en-US"/>
              </w:rPr>
              <w:t>:16S:LINK</w:t>
            </w:r>
          </w:p>
        </w:tc>
        <w:tc>
          <w:tcPr>
            <w:tcW w:w="5386" w:type="dxa"/>
          </w:tcPr>
          <w:p w14:paraId="36269EB2" w14:textId="783653EE" w:rsidR="0059243B" w:rsidRDefault="0059243B" w:rsidP="004C21D0">
            <w:pPr>
              <w:ind w:left="-6" w:firstLine="6"/>
            </w:pPr>
          </w:p>
        </w:tc>
      </w:tr>
      <w:tr w:rsidR="0059243B" w14:paraId="138E0AB3" w14:textId="77777777" w:rsidTr="004C21D0">
        <w:tc>
          <w:tcPr>
            <w:tcW w:w="4638" w:type="dxa"/>
          </w:tcPr>
          <w:p w14:paraId="38E15272" w14:textId="77777777" w:rsidR="0059243B" w:rsidRDefault="0059243B" w:rsidP="004C21D0">
            <w:r w:rsidRPr="00981372">
              <w:t>:16S:GENL</w:t>
            </w:r>
          </w:p>
        </w:tc>
        <w:tc>
          <w:tcPr>
            <w:tcW w:w="5386" w:type="dxa"/>
          </w:tcPr>
          <w:p w14:paraId="3724A300" w14:textId="77777777" w:rsidR="0059243B" w:rsidRDefault="0059243B" w:rsidP="004C21D0">
            <w:pPr>
              <w:ind w:left="-6" w:firstLine="6"/>
            </w:pPr>
          </w:p>
        </w:tc>
      </w:tr>
      <w:tr w:rsidR="0059243B" w14:paraId="1BDED72D" w14:textId="77777777" w:rsidTr="004C21D0">
        <w:tc>
          <w:tcPr>
            <w:tcW w:w="4638" w:type="dxa"/>
          </w:tcPr>
          <w:p w14:paraId="4B3D2462" w14:textId="77777777" w:rsidR="0059243B" w:rsidRDefault="0059243B" w:rsidP="004C21D0">
            <w:r w:rsidRPr="00981372">
              <w:t>:16R:USECU</w:t>
            </w:r>
          </w:p>
        </w:tc>
        <w:tc>
          <w:tcPr>
            <w:tcW w:w="5386" w:type="dxa"/>
          </w:tcPr>
          <w:p w14:paraId="03A995A7" w14:textId="77777777" w:rsidR="0059243B" w:rsidRDefault="0059243B" w:rsidP="004C21D0">
            <w:pPr>
              <w:ind w:left="-6" w:firstLine="6"/>
            </w:pPr>
          </w:p>
        </w:tc>
      </w:tr>
      <w:tr w:rsidR="0059243B" w:rsidRPr="00E06AC0" w14:paraId="296ED094" w14:textId="77777777" w:rsidTr="004C21D0">
        <w:tc>
          <w:tcPr>
            <w:tcW w:w="4638" w:type="dxa"/>
          </w:tcPr>
          <w:p w14:paraId="4EF192F8" w14:textId="77777777" w:rsidR="0059243B" w:rsidRDefault="0059243B" w:rsidP="004C21D0">
            <w:r w:rsidRPr="00981372">
              <w:t>:35B:ISIN RU1111111111</w:t>
            </w:r>
          </w:p>
        </w:tc>
        <w:tc>
          <w:tcPr>
            <w:tcW w:w="5386" w:type="dxa"/>
          </w:tcPr>
          <w:p w14:paraId="24A001B9" w14:textId="77777777" w:rsidR="0059243B" w:rsidRPr="00E06AC0" w:rsidRDefault="0059243B" w:rsidP="004C21D0">
            <w:pPr>
              <w:ind w:left="-6" w:firstLine="6"/>
              <w:rPr>
                <w:lang w:val="en-US"/>
              </w:rPr>
            </w:pPr>
          </w:p>
        </w:tc>
      </w:tr>
      <w:tr w:rsidR="0059243B" w14:paraId="5191B6AC" w14:textId="77777777" w:rsidTr="004C21D0">
        <w:tc>
          <w:tcPr>
            <w:tcW w:w="4638" w:type="dxa"/>
          </w:tcPr>
          <w:p w14:paraId="1B44845A" w14:textId="77777777" w:rsidR="0059243B" w:rsidRDefault="0059243B" w:rsidP="004C21D0">
            <w:r w:rsidRPr="00981372">
              <w:lastRenderedPageBreak/>
              <w:t>/XX/CORP/NADC/RU1111111111</w:t>
            </w:r>
          </w:p>
        </w:tc>
        <w:tc>
          <w:tcPr>
            <w:tcW w:w="5386" w:type="dxa"/>
          </w:tcPr>
          <w:p w14:paraId="2E962838" w14:textId="77777777" w:rsidR="0059243B" w:rsidRDefault="0059243B" w:rsidP="004C21D0">
            <w:pPr>
              <w:ind w:left="-6" w:firstLine="6"/>
            </w:pPr>
          </w:p>
        </w:tc>
      </w:tr>
      <w:tr w:rsidR="0059243B" w14:paraId="32E2F88C" w14:textId="77777777" w:rsidTr="004C21D0">
        <w:tc>
          <w:tcPr>
            <w:tcW w:w="4638" w:type="dxa"/>
          </w:tcPr>
          <w:p w14:paraId="5E19C584" w14:textId="77777777" w:rsidR="0059243B" w:rsidRDefault="0059243B" w:rsidP="004C21D0">
            <w:r w:rsidRPr="00981372">
              <w:t xml:space="preserve">/RU/1-11-00111-A  </w:t>
            </w:r>
          </w:p>
        </w:tc>
        <w:tc>
          <w:tcPr>
            <w:tcW w:w="5386" w:type="dxa"/>
          </w:tcPr>
          <w:p w14:paraId="1DBB3B69" w14:textId="77777777" w:rsidR="0059243B" w:rsidRDefault="0059243B" w:rsidP="004C21D0">
            <w:pPr>
              <w:ind w:left="-6" w:firstLine="6"/>
            </w:pPr>
          </w:p>
        </w:tc>
      </w:tr>
      <w:tr w:rsidR="0059243B" w14:paraId="78B932DC" w14:textId="77777777" w:rsidTr="004C21D0">
        <w:tc>
          <w:tcPr>
            <w:tcW w:w="4638" w:type="dxa"/>
          </w:tcPr>
          <w:p w14:paraId="4865DEB0" w14:textId="77777777" w:rsidR="0059243B" w:rsidRDefault="0059243B" w:rsidP="004C21D0">
            <w:r w:rsidRPr="00981372">
              <w:t>/NAME/'OAO ''MEGAFON'' VYP1</w:t>
            </w:r>
          </w:p>
        </w:tc>
        <w:tc>
          <w:tcPr>
            <w:tcW w:w="5386" w:type="dxa"/>
          </w:tcPr>
          <w:p w14:paraId="071CD8E3" w14:textId="77777777" w:rsidR="0059243B" w:rsidRDefault="0059243B" w:rsidP="004C21D0">
            <w:pPr>
              <w:ind w:left="-6" w:firstLine="6"/>
            </w:pPr>
          </w:p>
        </w:tc>
      </w:tr>
      <w:tr w:rsidR="0059243B" w14:paraId="2F858B29" w14:textId="77777777" w:rsidTr="004C21D0">
        <w:tc>
          <w:tcPr>
            <w:tcW w:w="4638" w:type="dxa"/>
          </w:tcPr>
          <w:p w14:paraId="73E11D2D" w14:textId="77777777" w:rsidR="0059243B" w:rsidRDefault="0059243B" w:rsidP="004C21D0">
            <w:r w:rsidRPr="00981372">
              <w:t>:16R:ACCTINFO</w:t>
            </w:r>
          </w:p>
        </w:tc>
        <w:tc>
          <w:tcPr>
            <w:tcW w:w="5386" w:type="dxa"/>
          </w:tcPr>
          <w:p w14:paraId="1E293FE9" w14:textId="77777777" w:rsidR="0059243B" w:rsidRDefault="0059243B" w:rsidP="004C21D0">
            <w:pPr>
              <w:ind w:left="-6" w:firstLine="6"/>
            </w:pPr>
          </w:p>
        </w:tc>
      </w:tr>
      <w:tr w:rsidR="0059243B" w14:paraId="2B27F461" w14:textId="77777777" w:rsidTr="004C21D0">
        <w:tc>
          <w:tcPr>
            <w:tcW w:w="4638" w:type="dxa"/>
          </w:tcPr>
          <w:p w14:paraId="3138829B" w14:textId="77777777" w:rsidR="0059243B" w:rsidRDefault="0059243B" w:rsidP="004C21D0">
            <w:r>
              <w:t>:97A::SAFE//M</w:t>
            </w:r>
            <w:r>
              <w:rPr>
                <w:lang w:val="en-US"/>
              </w:rPr>
              <w:t>L</w:t>
            </w:r>
            <w:r w:rsidRPr="00981372">
              <w:t>1111111111</w:t>
            </w:r>
          </w:p>
        </w:tc>
        <w:tc>
          <w:tcPr>
            <w:tcW w:w="5386" w:type="dxa"/>
          </w:tcPr>
          <w:p w14:paraId="5FF73E90" w14:textId="77777777" w:rsidR="0059243B" w:rsidRDefault="0059243B" w:rsidP="004C21D0">
            <w:pPr>
              <w:ind w:left="-6" w:firstLine="6"/>
            </w:pPr>
          </w:p>
        </w:tc>
      </w:tr>
      <w:tr w:rsidR="0059243B" w14:paraId="7EBD68F7" w14:textId="77777777" w:rsidTr="004C21D0">
        <w:tc>
          <w:tcPr>
            <w:tcW w:w="4638" w:type="dxa"/>
          </w:tcPr>
          <w:p w14:paraId="36D6ED74" w14:textId="77777777" w:rsidR="0059243B" w:rsidRDefault="0059243B" w:rsidP="004C21D0">
            <w:r w:rsidRPr="00981372">
              <w:t>:93B::ELIG//UNIT/4000,</w:t>
            </w:r>
          </w:p>
        </w:tc>
        <w:tc>
          <w:tcPr>
            <w:tcW w:w="5386" w:type="dxa"/>
          </w:tcPr>
          <w:p w14:paraId="6E60482A" w14:textId="77777777" w:rsidR="0059243B" w:rsidRDefault="0059243B" w:rsidP="004C21D0">
            <w:pPr>
              <w:ind w:left="-6" w:firstLine="6"/>
            </w:pPr>
          </w:p>
        </w:tc>
      </w:tr>
      <w:tr w:rsidR="0059243B" w14:paraId="24E41A48" w14:textId="77777777" w:rsidTr="004C21D0">
        <w:tc>
          <w:tcPr>
            <w:tcW w:w="4638" w:type="dxa"/>
          </w:tcPr>
          <w:p w14:paraId="4370D9B8" w14:textId="77777777" w:rsidR="0059243B" w:rsidRDefault="0059243B" w:rsidP="004C21D0">
            <w:r w:rsidRPr="00981372">
              <w:t>:16S:ACCTINFO</w:t>
            </w:r>
          </w:p>
        </w:tc>
        <w:tc>
          <w:tcPr>
            <w:tcW w:w="5386" w:type="dxa"/>
          </w:tcPr>
          <w:p w14:paraId="5B5D49C6" w14:textId="77777777" w:rsidR="0059243B" w:rsidRDefault="0059243B" w:rsidP="004C21D0">
            <w:pPr>
              <w:ind w:left="-6" w:firstLine="6"/>
            </w:pPr>
          </w:p>
        </w:tc>
      </w:tr>
      <w:tr w:rsidR="0059243B" w14:paraId="7E1F336B" w14:textId="77777777" w:rsidTr="004C21D0">
        <w:tc>
          <w:tcPr>
            <w:tcW w:w="4638" w:type="dxa"/>
          </w:tcPr>
          <w:p w14:paraId="5DD0FE77" w14:textId="77777777" w:rsidR="0059243B" w:rsidRDefault="0059243B" w:rsidP="004C21D0">
            <w:r w:rsidRPr="00981372">
              <w:t>:16S:USECU</w:t>
            </w:r>
          </w:p>
        </w:tc>
        <w:tc>
          <w:tcPr>
            <w:tcW w:w="5386" w:type="dxa"/>
          </w:tcPr>
          <w:p w14:paraId="35BF11EB" w14:textId="77777777" w:rsidR="0059243B" w:rsidRDefault="0059243B" w:rsidP="004C21D0">
            <w:pPr>
              <w:ind w:left="-6" w:firstLine="6"/>
            </w:pPr>
          </w:p>
        </w:tc>
      </w:tr>
      <w:tr w:rsidR="0059243B" w14:paraId="28FE4533" w14:textId="77777777" w:rsidTr="004C21D0">
        <w:tc>
          <w:tcPr>
            <w:tcW w:w="4638" w:type="dxa"/>
          </w:tcPr>
          <w:p w14:paraId="0E0481EA" w14:textId="77777777" w:rsidR="0059243B" w:rsidRDefault="0059243B" w:rsidP="004C21D0">
            <w:r w:rsidRPr="00981372">
              <w:t>:16R:CADETL</w:t>
            </w:r>
          </w:p>
        </w:tc>
        <w:tc>
          <w:tcPr>
            <w:tcW w:w="5386" w:type="dxa"/>
          </w:tcPr>
          <w:p w14:paraId="5DF8B32A" w14:textId="77777777" w:rsidR="0059243B" w:rsidRDefault="0059243B" w:rsidP="004C21D0">
            <w:pPr>
              <w:ind w:left="-6" w:firstLine="6"/>
            </w:pPr>
          </w:p>
        </w:tc>
      </w:tr>
      <w:tr w:rsidR="0059243B" w14:paraId="0B0F9405" w14:textId="77777777" w:rsidTr="004C21D0">
        <w:tc>
          <w:tcPr>
            <w:tcW w:w="4638" w:type="dxa"/>
          </w:tcPr>
          <w:p w14:paraId="3DB1816E" w14:textId="77777777" w:rsidR="0059243B" w:rsidRDefault="0059243B" w:rsidP="004C21D0">
            <w:r w:rsidRPr="00981372">
              <w:t>:98A::RDTE//20160615</w:t>
            </w:r>
          </w:p>
        </w:tc>
        <w:tc>
          <w:tcPr>
            <w:tcW w:w="5386" w:type="dxa"/>
          </w:tcPr>
          <w:p w14:paraId="5DBF32E0" w14:textId="77777777" w:rsidR="0059243B" w:rsidRDefault="0059243B" w:rsidP="004C21D0">
            <w:pPr>
              <w:ind w:left="-6" w:firstLine="6"/>
            </w:pPr>
          </w:p>
        </w:tc>
      </w:tr>
      <w:tr w:rsidR="0059243B" w14:paraId="1528986D" w14:textId="77777777" w:rsidTr="004C21D0">
        <w:tc>
          <w:tcPr>
            <w:tcW w:w="4638" w:type="dxa"/>
          </w:tcPr>
          <w:p w14:paraId="6D6BAB91" w14:textId="77777777" w:rsidR="0059243B" w:rsidRPr="00981372" w:rsidRDefault="0059243B" w:rsidP="004C21D0">
            <w:r w:rsidRPr="003308BF">
              <w:t>:17B::CERT//Y</w:t>
            </w:r>
          </w:p>
        </w:tc>
        <w:tc>
          <w:tcPr>
            <w:tcW w:w="5386" w:type="dxa"/>
          </w:tcPr>
          <w:p w14:paraId="56A1B84F" w14:textId="77777777" w:rsidR="0059243B" w:rsidRDefault="0059243B" w:rsidP="004C21D0">
            <w:pPr>
              <w:ind w:left="-6" w:firstLine="6"/>
            </w:pPr>
          </w:p>
        </w:tc>
      </w:tr>
      <w:tr w:rsidR="0059243B" w14:paraId="78CDA796" w14:textId="77777777" w:rsidTr="004C21D0">
        <w:tc>
          <w:tcPr>
            <w:tcW w:w="4638" w:type="dxa"/>
          </w:tcPr>
          <w:p w14:paraId="516C4C63" w14:textId="77777777" w:rsidR="0059243B" w:rsidRDefault="0059243B" w:rsidP="004C21D0">
            <w:r>
              <w:t>:70G::WEBB//http://cadocs-test.nsd.ru/5</w:t>
            </w:r>
          </w:p>
          <w:p w14:paraId="42BB540C" w14:textId="77777777" w:rsidR="0059243B" w:rsidRDefault="0059243B" w:rsidP="004C21D0">
            <w:r>
              <w:t>e7803d83c244817956565656</w:t>
            </w:r>
          </w:p>
        </w:tc>
        <w:tc>
          <w:tcPr>
            <w:tcW w:w="5386" w:type="dxa"/>
          </w:tcPr>
          <w:p w14:paraId="27942149" w14:textId="77777777" w:rsidR="0059243B" w:rsidRDefault="0059243B" w:rsidP="004C21D0">
            <w:pPr>
              <w:ind w:left="-6" w:firstLine="6"/>
            </w:pPr>
          </w:p>
        </w:tc>
      </w:tr>
      <w:tr w:rsidR="0059243B" w14:paraId="2066EA2B" w14:textId="77777777" w:rsidTr="004C21D0">
        <w:tc>
          <w:tcPr>
            <w:tcW w:w="4638" w:type="dxa"/>
          </w:tcPr>
          <w:p w14:paraId="04A31CEF" w14:textId="77777777" w:rsidR="0059243B" w:rsidRDefault="0059243B" w:rsidP="004C21D0">
            <w:r w:rsidRPr="00981372">
              <w:t>:16S:CADETL</w:t>
            </w:r>
          </w:p>
        </w:tc>
        <w:tc>
          <w:tcPr>
            <w:tcW w:w="5386" w:type="dxa"/>
          </w:tcPr>
          <w:p w14:paraId="00999E9F" w14:textId="77777777" w:rsidR="0059243B" w:rsidRDefault="0059243B" w:rsidP="004C21D0">
            <w:pPr>
              <w:ind w:left="-6" w:firstLine="6"/>
            </w:pPr>
          </w:p>
        </w:tc>
      </w:tr>
      <w:tr w:rsidR="0059243B" w:rsidRPr="00EF6706" w14:paraId="414EE9A0" w14:textId="77777777" w:rsidTr="004C21D0">
        <w:tc>
          <w:tcPr>
            <w:tcW w:w="4638" w:type="dxa"/>
          </w:tcPr>
          <w:p w14:paraId="27323423" w14:textId="77777777" w:rsidR="0059243B" w:rsidRPr="00FF297E" w:rsidRDefault="0059243B" w:rsidP="004C21D0">
            <w:pPr>
              <w:rPr>
                <w:lang w:val="en-US"/>
              </w:rPr>
            </w:pPr>
            <w:r w:rsidRPr="00981372">
              <w:rPr>
                <w:lang w:val="en-US"/>
              </w:rPr>
              <w:t>:16R:CAOPTN</w:t>
            </w:r>
          </w:p>
        </w:tc>
        <w:tc>
          <w:tcPr>
            <w:tcW w:w="5386" w:type="dxa"/>
          </w:tcPr>
          <w:p w14:paraId="4C06F0C1" w14:textId="77777777" w:rsidR="0059243B" w:rsidRPr="00FF297E" w:rsidRDefault="0059243B" w:rsidP="004C21D0">
            <w:pPr>
              <w:ind w:left="-6" w:firstLine="6"/>
              <w:rPr>
                <w:lang w:val="en-US"/>
              </w:rPr>
            </w:pPr>
          </w:p>
        </w:tc>
      </w:tr>
      <w:tr w:rsidR="0059243B" w:rsidRPr="00E06AC0" w14:paraId="4D9454F5" w14:textId="77777777" w:rsidTr="004C21D0">
        <w:tc>
          <w:tcPr>
            <w:tcW w:w="4638" w:type="dxa"/>
          </w:tcPr>
          <w:p w14:paraId="0B6588A1" w14:textId="77777777" w:rsidR="0059243B" w:rsidRPr="00FF297E" w:rsidRDefault="0059243B" w:rsidP="004C21D0">
            <w:pPr>
              <w:rPr>
                <w:lang w:val="en-US"/>
              </w:rPr>
            </w:pPr>
            <w:r w:rsidRPr="00981372">
              <w:rPr>
                <w:lang w:val="en-US"/>
              </w:rPr>
              <w:t>:13A::CAON//001</w:t>
            </w:r>
          </w:p>
        </w:tc>
        <w:tc>
          <w:tcPr>
            <w:tcW w:w="5386" w:type="dxa"/>
          </w:tcPr>
          <w:p w14:paraId="5137325F" w14:textId="77777777" w:rsidR="0059243B" w:rsidRPr="00E06AC0" w:rsidRDefault="0059243B" w:rsidP="004C21D0">
            <w:pPr>
              <w:ind w:left="-6" w:firstLine="6"/>
            </w:pPr>
          </w:p>
        </w:tc>
      </w:tr>
      <w:tr w:rsidR="0059243B" w14:paraId="7980F51E" w14:textId="77777777" w:rsidTr="004C21D0">
        <w:tc>
          <w:tcPr>
            <w:tcW w:w="4638" w:type="dxa"/>
          </w:tcPr>
          <w:p w14:paraId="4E8C0ACD" w14:textId="77777777" w:rsidR="0059243B" w:rsidRDefault="0059243B" w:rsidP="004C21D0">
            <w:r w:rsidRPr="00981372">
              <w:t>:22F::CAOP//SECU</w:t>
            </w:r>
          </w:p>
        </w:tc>
        <w:tc>
          <w:tcPr>
            <w:tcW w:w="5386" w:type="dxa"/>
          </w:tcPr>
          <w:p w14:paraId="6D874578" w14:textId="77777777" w:rsidR="0059243B" w:rsidRDefault="0059243B" w:rsidP="004C21D0">
            <w:pPr>
              <w:ind w:left="-6" w:firstLine="6"/>
            </w:pPr>
          </w:p>
        </w:tc>
      </w:tr>
      <w:tr w:rsidR="0059243B" w:rsidRPr="00E06AC0" w14:paraId="7FEC2545" w14:textId="77777777" w:rsidTr="004C21D0">
        <w:tc>
          <w:tcPr>
            <w:tcW w:w="4638" w:type="dxa"/>
          </w:tcPr>
          <w:p w14:paraId="634868B9" w14:textId="77777777" w:rsidR="0059243B" w:rsidRDefault="0059243B" w:rsidP="004C21D0">
            <w:r w:rsidRPr="00981372">
              <w:t>:11A::OPTN//RUB</w:t>
            </w:r>
          </w:p>
        </w:tc>
        <w:tc>
          <w:tcPr>
            <w:tcW w:w="5386" w:type="dxa"/>
          </w:tcPr>
          <w:p w14:paraId="6BE65F8A" w14:textId="77777777" w:rsidR="0059243B" w:rsidRPr="00E06AC0" w:rsidRDefault="0059243B" w:rsidP="004C21D0">
            <w:pPr>
              <w:ind w:left="-6" w:firstLine="6"/>
              <w:rPr>
                <w:lang w:val="en-US"/>
              </w:rPr>
            </w:pPr>
          </w:p>
        </w:tc>
      </w:tr>
      <w:tr w:rsidR="0059243B" w14:paraId="57C8A549" w14:textId="77777777" w:rsidTr="004C21D0">
        <w:tc>
          <w:tcPr>
            <w:tcW w:w="4638" w:type="dxa"/>
          </w:tcPr>
          <w:p w14:paraId="215EB6E3" w14:textId="77777777" w:rsidR="0059243B" w:rsidRDefault="0059243B" w:rsidP="004C21D0">
            <w:r w:rsidRPr="00981372">
              <w:t>:17B::DFLT//N</w:t>
            </w:r>
          </w:p>
        </w:tc>
        <w:tc>
          <w:tcPr>
            <w:tcW w:w="5386" w:type="dxa"/>
          </w:tcPr>
          <w:p w14:paraId="499AEED1" w14:textId="77777777" w:rsidR="0059243B" w:rsidRDefault="0059243B" w:rsidP="004C21D0">
            <w:pPr>
              <w:ind w:left="-6" w:firstLine="6"/>
            </w:pPr>
          </w:p>
        </w:tc>
      </w:tr>
      <w:tr w:rsidR="0059243B" w14:paraId="6B083DF5" w14:textId="77777777" w:rsidTr="004C21D0">
        <w:tc>
          <w:tcPr>
            <w:tcW w:w="4638" w:type="dxa"/>
          </w:tcPr>
          <w:p w14:paraId="4779C7CC" w14:textId="77777777" w:rsidR="0059243B" w:rsidRDefault="0059243B" w:rsidP="004C21D0">
            <w:r>
              <w:t>:98</w:t>
            </w:r>
            <w:r>
              <w:rPr>
                <w:lang w:val="en-US"/>
              </w:rPr>
              <w:t>B</w:t>
            </w:r>
            <w:r w:rsidRPr="00981372">
              <w:t>::MKDT//</w:t>
            </w:r>
            <w:r>
              <w:rPr>
                <w:lang w:val="en-US"/>
              </w:rPr>
              <w:t>UKWN</w:t>
            </w:r>
          </w:p>
        </w:tc>
        <w:tc>
          <w:tcPr>
            <w:tcW w:w="5386" w:type="dxa"/>
          </w:tcPr>
          <w:p w14:paraId="25F2B4A1" w14:textId="77777777" w:rsidR="0059243B" w:rsidRDefault="0059243B" w:rsidP="004C21D0">
            <w:pPr>
              <w:ind w:left="-6" w:firstLine="6"/>
            </w:pPr>
          </w:p>
        </w:tc>
      </w:tr>
      <w:tr w:rsidR="0059243B" w14:paraId="5790B5A4" w14:textId="77777777" w:rsidTr="004C21D0">
        <w:tc>
          <w:tcPr>
            <w:tcW w:w="4638" w:type="dxa"/>
          </w:tcPr>
          <w:p w14:paraId="50A3AC9D" w14:textId="5164DC44" w:rsidR="0059243B" w:rsidRDefault="0059243B" w:rsidP="004C21D0">
            <w:r>
              <w:t>:98</w:t>
            </w:r>
            <w:r w:rsidRPr="0006164D">
              <w:t>B</w:t>
            </w:r>
            <w:r w:rsidRPr="00981372">
              <w:t>::</w:t>
            </w:r>
            <w:r w:rsidRPr="0006164D">
              <w:t>RDDT</w:t>
            </w:r>
            <w:r w:rsidRPr="00981372">
              <w:t>//</w:t>
            </w:r>
            <w:r w:rsidRPr="0006164D">
              <w:t>UKWN</w:t>
            </w:r>
          </w:p>
        </w:tc>
        <w:tc>
          <w:tcPr>
            <w:tcW w:w="5386" w:type="dxa"/>
          </w:tcPr>
          <w:p w14:paraId="3221D90E" w14:textId="175E7AA8" w:rsidR="0059243B" w:rsidRDefault="0059243B" w:rsidP="0006164D">
            <w:pPr>
              <w:ind w:left="-6" w:firstLine="6"/>
            </w:pPr>
            <w:r w:rsidRPr="0006164D">
              <w:t>Дата окончания приема заявлений НКО ЗАО НРД, если дата не указана, то датой окончания приема заявления на участие в КД является Последний срок рынка</w:t>
            </w:r>
            <w:r>
              <w:rPr>
                <w:rFonts w:ascii="Arial" w:hAnsi="Arial" w:cs="Arial"/>
                <w:iCs w:val="0"/>
                <w:snapToGrid/>
                <w:color w:val="808080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59243B" w14:paraId="15831B64" w14:textId="77777777" w:rsidTr="004C21D0">
        <w:tc>
          <w:tcPr>
            <w:tcW w:w="4638" w:type="dxa"/>
          </w:tcPr>
          <w:p w14:paraId="363DC60F" w14:textId="52FE92F1" w:rsidR="0059243B" w:rsidRDefault="0059243B" w:rsidP="004C21D0">
            <w:r w:rsidRPr="0006164D">
              <w:t>:69C::PWAL//20</w:t>
            </w:r>
            <w:r>
              <w:t>1</w:t>
            </w:r>
            <w:r>
              <w:rPr>
                <w:lang w:val="en-US"/>
              </w:rPr>
              <w:t>6</w:t>
            </w:r>
            <w:r>
              <w:t>0</w:t>
            </w:r>
            <w:r>
              <w:rPr>
                <w:lang w:val="en-US"/>
              </w:rPr>
              <w:t>715</w:t>
            </w:r>
            <w:r w:rsidRPr="0006164D">
              <w:t>/UKWN</w:t>
            </w:r>
          </w:p>
        </w:tc>
        <w:tc>
          <w:tcPr>
            <w:tcW w:w="5386" w:type="dxa"/>
          </w:tcPr>
          <w:p w14:paraId="7AE3F035" w14:textId="494B5653" w:rsidR="0059243B" w:rsidRDefault="0059243B" w:rsidP="004C21D0">
            <w:pPr>
              <w:ind w:left="-6" w:firstLine="6"/>
            </w:pPr>
            <w:r w:rsidRPr="0006164D">
              <w:t>Дата окончания приема заявлений</w:t>
            </w:r>
            <w:r>
              <w:t>,</w:t>
            </w:r>
            <w:r w:rsidRPr="0006164D">
              <w:t xml:space="preserve"> указывает</w:t>
            </w:r>
            <w:r>
              <w:t>ся UKWN</w:t>
            </w:r>
            <w:r w:rsidRPr="0006164D">
              <w:t xml:space="preserve"> в случае приостановки размещения</w:t>
            </w:r>
          </w:p>
        </w:tc>
      </w:tr>
      <w:tr w:rsidR="0059243B" w14:paraId="14B6BE3F" w14:textId="77777777" w:rsidTr="004C21D0">
        <w:tc>
          <w:tcPr>
            <w:tcW w:w="4638" w:type="dxa"/>
          </w:tcPr>
          <w:p w14:paraId="61BE81CD" w14:textId="1F3061E8" w:rsidR="0059243B" w:rsidRDefault="0059243B" w:rsidP="004C21D0">
            <w:r>
              <w:t>:92A::PROR//</w:t>
            </w:r>
            <w:r>
              <w:rPr>
                <w:lang w:val="en-US"/>
              </w:rPr>
              <w:t>10,</w:t>
            </w:r>
          </w:p>
        </w:tc>
        <w:tc>
          <w:tcPr>
            <w:tcW w:w="5386" w:type="dxa"/>
          </w:tcPr>
          <w:p w14:paraId="64867155" w14:textId="77777777" w:rsidR="0059243B" w:rsidRDefault="0059243B" w:rsidP="004C21D0">
            <w:pPr>
              <w:numPr>
                <w:ilvl w:val="0"/>
                <w:numId w:val="0"/>
              </w:numPr>
            </w:pPr>
            <w:r w:rsidRPr="00E06AC0">
              <w:t>Пропорциональная ставка</w:t>
            </w:r>
            <w:r>
              <w:t>,</w:t>
            </w:r>
            <w:r w:rsidRPr="00E06AC0">
              <w:t xml:space="preserve"> в</w:t>
            </w:r>
            <w:r>
              <w:t xml:space="preserve"> п</w:t>
            </w:r>
            <w:r w:rsidRPr="00E06AC0">
              <w:t>роцентах</w:t>
            </w:r>
            <w:r w:rsidRPr="003308BF">
              <w:t xml:space="preserve"> (на 10 </w:t>
            </w:r>
            <w:r>
              <w:t>базов</w:t>
            </w:r>
            <w:r w:rsidRPr="003308BF">
              <w:t>ых ЦБ можно приобрести 1 новую ЦБ</w:t>
            </w:r>
            <w:r>
              <w:t>)</w:t>
            </w:r>
          </w:p>
        </w:tc>
      </w:tr>
      <w:tr w:rsidR="0059243B" w14:paraId="0DD515FA" w14:textId="77777777" w:rsidTr="004C21D0">
        <w:tc>
          <w:tcPr>
            <w:tcW w:w="4638" w:type="dxa"/>
          </w:tcPr>
          <w:p w14:paraId="41AD2DBC" w14:textId="77777777" w:rsidR="0059243B" w:rsidRDefault="0059243B" w:rsidP="004C21D0">
            <w:r w:rsidRPr="00981372">
              <w:t>:16R:SECMOVE</w:t>
            </w:r>
          </w:p>
        </w:tc>
        <w:tc>
          <w:tcPr>
            <w:tcW w:w="5386" w:type="dxa"/>
          </w:tcPr>
          <w:p w14:paraId="2BC05DA4" w14:textId="77777777" w:rsidR="0059243B" w:rsidRDefault="0059243B" w:rsidP="004C21D0">
            <w:pPr>
              <w:ind w:left="-6" w:firstLine="6"/>
            </w:pPr>
          </w:p>
        </w:tc>
      </w:tr>
      <w:tr w:rsidR="0059243B" w14:paraId="77F83BE4" w14:textId="77777777" w:rsidTr="004C21D0">
        <w:tc>
          <w:tcPr>
            <w:tcW w:w="4638" w:type="dxa"/>
          </w:tcPr>
          <w:p w14:paraId="42B8D08B" w14:textId="77777777" w:rsidR="0059243B" w:rsidRDefault="0059243B" w:rsidP="004C21D0">
            <w:r w:rsidRPr="00981372">
              <w:t>:22H::CRDB//CRED</w:t>
            </w:r>
          </w:p>
        </w:tc>
        <w:tc>
          <w:tcPr>
            <w:tcW w:w="5386" w:type="dxa"/>
          </w:tcPr>
          <w:p w14:paraId="47252B3A" w14:textId="77777777" w:rsidR="0059243B" w:rsidRDefault="0059243B" w:rsidP="004C21D0">
            <w:pPr>
              <w:ind w:left="-6" w:firstLine="6"/>
            </w:pPr>
          </w:p>
        </w:tc>
      </w:tr>
      <w:tr w:rsidR="0059243B" w14:paraId="1D60058F" w14:textId="77777777" w:rsidTr="004C21D0">
        <w:tc>
          <w:tcPr>
            <w:tcW w:w="4638" w:type="dxa"/>
          </w:tcPr>
          <w:p w14:paraId="53F04091" w14:textId="77777777" w:rsidR="0059243B" w:rsidRDefault="0059243B" w:rsidP="0006164D">
            <w:r>
              <w:t>:35B:ISIN RU2222222222</w:t>
            </w:r>
          </w:p>
          <w:p w14:paraId="42E9E48D" w14:textId="77777777" w:rsidR="0059243B" w:rsidRDefault="0059243B" w:rsidP="0006164D">
            <w:r>
              <w:t>/XX/CORP/NADC/RU2222222222</w:t>
            </w:r>
          </w:p>
          <w:p w14:paraId="091E8248" w14:textId="21F1C1F4" w:rsidR="0059243B" w:rsidRDefault="0059243B" w:rsidP="0006164D">
            <w:r>
              <w:t>/NAME/'OAO ''MEGAFON'' VYP2</w:t>
            </w:r>
          </w:p>
        </w:tc>
        <w:tc>
          <w:tcPr>
            <w:tcW w:w="5386" w:type="dxa"/>
          </w:tcPr>
          <w:p w14:paraId="7278BFB9" w14:textId="77777777" w:rsidR="0059243B" w:rsidRDefault="0059243B" w:rsidP="004C21D0">
            <w:pPr>
              <w:ind w:left="-6" w:firstLine="6"/>
            </w:pPr>
          </w:p>
        </w:tc>
      </w:tr>
      <w:tr w:rsidR="0059243B" w14:paraId="446C1797" w14:textId="77777777" w:rsidTr="004C21D0">
        <w:tc>
          <w:tcPr>
            <w:tcW w:w="4638" w:type="dxa"/>
          </w:tcPr>
          <w:p w14:paraId="07C2016A" w14:textId="77777777" w:rsidR="0059243B" w:rsidRDefault="0059243B" w:rsidP="004C21D0">
            <w:r w:rsidRPr="00981372">
              <w:t>:98B::PAYD//UKWN</w:t>
            </w:r>
          </w:p>
        </w:tc>
        <w:tc>
          <w:tcPr>
            <w:tcW w:w="5386" w:type="dxa"/>
          </w:tcPr>
          <w:p w14:paraId="38BCF768" w14:textId="77777777" w:rsidR="0059243B" w:rsidRDefault="0059243B" w:rsidP="004C21D0">
            <w:pPr>
              <w:ind w:left="-6" w:firstLine="6"/>
            </w:pPr>
          </w:p>
        </w:tc>
      </w:tr>
      <w:tr w:rsidR="0059243B" w14:paraId="7CEBB534" w14:textId="77777777" w:rsidTr="004C21D0">
        <w:tc>
          <w:tcPr>
            <w:tcW w:w="4638" w:type="dxa"/>
          </w:tcPr>
          <w:p w14:paraId="01D1C849" w14:textId="77777777" w:rsidR="0059243B" w:rsidRDefault="0059243B" w:rsidP="004C21D0">
            <w:r w:rsidRPr="00981372">
              <w:t>:16S:SECMOVE</w:t>
            </w:r>
          </w:p>
        </w:tc>
        <w:tc>
          <w:tcPr>
            <w:tcW w:w="5386" w:type="dxa"/>
          </w:tcPr>
          <w:p w14:paraId="67FD567C" w14:textId="77777777" w:rsidR="0059243B" w:rsidRDefault="0059243B" w:rsidP="004C21D0">
            <w:pPr>
              <w:ind w:left="-6" w:firstLine="6"/>
            </w:pPr>
          </w:p>
        </w:tc>
      </w:tr>
      <w:tr w:rsidR="0059243B" w14:paraId="3579B70D" w14:textId="77777777" w:rsidTr="004C21D0">
        <w:tc>
          <w:tcPr>
            <w:tcW w:w="4638" w:type="dxa"/>
          </w:tcPr>
          <w:p w14:paraId="79937AC8" w14:textId="77777777" w:rsidR="0059243B" w:rsidRDefault="0059243B" w:rsidP="004C21D0">
            <w:r w:rsidRPr="009D7EC9">
              <w:t>:16R:CASHMOVE</w:t>
            </w:r>
          </w:p>
        </w:tc>
        <w:tc>
          <w:tcPr>
            <w:tcW w:w="5386" w:type="dxa"/>
          </w:tcPr>
          <w:p w14:paraId="29DA4444" w14:textId="77777777" w:rsidR="0059243B" w:rsidRDefault="0059243B" w:rsidP="004C21D0">
            <w:pPr>
              <w:ind w:left="-6" w:firstLine="6"/>
            </w:pPr>
          </w:p>
        </w:tc>
      </w:tr>
      <w:tr w:rsidR="0059243B" w14:paraId="452C380A" w14:textId="77777777" w:rsidTr="004C21D0">
        <w:tc>
          <w:tcPr>
            <w:tcW w:w="4638" w:type="dxa"/>
          </w:tcPr>
          <w:p w14:paraId="1970391A" w14:textId="77777777" w:rsidR="0059243B" w:rsidRDefault="0059243B" w:rsidP="004C21D0">
            <w:r w:rsidRPr="00981372">
              <w:t>:22H::CRDB//DEBT</w:t>
            </w:r>
          </w:p>
        </w:tc>
        <w:tc>
          <w:tcPr>
            <w:tcW w:w="5386" w:type="dxa"/>
          </w:tcPr>
          <w:p w14:paraId="014B69F3" w14:textId="77777777" w:rsidR="0059243B" w:rsidRDefault="0059243B" w:rsidP="004C21D0">
            <w:pPr>
              <w:ind w:left="-6" w:firstLine="6"/>
            </w:pPr>
          </w:p>
        </w:tc>
      </w:tr>
      <w:tr w:rsidR="0059243B" w14:paraId="7F5B5095" w14:textId="77777777" w:rsidTr="004C21D0">
        <w:tc>
          <w:tcPr>
            <w:tcW w:w="4638" w:type="dxa"/>
          </w:tcPr>
          <w:p w14:paraId="4C6EAA48" w14:textId="77777777" w:rsidR="0059243B" w:rsidRDefault="0059243B" w:rsidP="004C21D0">
            <w:r w:rsidRPr="00981372">
              <w:t>:98B::PAYD//UKWN</w:t>
            </w:r>
          </w:p>
        </w:tc>
        <w:tc>
          <w:tcPr>
            <w:tcW w:w="5386" w:type="dxa"/>
          </w:tcPr>
          <w:p w14:paraId="4C875882" w14:textId="77777777" w:rsidR="0059243B" w:rsidRDefault="0059243B" w:rsidP="004C21D0">
            <w:pPr>
              <w:ind w:left="-6" w:firstLine="6"/>
            </w:pPr>
          </w:p>
        </w:tc>
      </w:tr>
      <w:tr w:rsidR="0059243B" w14:paraId="555C7EBA" w14:textId="77777777" w:rsidTr="004C21D0">
        <w:tc>
          <w:tcPr>
            <w:tcW w:w="4638" w:type="dxa"/>
          </w:tcPr>
          <w:p w14:paraId="1CF5B689" w14:textId="50D20D0E" w:rsidR="0059243B" w:rsidRPr="00981372" w:rsidRDefault="0059243B" w:rsidP="004C21D0">
            <w:r w:rsidRPr="00981372">
              <w:t>:90B::PRPP//ACTU/RUB5000,</w:t>
            </w:r>
          </w:p>
        </w:tc>
        <w:tc>
          <w:tcPr>
            <w:tcW w:w="5386" w:type="dxa"/>
          </w:tcPr>
          <w:p w14:paraId="196867A2" w14:textId="254BB8D1" w:rsidR="0059243B" w:rsidRDefault="0059243B" w:rsidP="004C21D0">
            <w:pPr>
              <w:ind w:left="-6" w:firstLine="6"/>
            </w:pPr>
            <w:r w:rsidRPr="00E06AC0">
              <w:t>Цена приобретаемой ЦБ</w:t>
            </w:r>
          </w:p>
        </w:tc>
      </w:tr>
      <w:tr w:rsidR="0059243B" w14:paraId="13339E69" w14:textId="77777777" w:rsidTr="004C21D0">
        <w:tc>
          <w:tcPr>
            <w:tcW w:w="4638" w:type="dxa"/>
          </w:tcPr>
          <w:p w14:paraId="6D2F70C4" w14:textId="77777777" w:rsidR="0059243B" w:rsidRDefault="0059243B" w:rsidP="004C21D0">
            <w:r w:rsidRPr="00981372">
              <w:t>:16S:CASHMOVE</w:t>
            </w:r>
          </w:p>
        </w:tc>
        <w:tc>
          <w:tcPr>
            <w:tcW w:w="5386" w:type="dxa"/>
          </w:tcPr>
          <w:p w14:paraId="50060D28" w14:textId="77777777" w:rsidR="0059243B" w:rsidRDefault="0059243B" w:rsidP="004C21D0">
            <w:pPr>
              <w:ind w:left="-6" w:firstLine="6"/>
            </w:pPr>
          </w:p>
        </w:tc>
      </w:tr>
      <w:tr w:rsidR="0059243B" w14:paraId="02ECCDBE" w14:textId="77777777" w:rsidTr="004C21D0">
        <w:tc>
          <w:tcPr>
            <w:tcW w:w="4638" w:type="dxa"/>
          </w:tcPr>
          <w:p w14:paraId="3E50E4AE" w14:textId="77777777" w:rsidR="0059243B" w:rsidRDefault="0059243B" w:rsidP="004C21D0">
            <w:r w:rsidRPr="00981372">
              <w:t>:16S:CAOPTN</w:t>
            </w:r>
          </w:p>
        </w:tc>
        <w:tc>
          <w:tcPr>
            <w:tcW w:w="5386" w:type="dxa"/>
          </w:tcPr>
          <w:p w14:paraId="4061CC70" w14:textId="77777777" w:rsidR="0059243B" w:rsidRDefault="0059243B" w:rsidP="004C21D0">
            <w:pPr>
              <w:ind w:left="-6" w:firstLine="6"/>
            </w:pPr>
          </w:p>
        </w:tc>
      </w:tr>
      <w:tr w:rsidR="0059243B" w14:paraId="546F1C67" w14:textId="77777777" w:rsidTr="004C21D0">
        <w:tc>
          <w:tcPr>
            <w:tcW w:w="4638" w:type="dxa"/>
          </w:tcPr>
          <w:p w14:paraId="519D9876" w14:textId="77777777" w:rsidR="0059243B" w:rsidRDefault="0059243B" w:rsidP="004C21D0">
            <w:r w:rsidRPr="00981372">
              <w:t>:16R:CAOPTN</w:t>
            </w:r>
          </w:p>
        </w:tc>
        <w:tc>
          <w:tcPr>
            <w:tcW w:w="5386" w:type="dxa"/>
          </w:tcPr>
          <w:p w14:paraId="25EEC7AE" w14:textId="77777777" w:rsidR="0059243B" w:rsidRDefault="0059243B" w:rsidP="004C21D0">
            <w:pPr>
              <w:ind w:left="-6" w:firstLine="6"/>
            </w:pPr>
          </w:p>
        </w:tc>
      </w:tr>
      <w:tr w:rsidR="0059243B" w14:paraId="6DDAE108" w14:textId="77777777" w:rsidTr="004C21D0">
        <w:tc>
          <w:tcPr>
            <w:tcW w:w="4638" w:type="dxa"/>
          </w:tcPr>
          <w:p w14:paraId="45A16C1E" w14:textId="77777777" w:rsidR="0059243B" w:rsidRDefault="0059243B" w:rsidP="004C21D0">
            <w:r w:rsidRPr="00981372">
              <w:t>:13A::CAON//002</w:t>
            </w:r>
          </w:p>
        </w:tc>
        <w:tc>
          <w:tcPr>
            <w:tcW w:w="5386" w:type="dxa"/>
          </w:tcPr>
          <w:p w14:paraId="5CBD866D" w14:textId="77777777" w:rsidR="0059243B" w:rsidRDefault="0059243B" w:rsidP="004C21D0">
            <w:pPr>
              <w:ind w:left="-6" w:firstLine="6"/>
            </w:pPr>
          </w:p>
        </w:tc>
      </w:tr>
      <w:tr w:rsidR="0059243B" w14:paraId="5A17D843" w14:textId="77777777" w:rsidTr="004C21D0">
        <w:tc>
          <w:tcPr>
            <w:tcW w:w="4638" w:type="dxa"/>
          </w:tcPr>
          <w:p w14:paraId="00F7DD28" w14:textId="77777777" w:rsidR="0059243B" w:rsidRDefault="0059243B" w:rsidP="004C21D0">
            <w:r w:rsidRPr="00981372">
              <w:t>:22F::CAOP//NOAC</w:t>
            </w:r>
          </w:p>
        </w:tc>
        <w:tc>
          <w:tcPr>
            <w:tcW w:w="5386" w:type="dxa"/>
          </w:tcPr>
          <w:p w14:paraId="3FEBF4B7" w14:textId="77777777" w:rsidR="0059243B" w:rsidRDefault="0059243B" w:rsidP="004C21D0">
            <w:pPr>
              <w:ind w:left="-6" w:firstLine="6"/>
            </w:pPr>
          </w:p>
        </w:tc>
      </w:tr>
      <w:tr w:rsidR="0059243B" w14:paraId="0E88A79C" w14:textId="77777777" w:rsidTr="004C21D0">
        <w:tc>
          <w:tcPr>
            <w:tcW w:w="4638" w:type="dxa"/>
          </w:tcPr>
          <w:p w14:paraId="5FD06817" w14:textId="77777777" w:rsidR="0059243B" w:rsidRDefault="0059243B" w:rsidP="004C21D0">
            <w:r w:rsidRPr="00981372">
              <w:t>:17B::DFLT//Y</w:t>
            </w:r>
          </w:p>
        </w:tc>
        <w:tc>
          <w:tcPr>
            <w:tcW w:w="5386" w:type="dxa"/>
          </w:tcPr>
          <w:p w14:paraId="59362DD2" w14:textId="77777777" w:rsidR="0059243B" w:rsidRDefault="0059243B" w:rsidP="004C21D0">
            <w:pPr>
              <w:ind w:left="-6" w:firstLine="6"/>
            </w:pPr>
          </w:p>
        </w:tc>
      </w:tr>
      <w:tr w:rsidR="0059243B" w14:paraId="61BAA1B7" w14:textId="77777777" w:rsidTr="004C21D0">
        <w:tc>
          <w:tcPr>
            <w:tcW w:w="4638" w:type="dxa"/>
          </w:tcPr>
          <w:p w14:paraId="2B92C8BD" w14:textId="77777777" w:rsidR="0059243B" w:rsidRDefault="0059243B" w:rsidP="004C21D0">
            <w:r w:rsidRPr="00981372">
              <w:t>:16S:CAOPTN</w:t>
            </w:r>
          </w:p>
        </w:tc>
        <w:tc>
          <w:tcPr>
            <w:tcW w:w="5386" w:type="dxa"/>
          </w:tcPr>
          <w:p w14:paraId="392BD5EC" w14:textId="77777777" w:rsidR="0059243B" w:rsidRDefault="0059243B" w:rsidP="004C21D0">
            <w:pPr>
              <w:ind w:left="-6" w:firstLine="6"/>
            </w:pPr>
          </w:p>
        </w:tc>
      </w:tr>
      <w:tr w:rsidR="0059243B" w14:paraId="3D8C4736" w14:textId="77777777" w:rsidTr="004C21D0">
        <w:tc>
          <w:tcPr>
            <w:tcW w:w="4638" w:type="dxa"/>
          </w:tcPr>
          <w:p w14:paraId="4FDAC14C" w14:textId="77777777" w:rsidR="0059243B" w:rsidRDefault="0059243B" w:rsidP="004C21D0">
            <w:r w:rsidRPr="00981372">
              <w:t>:16R:ADDINFO</w:t>
            </w:r>
          </w:p>
        </w:tc>
        <w:tc>
          <w:tcPr>
            <w:tcW w:w="5386" w:type="dxa"/>
          </w:tcPr>
          <w:p w14:paraId="163655F5" w14:textId="77777777" w:rsidR="0059243B" w:rsidRDefault="0059243B" w:rsidP="004C21D0">
            <w:pPr>
              <w:ind w:left="-6" w:firstLine="6"/>
            </w:pPr>
          </w:p>
        </w:tc>
      </w:tr>
      <w:tr w:rsidR="0059243B" w14:paraId="6345F171" w14:textId="77777777" w:rsidTr="004C21D0">
        <w:tc>
          <w:tcPr>
            <w:tcW w:w="4638" w:type="dxa"/>
          </w:tcPr>
          <w:p w14:paraId="4994A6BA" w14:textId="7A4EA826" w:rsidR="0059243B" w:rsidRDefault="0059243B" w:rsidP="004C21D0">
            <w:r>
              <w:t>:70E::ADTX//LWPL/L401</w:t>
            </w:r>
          </w:p>
        </w:tc>
        <w:tc>
          <w:tcPr>
            <w:tcW w:w="5386" w:type="dxa"/>
          </w:tcPr>
          <w:p w14:paraId="66CD0BAE" w14:textId="1D3B99A0" w:rsidR="0059243B" w:rsidRDefault="0059243B" w:rsidP="004C21D0">
            <w:pPr>
              <w:numPr>
                <w:ilvl w:val="0"/>
                <w:numId w:val="0"/>
              </w:numPr>
              <w:jc w:val="left"/>
            </w:pPr>
          </w:p>
        </w:tc>
      </w:tr>
      <w:tr w:rsidR="0059243B" w14:paraId="7F228E73" w14:textId="77777777" w:rsidTr="004C21D0">
        <w:tc>
          <w:tcPr>
            <w:tcW w:w="4638" w:type="dxa"/>
          </w:tcPr>
          <w:p w14:paraId="0D4C7716" w14:textId="2578B9A8" w:rsidR="0059243B" w:rsidRPr="00C915AC" w:rsidRDefault="0059243B" w:rsidP="004C21D0">
            <w:r>
              <w:t>:70E::ADTX//MFCT/</w:t>
            </w:r>
            <w:r>
              <w:rPr>
                <w:lang w:val="en-US"/>
              </w:rPr>
              <w:t>Y</w:t>
            </w:r>
          </w:p>
        </w:tc>
        <w:tc>
          <w:tcPr>
            <w:tcW w:w="5386" w:type="dxa"/>
          </w:tcPr>
          <w:p w14:paraId="49814435" w14:textId="128141B4" w:rsidR="0059243B" w:rsidRDefault="0059243B" w:rsidP="004C21D0"/>
        </w:tc>
      </w:tr>
      <w:tr w:rsidR="0059243B" w14:paraId="4A0B9095" w14:textId="77777777" w:rsidTr="004C21D0">
        <w:tc>
          <w:tcPr>
            <w:tcW w:w="4638" w:type="dxa"/>
          </w:tcPr>
          <w:p w14:paraId="6BBFD2E0" w14:textId="2BF97CF5" w:rsidR="0059243B" w:rsidRPr="00C915AC" w:rsidRDefault="0059243B" w:rsidP="004C21D0">
            <w:r>
              <w:t>:70E::ADTX//INCD/</w:t>
            </w:r>
            <w:r>
              <w:rPr>
                <w:lang w:val="en-US"/>
              </w:rPr>
              <w:t>N</w:t>
            </w:r>
          </w:p>
        </w:tc>
        <w:tc>
          <w:tcPr>
            <w:tcW w:w="5386" w:type="dxa"/>
          </w:tcPr>
          <w:p w14:paraId="3909DA61" w14:textId="03C2612C" w:rsidR="0059243B" w:rsidRDefault="0059243B" w:rsidP="004C21D0">
            <w:pPr>
              <w:numPr>
                <w:ilvl w:val="0"/>
                <w:numId w:val="0"/>
              </w:numPr>
            </w:pPr>
          </w:p>
        </w:tc>
      </w:tr>
      <w:tr w:rsidR="0059243B" w:rsidRPr="0094399A" w14:paraId="0D98A796" w14:textId="77777777" w:rsidTr="004C21D0">
        <w:tc>
          <w:tcPr>
            <w:tcW w:w="4638" w:type="dxa"/>
          </w:tcPr>
          <w:p w14:paraId="7E5D8BFE" w14:textId="40C86F1C" w:rsidR="0059243B" w:rsidRPr="00305AEC" w:rsidRDefault="0059243B" w:rsidP="00305AEC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305AEC">
              <w:rPr>
                <w:lang w:val="en-US"/>
              </w:rPr>
              <w:lastRenderedPageBreak/>
              <w:t>:70E::ADTX//</w:t>
            </w:r>
            <w:r>
              <w:rPr>
                <w:lang w:val="en-US"/>
              </w:rPr>
              <w:t>’PRIcINA PRIOSTANOVKI RAZMEqENIa</w:t>
            </w:r>
          </w:p>
        </w:tc>
        <w:tc>
          <w:tcPr>
            <w:tcW w:w="5386" w:type="dxa"/>
          </w:tcPr>
          <w:p w14:paraId="65D092B2" w14:textId="77777777" w:rsidR="0059243B" w:rsidRPr="00305AEC" w:rsidRDefault="0059243B" w:rsidP="004C21D0">
            <w:pPr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59243B" w:rsidRPr="00E06AC0" w14:paraId="5E77F8D3" w14:textId="77777777" w:rsidTr="004C21D0">
        <w:tc>
          <w:tcPr>
            <w:tcW w:w="4638" w:type="dxa"/>
          </w:tcPr>
          <w:p w14:paraId="38B679B3" w14:textId="77777777" w:rsidR="0059243B" w:rsidRPr="00C915AC" w:rsidRDefault="0059243B" w:rsidP="004C21D0">
            <w:pPr>
              <w:pStyle w:val="a7"/>
              <w:rPr>
                <w:sz w:val="24"/>
                <w:szCs w:val="24"/>
                <w:lang w:val="en-US"/>
              </w:rPr>
            </w:pPr>
            <w:r w:rsidRPr="00E06AC0">
              <w:rPr>
                <w:sz w:val="24"/>
                <w:szCs w:val="24"/>
                <w:lang w:val="en-US"/>
              </w:rPr>
              <w:t>:16S:ADDINFO</w:t>
            </w:r>
          </w:p>
        </w:tc>
        <w:tc>
          <w:tcPr>
            <w:tcW w:w="5386" w:type="dxa"/>
          </w:tcPr>
          <w:p w14:paraId="4B678C23" w14:textId="77777777" w:rsidR="0059243B" w:rsidRPr="00E06AC0" w:rsidRDefault="0059243B" w:rsidP="004C21D0">
            <w:pPr>
              <w:pStyle w:val="a7"/>
            </w:pPr>
          </w:p>
        </w:tc>
      </w:tr>
    </w:tbl>
    <w:p w14:paraId="3B9195E3" w14:textId="026F74D0" w:rsidR="002952C0" w:rsidRPr="00FF297E" w:rsidRDefault="002952C0" w:rsidP="00021B69">
      <w:pPr>
        <w:pStyle w:val="20"/>
        <w:numPr>
          <w:ilvl w:val="2"/>
          <w:numId w:val="8"/>
        </w:numPr>
        <w:rPr>
          <w:lang w:val="en-US"/>
        </w:rPr>
      </w:pPr>
      <w:bookmarkStart w:id="81" w:name="_Toc445279676"/>
      <w:r>
        <w:t>Сообщение МТ56</w:t>
      </w:r>
      <w:r>
        <w:rPr>
          <w:lang w:val="en-US"/>
        </w:rPr>
        <w:t>8</w:t>
      </w:r>
      <w:bookmarkEnd w:id="81"/>
    </w:p>
    <w:p w14:paraId="5B2FFA22" w14:textId="77777777" w:rsidR="002952C0" w:rsidRDefault="002952C0" w:rsidP="002952C0">
      <w:pPr>
        <w:ind w:hanging="6"/>
      </w:pPr>
      <w:r>
        <w:t>Легенда: Сообщение связано с МТ564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2952C0" w14:paraId="4F4A8A22" w14:textId="77777777" w:rsidTr="004C21D0">
        <w:tc>
          <w:tcPr>
            <w:tcW w:w="4921" w:type="dxa"/>
            <w:shd w:val="clear" w:color="auto" w:fill="F2F2F2" w:themeFill="background1" w:themeFillShade="F2"/>
          </w:tcPr>
          <w:p w14:paraId="5A9BCDEE" w14:textId="77777777" w:rsidR="002952C0" w:rsidRPr="00445088" w:rsidRDefault="002952C0" w:rsidP="004C21D0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26380CAA" w14:textId="77777777" w:rsidR="002952C0" w:rsidRDefault="002952C0" w:rsidP="004C21D0">
            <w:pPr>
              <w:pStyle w:val="a3"/>
            </w:pPr>
            <w:r>
              <w:t>Комментарии</w:t>
            </w:r>
          </w:p>
        </w:tc>
      </w:tr>
      <w:tr w:rsidR="00402FFC" w14:paraId="31E08C48" w14:textId="77777777" w:rsidTr="004C21D0">
        <w:tc>
          <w:tcPr>
            <w:tcW w:w="4921" w:type="dxa"/>
          </w:tcPr>
          <w:p w14:paraId="79A212EA" w14:textId="0BFA3432" w:rsidR="00402FFC" w:rsidRPr="00445088" w:rsidRDefault="00402FFC" w:rsidP="004C21D0">
            <w:pPr>
              <w:ind w:left="-6" w:firstLine="6"/>
            </w:pPr>
            <w:r w:rsidRPr="00113C3A">
              <w:t>:16R:GENL</w:t>
            </w:r>
          </w:p>
        </w:tc>
        <w:tc>
          <w:tcPr>
            <w:tcW w:w="5329" w:type="dxa"/>
          </w:tcPr>
          <w:p w14:paraId="59BC8FAC" w14:textId="77777777" w:rsidR="00402FFC" w:rsidRDefault="00402FFC" w:rsidP="004C21D0">
            <w:pPr>
              <w:ind w:left="-6" w:firstLine="6"/>
            </w:pPr>
          </w:p>
        </w:tc>
      </w:tr>
      <w:tr w:rsidR="00402FFC" w14:paraId="5E0C8129" w14:textId="77777777" w:rsidTr="004C21D0">
        <w:tc>
          <w:tcPr>
            <w:tcW w:w="4921" w:type="dxa"/>
          </w:tcPr>
          <w:p w14:paraId="0E7274FC" w14:textId="18B10ED3" w:rsidR="00402FFC" w:rsidRPr="00445088" w:rsidRDefault="00402FFC" w:rsidP="004C21D0">
            <w:r w:rsidRPr="00113C3A">
              <w:t>:20C::CORP//400400X1111</w:t>
            </w:r>
          </w:p>
        </w:tc>
        <w:tc>
          <w:tcPr>
            <w:tcW w:w="5329" w:type="dxa"/>
          </w:tcPr>
          <w:p w14:paraId="57FE9E51" w14:textId="77777777" w:rsidR="00402FFC" w:rsidRDefault="00402FFC" w:rsidP="004C21D0">
            <w:pPr>
              <w:ind w:left="-6" w:firstLine="6"/>
            </w:pPr>
          </w:p>
        </w:tc>
      </w:tr>
      <w:tr w:rsidR="00402FFC" w14:paraId="7EF54CD4" w14:textId="77777777" w:rsidTr="004C21D0">
        <w:tc>
          <w:tcPr>
            <w:tcW w:w="4921" w:type="dxa"/>
          </w:tcPr>
          <w:p w14:paraId="20C3E5C7" w14:textId="5B927204" w:rsidR="00402FFC" w:rsidRPr="00445088" w:rsidRDefault="00402FFC" w:rsidP="004C21D0">
            <w:r w:rsidRPr="00113C3A">
              <w:t>:20C::SEME//N2518301</w:t>
            </w:r>
          </w:p>
        </w:tc>
        <w:tc>
          <w:tcPr>
            <w:tcW w:w="5329" w:type="dxa"/>
          </w:tcPr>
          <w:p w14:paraId="1652BBA4" w14:textId="77777777" w:rsidR="00402FFC" w:rsidRDefault="00402FFC" w:rsidP="004C21D0">
            <w:pPr>
              <w:ind w:left="-6" w:firstLine="6"/>
            </w:pPr>
          </w:p>
        </w:tc>
      </w:tr>
      <w:tr w:rsidR="00402FFC" w14:paraId="03613743" w14:textId="77777777" w:rsidTr="004C21D0">
        <w:tc>
          <w:tcPr>
            <w:tcW w:w="4921" w:type="dxa"/>
          </w:tcPr>
          <w:p w14:paraId="23916172" w14:textId="1C2CFA97" w:rsidR="00402FFC" w:rsidRDefault="00402FFC" w:rsidP="004C21D0">
            <w:r w:rsidRPr="00113C3A">
              <w:t>:23G:NEWM</w:t>
            </w:r>
          </w:p>
        </w:tc>
        <w:tc>
          <w:tcPr>
            <w:tcW w:w="5329" w:type="dxa"/>
          </w:tcPr>
          <w:p w14:paraId="1B5412C8" w14:textId="77777777" w:rsidR="00402FFC" w:rsidRDefault="00402FFC" w:rsidP="004C21D0">
            <w:pPr>
              <w:ind w:left="-6" w:firstLine="6"/>
            </w:pPr>
          </w:p>
        </w:tc>
      </w:tr>
      <w:tr w:rsidR="00402FFC" w14:paraId="40DC8D4E" w14:textId="77777777" w:rsidTr="004C21D0">
        <w:tc>
          <w:tcPr>
            <w:tcW w:w="4921" w:type="dxa"/>
          </w:tcPr>
          <w:p w14:paraId="4391A615" w14:textId="0496455B" w:rsidR="00402FFC" w:rsidRDefault="00402FFC" w:rsidP="004C21D0">
            <w:r w:rsidRPr="00113C3A">
              <w:t>:22F::CAEV//PRIO</w:t>
            </w:r>
          </w:p>
        </w:tc>
        <w:tc>
          <w:tcPr>
            <w:tcW w:w="5329" w:type="dxa"/>
          </w:tcPr>
          <w:p w14:paraId="459D5BEE" w14:textId="77777777" w:rsidR="00402FFC" w:rsidRDefault="00402FFC" w:rsidP="004C21D0">
            <w:pPr>
              <w:ind w:left="-6" w:firstLine="6"/>
            </w:pPr>
          </w:p>
        </w:tc>
      </w:tr>
      <w:tr w:rsidR="00402FFC" w14:paraId="6A2E33E1" w14:textId="77777777" w:rsidTr="004C21D0">
        <w:tc>
          <w:tcPr>
            <w:tcW w:w="4921" w:type="dxa"/>
          </w:tcPr>
          <w:p w14:paraId="6825CCFD" w14:textId="13EF6703" w:rsidR="00402FFC" w:rsidRDefault="00402FFC" w:rsidP="004C21D0">
            <w:r w:rsidRPr="00113C3A">
              <w:t>:98C::PREP//20160701150000</w:t>
            </w:r>
          </w:p>
        </w:tc>
        <w:tc>
          <w:tcPr>
            <w:tcW w:w="5329" w:type="dxa"/>
          </w:tcPr>
          <w:p w14:paraId="0D35F615" w14:textId="77777777" w:rsidR="00402FFC" w:rsidRDefault="00402FFC" w:rsidP="004C21D0">
            <w:pPr>
              <w:ind w:left="-6" w:firstLine="6"/>
            </w:pPr>
          </w:p>
        </w:tc>
      </w:tr>
      <w:tr w:rsidR="00402FFC" w14:paraId="2590EE69" w14:textId="77777777" w:rsidTr="004C21D0">
        <w:tc>
          <w:tcPr>
            <w:tcW w:w="4921" w:type="dxa"/>
          </w:tcPr>
          <w:p w14:paraId="09893E0C" w14:textId="624FA558" w:rsidR="00402FFC" w:rsidRDefault="00402FFC" w:rsidP="004C21D0">
            <w:r w:rsidRPr="00113C3A">
              <w:t>:16R:LINK</w:t>
            </w:r>
          </w:p>
        </w:tc>
        <w:tc>
          <w:tcPr>
            <w:tcW w:w="5329" w:type="dxa"/>
          </w:tcPr>
          <w:p w14:paraId="711DF6C6" w14:textId="77777777" w:rsidR="00402FFC" w:rsidRDefault="00402FFC" w:rsidP="004C21D0">
            <w:pPr>
              <w:ind w:left="-6" w:firstLine="6"/>
            </w:pPr>
          </w:p>
        </w:tc>
      </w:tr>
      <w:tr w:rsidR="00402FFC" w14:paraId="7DED7D21" w14:textId="77777777" w:rsidTr="004C21D0">
        <w:tc>
          <w:tcPr>
            <w:tcW w:w="4921" w:type="dxa"/>
          </w:tcPr>
          <w:p w14:paraId="4416FBF3" w14:textId="24871735" w:rsidR="00402FFC" w:rsidRDefault="00402FFC" w:rsidP="004C21D0">
            <w:r w:rsidRPr="00113C3A">
              <w:t>:22F::LINK//WITH</w:t>
            </w:r>
          </w:p>
        </w:tc>
        <w:tc>
          <w:tcPr>
            <w:tcW w:w="5329" w:type="dxa"/>
          </w:tcPr>
          <w:p w14:paraId="40CC6FE5" w14:textId="77777777" w:rsidR="00402FFC" w:rsidRDefault="00402FFC" w:rsidP="004C21D0">
            <w:pPr>
              <w:ind w:left="-6" w:firstLine="6"/>
            </w:pPr>
          </w:p>
        </w:tc>
      </w:tr>
      <w:tr w:rsidR="00402FFC" w14:paraId="6F50EF10" w14:textId="77777777" w:rsidTr="004C21D0">
        <w:tc>
          <w:tcPr>
            <w:tcW w:w="4921" w:type="dxa"/>
          </w:tcPr>
          <w:p w14:paraId="1AE64C22" w14:textId="6D9217DB" w:rsidR="00402FFC" w:rsidRDefault="00402FFC" w:rsidP="004C21D0">
            <w:r w:rsidRPr="00113C3A">
              <w:t>:13A::LINK//564</w:t>
            </w:r>
          </w:p>
        </w:tc>
        <w:tc>
          <w:tcPr>
            <w:tcW w:w="5329" w:type="dxa"/>
          </w:tcPr>
          <w:p w14:paraId="1003729F" w14:textId="77777777" w:rsidR="00402FFC" w:rsidRDefault="00402FFC" w:rsidP="004C21D0">
            <w:pPr>
              <w:ind w:left="-6" w:firstLine="6"/>
            </w:pPr>
          </w:p>
        </w:tc>
      </w:tr>
      <w:tr w:rsidR="00402FFC" w14:paraId="10DE63C9" w14:textId="77777777" w:rsidTr="004C21D0">
        <w:tc>
          <w:tcPr>
            <w:tcW w:w="4921" w:type="dxa"/>
          </w:tcPr>
          <w:p w14:paraId="0EF02696" w14:textId="18AA10F7" w:rsidR="00402FFC" w:rsidRDefault="00402FFC" w:rsidP="004C21D0">
            <w:r w:rsidRPr="00113C3A">
              <w:t>:20C::PREV//2518300</w:t>
            </w:r>
          </w:p>
        </w:tc>
        <w:tc>
          <w:tcPr>
            <w:tcW w:w="5329" w:type="dxa"/>
          </w:tcPr>
          <w:p w14:paraId="2E050004" w14:textId="77777777" w:rsidR="00402FFC" w:rsidRDefault="00402FFC" w:rsidP="004C21D0">
            <w:pPr>
              <w:ind w:left="-6" w:firstLine="6"/>
            </w:pPr>
          </w:p>
        </w:tc>
      </w:tr>
      <w:tr w:rsidR="00402FFC" w14:paraId="54B43A17" w14:textId="77777777" w:rsidTr="004C21D0">
        <w:tc>
          <w:tcPr>
            <w:tcW w:w="4921" w:type="dxa"/>
          </w:tcPr>
          <w:p w14:paraId="3EA6D0B0" w14:textId="4F59967E" w:rsidR="00402FFC" w:rsidRDefault="00402FFC" w:rsidP="004C21D0">
            <w:r w:rsidRPr="00113C3A">
              <w:t>:16S:LINK</w:t>
            </w:r>
          </w:p>
        </w:tc>
        <w:tc>
          <w:tcPr>
            <w:tcW w:w="5329" w:type="dxa"/>
          </w:tcPr>
          <w:p w14:paraId="20A0D265" w14:textId="77777777" w:rsidR="00402FFC" w:rsidRDefault="00402FFC" w:rsidP="004C21D0">
            <w:pPr>
              <w:ind w:left="-6" w:firstLine="6"/>
            </w:pPr>
          </w:p>
        </w:tc>
      </w:tr>
      <w:tr w:rsidR="00402FFC" w14:paraId="3368DA99" w14:textId="77777777" w:rsidTr="004C21D0">
        <w:tc>
          <w:tcPr>
            <w:tcW w:w="4921" w:type="dxa"/>
          </w:tcPr>
          <w:p w14:paraId="2125768C" w14:textId="3AEF338B" w:rsidR="00402FFC" w:rsidRDefault="00402FFC" w:rsidP="004C21D0">
            <w:r w:rsidRPr="00113C3A">
              <w:t>:16S:GENL</w:t>
            </w:r>
          </w:p>
        </w:tc>
        <w:tc>
          <w:tcPr>
            <w:tcW w:w="5329" w:type="dxa"/>
          </w:tcPr>
          <w:p w14:paraId="3541ABCE" w14:textId="77777777" w:rsidR="00402FFC" w:rsidRDefault="00402FFC" w:rsidP="004C21D0">
            <w:pPr>
              <w:ind w:left="-6" w:firstLine="6"/>
            </w:pPr>
          </w:p>
        </w:tc>
      </w:tr>
      <w:tr w:rsidR="00402FFC" w14:paraId="1FEFD1E4" w14:textId="77777777" w:rsidTr="004C21D0">
        <w:tc>
          <w:tcPr>
            <w:tcW w:w="4921" w:type="dxa"/>
          </w:tcPr>
          <w:p w14:paraId="5896F47A" w14:textId="05993830" w:rsidR="00402FFC" w:rsidRDefault="00402FFC" w:rsidP="004C21D0">
            <w:r w:rsidRPr="00113C3A">
              <w:t>:16R:USECU</w:t>
            </w:r>
          </w:p>
        </w:tc>
        <w:tc>
          <w:tcPr>
            <w:tcW w:w="5329" w:type="dxa"/>
          </w:tcPr>
          <w:p w14:paraId="322DBE71" w14:textId="77777777" w:rsidR="00402FFC" w:rsidRDefault="00402FFC" w:rsidP="004C21D0">
            <w:pPr>
              <w:ind w:left="-6" w:firstLine="6"/>
            </w:pPr>
          </w:p>
        </w:tc>
      </w:tr>
      <w:tr w:rsidR="00402FFC" w14:paraId="0956EE2B" w14:textId="77777777" w:rsidTr="004C21D0">
        <w:tc>
          <w:tcPr>
            <w:tcW w:w="4921" w:type="dxa"/>
          </w:tcPr>
          <w:p w14:paraId="4E53CD54" w14:textId="620D30FF" w:rsidR="00402FFC" w:rsidRDefault="00402FFC" w:rsidP="004C21D0">
            <w:r w:rsidRPr="00113C3A">
              <w:t>:97A::SAFE//ML1111111111</w:t>
            </w:r>
          </w:p>
        </w:tc>
        <w:tc>
          <w:tcPr>
            <w:tcW w:w="5329" w:type="dxa"/>
          </w:tcPr>
          <w:p w14:paraId="7FF8DD83" w14:textId="77777777" w:rsidR="00402FFC" w:rsidRDefault="00402FFC" w:rsidP="004C21D0">
            <w:pPr>
              <w:ind w:left="-6" w:firstLine="6"/>
            </w:pPr>
          </w:p>
        </w:tc>
      </w:tr>
      <w:tr w:rsidR="00402FFC" w14:paraId="0A0982B1" w14:textId="77777777" w:rsidTr="004C21D0">
        <w:tc>
          <w:tcPr>
            <w:tcW w:w="4921" w:type="dxa"/>
          </w:tcPr>
          <w:p w14:paraId="66FB9999" w14:textId="2F1DA33E" w:rsidR="00402FFC" w:rsidRDefault="00402FFC" w:rsidP="00B81701">
            <w:r w:rsidRPr="00113C3A">
              <w:t>:35B:ISIN RU1111111111</w:t>
            </w:r>
          </w:p>
        </w:tc>
        <w:tc>
          <w:tcPr>
            <w:tcW w:w="5329" w:type="dxa"/>
          </w:tcPr>
          <w:p w14:paraId="5D406257" w14:textId="77777777" w:rsidR="00402FFC" w:rsidRDefault="00402FFC" w:rsidP="004C21D0">
            <w:pPr>
              <w:ind w:left="-6" w:firstLine="6"/>
            </w:pPr>
          </w:p>
        </w:tc>
      </w:tr>
      <w:tr w:rsidR="00402FFC" w14:paraId="1631AD06" w14:textId="77777777" w:rsidTr="004C21D0">
        <w:tc>
          <w:tcPr>
            <w:tcW w:w="4921" w:type="dxa"/>
          </w:tcPr>
          <w:p w14:paraId="29E78709" w14:textId="1F0C5DFD" w:rsidR="00402FFC" w:rsidRDefault="00402FFC" w:rsidP="004C21D0">
            <w:r w:rsidRPr="00113C3A">
              <w:t>/XX/CORP/NADC/RU1111111111</w:t>
            </w:r>
          </w:p>
        </w:tc>
        <w:tc>
          <w:tcPr>
            <w:tcW w:w="5329" w:type="dxa"/>
          </w:tcPr>
          <w:p w14:paraId="323429BB" w14:textId="77777777" w:rsidR="00402FFC" w:rsidRDefault="00402FFC" w:rsidP="004C21D0">
            <w:pPr>
              <w:ind w:left="-6" w:firstLine="6"/>
            </w:pPr>
          </w:p>
        </w:tc>
      </w:tr>
      <w:tr w:rsidR="00402FFC" w14:paraId="08937332" w14:textId="77777777" w:rsidTr="004C21D0">
        <w:tc>
          <w:tcPr>
            <w:tcW w:w="4921" w:type="dxa"/>
          </w:tcPr>
          <w:p w14:paraId="0AC77A9A" w14:textId="387E6BEE" w:rsidR="00402FFC" w:rsidRDefault="00402FFC" w:rsidP="004C21D0">
            <w:r w:rsidRPr="00113C3A">
              <w:t>/RU/1-11-00111-A</w:t>
            </w:r>
          </w:p>
        </w:tc>
        <w:tc>
          <w:tcPr>
            <w:tcW w:w="5329" w:type="dxa"/>
          </w:tcPr>
          <w:p w14:paraId="21B71AFF" w14:textId="77777777" w:rsidR="00402FFC" w:rsidRDefault="00402FFC" w:rsidP="004C21D0">
            <w:pPr>
              <w:ind w:left="-6" w:firstLine="6"/>
            </w:pPr>
          </w:p>
        </w:tc>
      </w:tr>
      <w:tr w:rsidR="00402FFC" w:rsidRPr="000E4634" w14:paraId="60BC2E9E" w14:textId="77777777" w:rsidTr="004C21D0">
        <w:tc>
          <w:tcPr>
            <w:tcW w:w="4921" w:type="dxa"/>
          </w:tcPr>
          <w:p w14:paraId="1BB6EE61" w14:textId="64FF6C11" w:rsidR="00402FFC" w:rsidRPr="009D7EC9" w:rsidRDefault="00402FFC" w:rsidP="004C21D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113C3A">
              <w:t>/NAME/'OAO ''MEGAFON'' VYP2</w:t>
            </w:r>
          </w:p>
        </w:tc>
        <w:tc>
          <w:tcPr>
            <w:tcW w:w="5329" w:type="dxa"/>
          </w:tcPr>
          <w:p w14:paraId="53E3AEF7" w14:textId="77777777" w:rsidR="00402FFC" w:rsidRPr="009D7EC9" w:rsidRDefault="00402FFC" w:rsidP="004C21D0">
            <w:pPr>
              <w:ind w:left="-6" w:firstLine="6"/>
              <w:rPr>
                <w:lang w:val="en-US"/>
              </w:rPr>
            </w:pPr>
          </w:p>
        </w:tc>
      </w:tr>
      <w:tr w:rsidR="00402FFC" w:rsidRPr="009D7EC9" w14:paraId="4B985BC2" w14:textId="77777777" w:rsidTr="004C21D0">
        <w:tc>
          <w:tcPr>
            <w:tcW w:w="4921" w:type="dxa"/>
          </w:tcPr>
          <w:p w14:paraId="01348944" w14:textId="35E1A384" w:rsidR="00402FFC" w:rsidRPr="009D7EC9" w:rsidRDefault="00402FFC" w:rsidP="004C21D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113C3A">
              <w:t>:16S:USECU</w:t>
            </w:r>
          </w:p>
        </w:tc>
        <w:tc>
          <w:tcPr>
            <w:tcW w:w="5329" w:type="dxa"/>
          </w:tcPr>
          <w:p w14:paraId="5782AF9F" w14:textId="77777777" w:rsidR="00402FFC" w:rsidRPr="009D7EC9" w:rsidRDefault="00402FFC" w:rsidP="004C21D0">
            <w:pPr>
              <w:ind w:left="-6" w:firstLine="6"/>
              <w:rPr>
                <w:lang w:val="en-US"/>
              </w:rPr>
            </w:pPr>
          </w:p>
        </w:tc>
      </w:tr>
      <w:tr w:rsidR="00402FFC" w:rsidRPr="009D7EC9" w14:paraId="0130483D" w14:textId="77777777" w:rsidTr="004C21D0">
        <w:tc>
          <w:tcPr>
            <w:tcW w:w="4921" w:type="dxa"/>
          </w:tcPr>
          <w:p w14:paraId="19C1F3B1" w14:textId="2C4AC28A" w:rsidR="00402FFC" w:rsidRPr="009D7EC9" w:rsidRDefault="00402FFC" w:rsidP="004C21D0">
            <w:pPr>
              <w:rPr>
                <w:lang w:val="en-US"/>
              </w:rPr>
            </w:pPr>
            <w:r w:rsidRPr="00113C3A">
              <w:t>:16R:ADDINFO</w:t>
            </w:r>
          </w:p>
        </w:tc>
        <w:tc>
          <w:tcPr>
            <w:tcW w:w="5329" w:type="dxa"/>
          </w:tcPr>
          <w:p w14:paraId="40AE7E4E" w14:textId="77777777" w:rsidR="00402FFC" w:rsidRPr="009D7EC9" w:rsidRDefault="00402FFC" w:rsidP="004C21D0">
            <w:pPr>
              <w:ind w:left="-6" w:firstLine="6"/>
              <w:rPr>
                <w:lang w:val="en-US"/>
              </w:rPr>
            </w:pPr>
          </w:p>
        </w:tc>
      </w:tr>
      <w:tr w:rsidR="00402FFC" w:rsidRPr="0094399A" w14:paraId="7BE25E68" w14:textId="77777777" w:rsidTr="004C21D0">
        <w:tc>
          <w:tcPr>
            <w:tcW w:w="4921" w:type="dxa"/>
          </w:tcPr>
          <w:p w14:paraId="6A62A360" w14:textId="4B15FBD4" w:rsidR="00402FFC" w:rsidRPr="009D7EC9" w:rsidRDefault="00402FFC" w:rsidP="004C21D0">
            <w:pPr>
              <w:rPr>
                <w:lang w:val="en-US"/>
              </w:rPr>
            </w:pPr>
            <w:r w:rsidRPr="00402FFC">
              <w:rPr>
                <w:lang w:val="en-US"/>
              </w:rPr>
              <w:t>:70E::ADTX//PDOC/ADDINFO//'DENEJNYE SREDSTVA</w:t>
            </w:r>
          </w:p>
        </w:tc>
        <w:tc>
          <w:tcPr>
            <w:tcW w:w="5329" w:type="dxa"/>
          </w:tcPr>
          <w:p w14:paraId="65229CB3" w14:textId="77777777" w:rsidR="00402FFC" w:rsidRPr="009D7EC9" w:rsidRDefault="00402FFC" w:rsidP="004C21D0">
            <w:pPr>
              <w:ind w:left="-6" w:firstLine="6"/>
              <w:rPr>
                <w:lang w:val="en-US"/>
              </w:rPr>
            </w:pPr>
          </w:p>
        </w:tc>
      </w:tr>
      <w:tr w:rsidR="00402FFC" w:rsidRPr="0094399A" w14:paraId="320F96F1" w14:textId="77777777" w:rsidTr="004C21D0">
        <w:tc>
          <w:tcPr>
            <w:tcW w:w="4921" w:type="dxa"/>
          </w:tcPr>
          <w:p w14:paraId="364CC4C0" w14:textId="256AC9BC" w:rsidR="00402FFC" w:rsidRPr="009D7EC9" w:rsidRDefault="00402FFC" w:rsidP="004C21D0">
            <w:pPr>
              <w:rPr>
                <w:lang w:val="en-US"/>
              </w:rPr>
            </w:pPr>
            <w:r w:rsidRPr="00402FFC">
              <w:rPr>
                <w:lang w:val="en-US"/>
              </w:rPr>
              <w:t>:70E::ADTX//PDOC/ADDINFO/'NE DENEJNYE SREDSTVA</w:t>
            </w:r>
          </w:p>
        </w:tc>
        <w:tc>
          <w:tcPr>
            <w:tcW w:w="5329" w:type="dxa"/>
          </w:tcPr>
          <w:p w14:paraId="3A24D517" w14:textId="77777777" w:rsidR="00402FFC" w:rsidRPr="009D7EC9" w:rsidRDefault="00402FFC" w:rsidP="004C21D0">
            <w:pPr>
              <w:ind w:left="-6" w:firstLine="6"/>
              <w:rPr>
                <w:lang w:val="en-US"/>
              </w:rPr>
            </w:pPr>
          </w:p>
        </w:tc>
      </w:tr>
      <w:tr w:rsidR="00402FFC" w:rsidRPr="009D7EC9" w14:paraId="5477A15B" w14:textId="77777777" w:rsidTr="004C21D0">
        <w:tc>
          <w:tcPr>
            <w:tcW w:w="4921" w:type="dxa"/>
          </w:tcPr>
          <w:p w14:paraId="1B1E6F40" w14:textId="0CCA0359" w:rsidR="00402FFC" w:rsidRPr="009D7EC9" w:rsidRDefault="00402FFC" w:rsidP="004C21D0">
            <w:pPr>
              <w:rPr>
                <w:lang w:val="en-US"/>
              </w:rPr>
            </w:pPr>
            <w:r w:rsidRPr="00113C3A">
              <w:t>. PEREcENX IMUqESTVA, KOTORYM MOGUT</w:t>
            </w:r>
          </w:p>
        </w:tc>
        <w:tc>
          <w:tcPr>
            <w:tcW w:w="5329" w:type="dxa"/>
          </w:tcPr>
          <w:p w14:paraId="799E999A" w14:textId="77777777" w:rsidR="00402FFC" w:rsidRPr="009D7EC9" w:rsidRDefault="00402FFC" w:rsidP="004C21D0">
            <w:pPr>
              <w:ind w:left="-6" w:firstLine="6"/>
              <w:rPr>
                <w:lang w:val="en-US"/>
              </w:rPr>
            </w:pPr>
          </w:p>
        </w:tc>
      </w:tr>
      <w:tr w:rsidR="00402FFC" w:rsidRPr="009D7EC9" w14:paraId="42410E25" w14:textId="77777777" w:rsidTr="004C21D0">
        <w:tc>
          <w:tcPr>
            <w:tcW w:w="4921" w:type="dxa"/>
          </w:tcPr>
          <w:p w14:paraId="0C75F601" w14:textId="3CEF1CD6" w:rsidR="00402FFC" w:rsidRPr="009D7EC9" w:rsidRDefault="00402FFC" w:rsidP="004C21D0">
            <w:pPr>
              <w:rPr>
                <w:lang w:val="en-US"/>
              </w:rPr>
            </w:pPr>
            <w:r w:rsidRPr="00113C3A">
              <w:t>OPLAcIVATXSa CENNYE BUMAGI: OBYKNO</w:t>
            </w:r>
          </w:p>
        </w:tc>
        <w:tc>
          <w:tcPr>
            <w:tcW w:w="5329" w:type="dxa"/>
          </w:tcPr>
          <w:p w14:paraId="246B44F4" w14:textId="77777777" w:rsidR="00402FFC" w:rsidRPr="009D7EC9" w:rsidRDefault="00402FFC" w:rsidP="004C21D0">
            <w:pPr>
              <w:ind w:left="-6" w:firstLine="6"/>
              <w:rPr>
                <w:lang w:val="en-US"/>
              </w:rPr>
            </w:pPr>
          </w:p>
        </w:tc>
      </w:tr>
      <w:tr w:rsidR="00402FFC" w:rsidRPr="009D7EC9" w14:paraId="15A79FCD" w14:textId="77777777" w:rsidTr="004C21D0">
        <w:tc>
          <w:tcPr>
            <w:tcW w:w="4921" w:type="dxa"/>
          </w:tcPr>
          <w:p w14:paraId="54C8828C" w14:textId="3C321DBA" w:rsidR="00402FFC" w:rsidRPr="009D7EC9" w:rsidRDefault="00402FFC" w:rsidP="004C21D0">
            <w:pPr>
              <w:rPr>
                <w:lang w:val="en-US"/>
              </w:rPr>
            </w:pPr>
            <w:r w:rsidRPr="00113C3A">
              <w:t xml:space="preserve">VENNYE AKCII SLEDUuqIH AKCIONERNYH </w:t>
            </w:r>
          </w:p>
        </w:tc>
        <w:tc>
          <w:tcPr>
            <w:tcW w:w="5329" w:type="dxa"/>
          </w:tcPr>
          <w:p w14:paraId="2B451E49" w14:textId="77777777" w:rsidR="00402FFC" w:rsidRPr="009D7EC9" w:rsidRDefault="00402FFC" w:rsidP="004C21D0">
            <w:pPr>
              <w:ind w:left="-6" w:firstLine="6"/>
              <w:rPr>
                <w:lang w:val="en-US"/>
              </w:rPr>
            </w:pPr>
          </w:p>
        </w:tc>
      </w:tr>
      <w:tr w:rsidR="00402FFC" w:rsidRPr="009D7EC9" w14:paraId="172E5097" w14:textId="77777777" w:rsidTr="004C21D0">
        <w:tc>
          <w:tcPr>
            <w:tcW w:w="4921" w:type="dxa"/>
          </w:tcPr>
          <w:p w14:paraId="5AAA47AC" w14:textId="69AB3632" w:rsidR="00402FFC" w:rsidRPr="009D7EC9" w:rsidRDefault="00402FFC" w:rsidP="004C21D0">
            <w:pPr>
              <w:rPr>
                <w:lang w:val="en-US"/>
              </w:rPr>
            </w:pPr>
            <w:r w:rsidRPr="00113C3A">
              <w:t>OBqESTV: - OAO ''TKS'' (OGRN 109650</w:t>
            </w:r>
          </w:p>
        </w:tc>
        <w:tc>
          <w:tcPr>
            <w:tcW w:w="5329" w:type="dxa"/>
          </w:tcPr>
          <w:p w14:paraId="518C8745" w14:textId="77777777" w:rsidR="00402FFC" w:rsidRPr="009D7EC9" w:rsidRDefault="00402FFC" w:rsidP="004C21D0">
            <w:pPr>
              <w:ind w:left="-6" w:firstLine="6"/>
              <w:rPr>
                <w:lang w:val="en-US"/>
              </w:rPr>
            </w:pPr>
          </w:p>
        </w:tc>
      </w:tr>
      <w:tr w:rsidR="00402FFC" w:rsidRPr="009D7EC9" w14:paraId="37601F19" w14:textId="77777777" w:rsidTr="004C21D0">
        <w:tc>
          <w:tcPr>
            <w:tcW w:w="4921" w:type="dxa"/>
          </w:tcPr>
          <w:p w14:paraId="66D66142" w14:textId="684AFCE5" w:rsidR="00402FFC" w:rsidRPr="009D7EC9" w:rsidRDefault="00402FFC" w:rsidP="004C21D0">
            <w:pPr>
              <w:rPr>
                <w:lang w:val="en-US"/>
              </w:rPr>
            </w:pPr>
            <w:r w:rsidRPr="00113C3A">
              <w:t>1007777)</w:t>
            </w:r>
          </w:p>
        </w:tc>
        <w:tc>
          <w:tcPr>
            <w:tcW w:w="5329" w:type="dxa"/>
          </w:tcPr>
          <w:p w14:paraId="495E07DA" w14:textId="77777777" w:rsidR="00402FFC" w:rsidRPr="009D7EC9" w:rsidRDefault="00402FFC" w:rsidP="004C21D0">
            <w:pPr>
              <w:ind w:left="-6" w:firstLine="6"/>
              <w:rPr>
                <w:lang w:val="en-US"/>
              </w:rPr>
            </w:pPr>
          </w:p>
        </w:tc>
      </w:tr>
      <w:tr w:rsidR="00402FFC" w:rsidRPr="009D7EC9" w14:paraId="31EA8CAF" w14:textId="77777777" w:rsidTr="004C21D0">
        <w:tc>
          <w:tcPr>
            <w:tcW w:w="4921" w:type="dxa"/>
          </w:tcPr>
          <w:p w14:paraId="7D95C0F2" w14:textId="1FD4CA24" w:rsidR="00402FFC" w:rsidRPr="009D7EC9" w:rsidRDefault="00402FFC" w:rsidP="004C21D0">
            <w:pPr>
              <w:rPr>
                <w:lang w:val="en-US"/>
              </w:rPr>
            </w:pPr>
            <w:r w:rsidRPr="00113C3A">
              <w:t>:16S:ADDINFO</w:t>
            </w:r>
          </w:p>
        </w:tc>
        <w:tc>
          <w:tcPr>
            <w:tcW w:w="5329" w:type="dxa"/>
          </w:tcPr>
          <w:p w14:paraId="7517ECF6" w14:textId="77777777" w:rsidR="00402FFC" w:rsidRPr="009D7EC9" w:rsidRDefault="00402FFC" w:rsidP="004C21D0">
            <w:pPr>
              <w:ind w:left="-6" w:firstLine="6"/>
              <w:rPr>
                <w:lang w:val="en-US"/>
              </w:rPr>
            </w:pPr>
          </w:p>
        </w:tc>
      </w:tr>
    </w:tbl>
    <w:p w14:paraId="344FEDBB" w14:textId="77777777" w:rsidR="002952C0" w:rsidRPr="009D7EC9" w:rsidRDefault="002952C0" w:rsidP="002952C0">
      <w:pPr>
        <w:numPr>
          <w:ilvl w:val="0"/>
          <w:numId w:val="0"/>
        </w:numPr>
        <w:ind w:left="432" w:hanging="432"/>
        <w:rPr>
          <w:lang w:val="en-US"/>
        </w:rPr>
      </w:pPr>
    </w:p>
    <w:p w14:paraId="3E9E2B5E" w14:textId="1D9498AF" w:rsidR="002952C0" w:rsidRDefault="004320D3" w:rsidP="004320D3">
      <w:pPr>
        <w:pStyle w:val="20"/>
        <w:rPr>
          <w:lang w:val="en-US"/>
        </w:rPr>
      </w:pPr>
      <w:bookmarkStart w:id="82" w:name="_Toc445279677"/>
      <w:r>
        <w:rPr>
          <w:lang w:val="ru-RU"/>
        </w:rPr>
        <w:t>Уведомление об отмене КД</w:t>
      </w:r>
      <w:bookmarkEnd w:id="82"/>
    </w:p>
    <w:p w14:paraId="06B5133B" w14:textId="73A41EFF" w:rsidR="004F06DF" w:rsidRPr="004F06DF" w:rsidRDefault="004F06DF" w:rsidP="004F06DF">
      <w:pPr>
        <w:pStyle w:val="3"/>
      </w:pPr>
      <w:bookmarkStart w:id="83" w:name="_Toc445279678"/>
      <w:r>
        <w:rPr>
          <w:lang w:val="ru-RU"/>
        </w:rPr>
        <w:t>Сообщение МТ564</w:t>
      </w:r>
      <w:bookmarkEnd w:id="83"/>
    </w:p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4638"/>
        <w:gridCol w:w="5386"/>
      </w:tblGrid>
      <w:tr w:rsidR="004320D3" w14:paraId="67F3A8B6" w14:textId="77777777" w:rsidTr="00FC66BC">
        <w:tc>
          <w:tcPr>
            <w:tcW w:w="4638" w:type="dxa"/>
            <w:shd w:val="clear" w:color="auto" w:fill="F2F2F2" w:themeFill="background1" w:themeFillShade="F2"/>
          </w:tcPr>
          <w:p w14:paraId="3FD0A619" w14:textId="77777777" w:rsidR="004320D3" w:rsidRPr="00445088" w:rsidRDefault="004320D3" w:rsidP="00FC66BC">
            <w:pPr>
              <w:pStyle w:val="a3"/>
            </w:pPr>
            <w:r>
              <w:t>Пример сообщения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4280F2E9" w14:textId="77777777" w:rsidR="004320D3" w:rsidRDefault="004320D3" w:rsidP="00FC66BC">
            <w:pPr>
              <w:pStyle w:val="a3"/>
            </w:pPr>
            <w:r>
              <w:t>Комментарии</w:t>
            </w:r>
          </w:p>
        </w:tc>
      </w:tr>
      <w:tr w:rsidR="004320D3" w14:paraId="60806468" w14:textId="77777777" w:rsidTr="00FC66BC">
        <w:tc>
          <w:tcPr>
            <w:tcW w:w="4638" w:type="dxa"/>
          </w:tcPr>
          <w:p w14:paraId="099C46AE" w14:textId="77777777" w:rsidR="004320D3" w:rsidRPr="00445088" w:rsidRDefault="004320D3" w:rsidP="00FC66BC">
            <w:pPr>
              <w:ind w:left="-6" w:firstLine="6"/>
            </w:pPr>
            <w:r w:rsidRPr="00B21DB5">
              <w:t>:16R:GENL</w:t>
            </w:r>
          </w:p>
        </w:tc>
        <w:tc>
          <w:tcPr>
            <w:tcW w:w="5386" w:type="dxa"/>
          </w:tcPr>
          <w:p w14:paraId="4B503EA7" w14:textId="77777777" w:rsidR="004320D3" w:rsidRDefault="004320D3" w:rsidP="00FC66BC">
            <w:pPr>
              <w:ind w:left="-6" w:firstLine="6"/>
            </w:pPr>
          </w:p>
        </w:tc>
      </w:tr>
      <w:tr w:rsidR="004320D3" w14:paraId="41920676" w14:textId="77777777" w:rsidTr="00FC66BC">
        <w:tc>
          <w:tcPr>
            <w:tcW w:w="4638" w:type="dxa"/>
          </w:tcPr>
          <w:p w14:paraId="3898DE85" w14:textId="77777777" w:rsidR="004320D3" w:rsidRPr="00445088" w:rsidRDefault="004320D3" w:rsidP="00FC66BC">
            <w:r w:rsidRPr="00981372">
              <w:t>:20C::CORP//401401X1111</w:t>
            </w:r>
          </w:p>
        </w:tc>
        <w:tc>
          <w:tcPr>
            <w:tcW w:w="5386" w:type="dxa"/>
          </w:tcPr>
          <w:p w14:paraId="5B9D6E01" w14:textId="77777777" w:rsidR="004320D3" w:rsidRDefault="004320D3" w:rsidP="00FC66BC">
            <w:pPr>
              <w:numPr>
                <w:ilvl w:val="0"/>
                <w:numId w:val="0"/>
              </w:numPr>
            </w:pPr>
          </w:p>
        </w:tc>
      </w:tr>
      <w:tr w:rsidR="004320D3" w14:paraId="4EEBA69E" w14:textId="77777777" w:rsidTr="00FC66BC">
        <w:tc>
          <w:tcPr>
            <w:tcW w:w="4638" w:type="dxa"/>
          </w:tcPr>
          <w:p w14:paraId="1A0EBE80" w14:textId="77777777" w:rsidR="004320D3" w:rsidRPr="00445088" w:rsidRDefault="004320D3" w:rsidP="00FC66BC">
            <w:r w:rsidRPr="00981372">
              <w:t>:20C::SEME//2518300</w:t>
            </w:r>
          </w:p>
        </w:tc>
        <w:tc>
          <w:tcPr>
            <w:tcW w:w="5386" w:type="dxa"/>
          </w:tcPr>
          <w:p w14:paraId="42AF01FA" w14:textId="77777777" w:rsidR="004320D3" w:rsidRDefault="004320D3" w:rsidP="00FC66BC">
            <w:pPr>
              <w:ind w:left="-6" w:firstLine="6"/>
            </w:pPr>
          </w:p>
        </w:tc>
      </w:tr>
      <w:tr w:rsidR="004320D3" w14:paraId="58B934D7" w14:textId="77777777" w:rsidTr="00FC66BC">
        <w:tc>
          <w:tcPr>
            <w:tcW w:w="4638" w:type="dxa"/>
          </w:tcPr>
          <w:p w14:paraId="4163CA39" w14:textId="02FA7BF8" w:rsidR="004320D3" w:rsidRDefault="004320D3" w:rsidP="00FC66BC">
            <w:r>
              <w:t>:23G:</w:t>
            </w:r>
            <w:r>
              <w:rPr>
                <w:lang w:val="en-US"/>
              </w:rPr>
              <w:t>WITH</w:t>
            </w:r>
          </w:p>
        </w:tc>
        <w:tc>
          <w:tcPr>
            <w:tcW w:w="5386" w:type="dxa"/>
          </w:tcPr>
          <w:p w14:paraId="2C51C9D8" w14:textId="4DEA3039" w:rsidR="004320D3" w:rsidRDefault="004320D3" w:rsidP="004320D3">
            <w:pPr>
              <w:ind w:left="33" w:hanging="33"/>
            </w:pPr>
            <w:r w:rsidRPr="004320D3">
              <w:t xml:space="preserve">Сообщение аннулирует ранее направленное уведомление в связи с отзывом эмитентом </w:t>
            </w:r>
            <w:r w:rsidRPr="004320D3">
              <w:lastRenderedPageBreak/>
              <w:t>события или предложения</w:t>
            </w:r>
          </w:p>
        </w:tc>
      </w:tr>
      <w:tr w:rsidR="004320D3" w14:paraId="111EBF3C" w14:textId="77777777" w:rsidTr="00FC66BC">
        <w:tc>
          <w:tcPr>
            <w:tcW w:w="4638" w:type="dxa"/>
          </w:tcPr>
          <w:p w14:paraId="542CFFFC" w14:textId="77777777" w:rsidR="004320D3" w:rsidRDefault="004320D3" w:rsidP="00FC66BC">
            <w:r w:rsidRPr="00981372">
              <w:lastRenderedPageBreak/>
              <w:t>:22F::CAEV//PRIO</w:t>
            </w:r>
          </w:p>
        </w:tc>
        <w:tc>
          <w:tcPr>
            <w:tcW w:w="5386" w:type="dxa"/>
          </w:tcPr>
          <w:p w14:paraId="5D654541" w14:textId="77777777" w:rsidR="004320D3" w:rsidRDefault="004320D3" w:rsidP="00FC66BC">
            <w:pPr>
              <w:ind w:left="-6" w:firstLine="6"/>
            </w:pPr>
          </w:p>
        </w:tc>
      </w:tr>
      <w:tr w:rsidR="004320D3" w14:paraId="519C6382" w14:textId="77777777" w:rsidTr="00FC66BC">
        <w:tc>
          <w:tcPr>
            <w:tcW w:w="4638" w:type="dxa"/>
          </w:tcPr>
          <w:p w14:paraId="639B147F" w14:textId="77777777" w:rsidR="004320D3" w:rsidRDefault="004320D3" w:rsidP="00FC66BC">
            <w:r w:rsidRPr="00981372">
              <w:t>:22F::CAMV//VOLU</w:t>
            </w:r>
          </w:p>
        </w:tc>
        <w:tc>
          <w:tcPr>
            <w:tcW w:w="5386" w:type="dxa"/>
          </w:tcPr>
          <w:p w14:paraId="4F6E32B7" w14:textId="77777777" w:rsidR="004320D3" w:rsidRDefault="004320D3" w:rsidP="00FC66BC">
            <w:pPr>
              <w:ind w:left="-6" w:firstLine="6"/>
            </w:pPr>
          </w:p>
        </w:tc>
      </w:tr>
      <w:tr w:rsidR="004320D3" w14:paraId="5D97EA87" w14:textId="77777777" w:rsidTr="00FC66BC">
        <w:tc>
          <w:tcPr>
            <w:tcW w:w="4638" w:type="dxa"/>
          </w:tcPr>
          <w:p w14:paraId="77A24193" w14:textId="77777777" w:rsidR="004320D3" w:rsidRDefault="004320D3" w:rsidP="00FC66BC">
            <w:r w:rsidRPr="00981372">
              <w:t>:98C::PREP//20160701150000</w:t>
            </w:r>
          </w:p>
        </w:tc>
        <w:tc>
          <w:tcPr>
            <w:tcW w:w="5386" w:type="dxa"/>
          </w:tcPr>
          <w:p w14:paraId="26BA8BF5" w14:textId="77777777" w:rsidR="004320D3" w:rsidRDefault="004320D3" w:rsidP="00FC66BC">
            <w:pPr>
              <w:ind w:left="-6" w:firstLine="6"/>
            </w:pPr>
          </w:p>
        </w:tc>
      </w:tr>
      <w:tr w:rsidR="004320D3" w14:paraId="3B1A45D8" w14:textId="77777777" w:rsidTr="00FC66BC">
        <w:tc>
          <w:tcPr>
            <w:tcW w:w="4638" w:type="dxa"/>
          </w:tcPr>
          <w:p w14:paraId="280D238C" w14:textId="77777777" w:rsidR="004320D3" w:rsidRDefault="004320D3" w:rsidP="00FC66BC">
            <w:r w:rsidRPr="00981372">
              <w:t>:25D::PROC//COMP</w:t>
            </w:r>
          </w:p>
        </w:tc>
        <w:tc>
          <w:tcPr>
            <w:tcW w:w="5386" w:type="dxa"/>
          </w:tcPr>
          <w:p w14:paraId="1B1977EB" w14:textId="77777777" w:rsidR="004320D3" w:rsidRDefault="004320D3" w:rsidP="00FC66BC">
            <w:pPr>
              <w:ind w:left="-6" w:firstLine="6"/>
            </w:pPr>
          </w:p>
        </w:tc>
      </w:tr>
      <w:tr w:rsidR="004320D3" w14:paraId="0A9AE20A" w14:textId="77777777" w:rsidTr="00FC66BC">
        <w:tc>
          <w:tcPr>
            <w:tcW w:w="4638" w:type="dxa"/>
          </w:tcPr>
          <w:p w14:paraId="78F7F01A" w14:textId="77777777" w:rsidR="004320D3" w:rsidRDefault="004320D3" w:rsidP="00FC66BC">
            <w:r w:rsidRPr="00981372">
              <w:t>:16S:GENL</w:t>
            </w:r>
          </w:p>
        </w:tc>
        <w:tc>
          <w:tcPr>
            <w:tcW w:w="5386" w:type="dxa"/>
          </w:tcPr>
          <w:p w14:paraId="5AC31F76" w14:textId="77777777" w:rsidR="004320D3" w:rsidRDefault="004320D3" w:rsidP="00FC66BC">
            <w:pPr>
              <w:ind w:left="-6" w:firstLine="6"/>
            </w:pPr>
          </w:p>
        </w:tc>
      </w:tr>
      <w:tr w:rsidR="004320D3" w14:paraId="335CFAA3" w14:textId="77777777" w:rsidTr="00FC66BC">
        <w:tc>
          <w:tcPr>
            <w:tcW w:w="4638" w:type="dxa"/>
          </w:tcPr>
          <w:p w14:paraId="72DE49E2" w14:textId="77777777" w:rsidR="004320D3" w:rsidRDefault="004320D3" w:rsidP="00FC66BC">
            <w:r w:rsidRPr="00981372">
              <w:t>:16R:USECU</w:t>
            </w:r>
          </w:p>
        </w:tc>
        <w:tc>
          <w:tcPr>
            <w:tcW w:w="5386" w:type="dxa"/>
          </w:tcPr>
          <w:p w14:paraId="54C56267" w14:textId="77777777" w:rsidR="004320D3" w:rsidRDefault="004320D3" w:rsidP="00FC66BC">
            <w:pPr>
              <w:ind w:left="-6" w:firstLine="6"/>
            </w:pPr>
          </w:p>
        </w:tc>
      </w:tr>
      <w:tr w:rsidR="004320D3" w:rsidRPr="00E06AC0" w14:paraId="54F0FB27" w14:textId="77777777" w:rsidTr="00FC66BC">
        <w:tc>
          <w:tcPr>
            <w:tcW w:w="4638" w:type="dxa"/>
          </w:tcPr>
          <w:p w14:paraId="1108044D" w14:textId="77777777" w:rsidR="004320D3" w:rsidRDefault="004320D3" w:rsidP="00FC66BC">
            <w:r w:rsidRPr="00981372">
              <w:t>:35B:ISIN RU1111111111</w:t>
            </w:r>
          </w:p>
        </w:tc>
        <w:tc>
          <w:tcPr>
            <w:tcW w:w="5386" w:type="dxa"/>
          </w:tcPr>
          <w:p w14:paraId="7B99C394" w14:textId="77777777" w:rsidR="004320D3" w:rsidRPr="00E06AC0" w:rsidRDefault="004320D3" w:rsidP="00FC66BC">
            <w:pPr>
              <w:ind w:left="-6" w:firstLine="6"/>
              <w:rPr>
                <w:lang w:val="en-US"/>
              </w:rPr>
            </w:pPr>
          </w:p>
        </w:tc>
      </w:tr>
      <w:tr w:rsidR="004320D3" w14:paraId="531F09E1" w14:textId="77777777" w:rsidTr="00FC66BC">
        <w:tc>
          <w:tcPr>
            <w:tcW w:w="4638" w:type="dxa"/>
          </w:tcPr>
          <w:p w14:paraId="3BDFE0B5" w14:textId="77777777" w:rsidR="004320D3" w:rsidRDefault="004320D3" w:rsidP="00FC66BC">
            <w:r w:rsidRPr="00981372">
              <w:t>/XX/CORP/NADC/RU1111111111</w:t>
            </w:r>
          </w:p>
        </w:tc>
        <w:tc>
          <w:tcPr>
            <w:tcW w:w="5386" w:type="dxa"/>
          </w:tcPr>
          <w:p w14:paraId="16BC5BEB" w14:textId="77777777" w:rsidR="004320D3" w:rsidRDefault="004320D3" w:rsidP="00FC66BC">
            <w:pPr>
              <w:ind w:left="-6" w:firstLine="6"/>
            </w:pPr>
          </w:p>
        </w:tc>
      </w:tr>
      <w:tr w:rsidR="004320D3" w14:paraId="049FB03C" w14:textId="77777777" w:rsidTr="00FC66BC">
        <w:tc>
          <w:tcPr>
            <w:tcW w:w="4638" w:type="dxa"/>
          </w:tcPr>
          <w:p w14:paraId="68CAEFD3" w14:textId="77777777" w:rsidR="004320D3" w:rsidRDefault="004320D3" w:rsidP="00FC66BC">
            <w:r w:rsidRPr="00981372">
              <w:t xml:space="preserve">/RU/1-11-00111-A  </w:t>
            </w:r>
          </w:p>
        </w:tc>
        <w:tc>
          <w:tcPr>
            <w:tcW w:w="5386" w:type="dxa"/>
          </w:tcPr>
          <w:p w14:paraId="4C5F71DB" w14:textId="77777777" w:rsidR="004320D3" w:rsidRDefault="004320D3" w:rsidP="00FC66BC">
            <w:pPr>
              <w:ind w:left="-6" w:firstLine="6"/>
            </w:pPr>
          </w:p>
        </w:tc>
      </w:tr>
      <w:tr w:rsidR="004320D3" w14:paraId="11EF5F7E" w14:textId="77777777" w:rsidTr="00FC66BC">
        <w:tc>
          <w:tcPr>
            <w:tcW w:w="4638" w:type="dxa"/>
          </w:tcPr>
          <w:p w14:paraId="7D38A0D2" w14:textId="77777777" w:rsidR="004320D3" w:rsidRDefault="004320D3" w:rsidP="00FC66BC">
            <w:r w:rsidRPr="00981372">
              <w:t>/NAME/'OAO ''MEGAFON'' VYP1</w:t>
            </w:r>
          </w:p>
        </w:tc>
        <w:tc>
          <w:tcPr>
            <w:tcW w:w="5386" w:type="dxa"/>
          </w:tcPr>
          <w:p w14:paraId="007E8CE2" w14:textId="77777777" w:rsidR="004320D3" w:rsidRDefault="004320D3" w:rsidP="00FC66BC">
            <w:pPr>
              <w:ind w:left="-6" w:firstLine="6"/>
            </w:pPr>
          </w:p>
        </w:tc>
      </w:tr>
      <w:tr w:rsidR="004320D3" w14:paraId="14205586" w14:textId="77777777" w:rsidTr="00FC66BC">
        <w:tc>
          <w:tcPr>
            <w:tcW w:w="4638" w:type="dxa"/>
          </w:tcPr>
          <w:p w14:paraId="272F30C1" w14:textId="77777777" w:rsidR="004320D3" w:rsidRDefault="004320D3" w:rsidP="00FC66BC">
            <w:r w:rsidRPr="00981372">
              <w:t>:16R:ACCTINFO</w:t>
            </w:r>
          </w:p>
        </w:tc>
        <w:tc>
          <w:tcPr>
            <w:tcW w:w="5386" w:type="dxa"/>
          </w:tcPr>
          <w:p w14:paraId="586E2222" w14:textId="77777777" w:rsidR="004320D3" w:rsidRDefault="004320D3" w:rsidP="00FC66BC">
            <w:pPr>
              <w:ind w:left="-6" w:firstLine="6"/>
            </w:pPr>
          </w:p>
        </w:tc>
      </w:tr>
      <w:tr w:rsidR="004320D3" w14:paraId="207836C0" w14:textId="77777777" w:rsidTr="00FC66BC">
        <w:tc>
          <w:tcPr>
            <w:tcW w:w="4638" w:type="dxa"/>
          </w:tcPr>
          <w:p w14:paraId="377DA569" w14:textId="77777777" w:rsidR="004320D3" w:rsidRDefault="004320D3" w:rsidP="00FC66BC">
            <w:r>
              <w:t>:97A::SAFE//M</w:t>
            </w:r>
            <w:r>
              <w:rPr>
                <w:lang w:val="en-US"/>
              </w:rPr>
              <w:t>L</w:t>
            </w:r>
            <w:r w:rsidRPr="00981372">
              <w:t>1111111111</w:t>
            </w:r>
          </w:p>
        </w:tc>
        <w:tc>
          <w:tcPr>
            <w:tcW w:w="5386" w:type="dxa"/>
          </w:tcPr>
          <w:p w14:paraId="6A3F7BAB" w14:textId="77777777" w:rsidR="004320D3" w:rsidRDefault="004320D3" w:rsidP="00FC66BC">
            <w:pPr>
              <w:ind w:left="-6" w:firstLine="6"/>
            </w:pPr>
          </w:p>
        </w:tc>
      </w:tr>
      <w:tr w:rsidR="004320D3" w14:paraId="3F8F1BB1" w14:textId="77777777" w:rsidTr="00FC66BC">
        <w:tc>
          <w:tcPr>
            <w:tcW w:w="4638" w:type="dxa"/>
          </w:tcPr>
          <w:p w14:paraId="6843856D" w14:textId="77777777" w:rsidR="004320D3" w:rsidRDefault="004320D3" w:rsidP="00FC66BC">
            <w:r w:rsidRPr="00981372">
              <w:t>:16S:ACCTINFO</w:t>
            </w:r>
          </w:p>
        </w:tc>
        <w:tc>
          <w:tcPr>
            <w:tcW w:w="5386" w:type="dxa"/>
          </w:tcPr>
          <w:p w14:paraId="01629F8A" w14:textId="77777777" w:rsidR="004320D3" w:rsidRDefault="004320D3" w:rsidP="00FC66BC">
            <w:pPr>
              <w:ind w:left="-6" w:firstLine="6"/>
            </w:pPr>
          </w:p>
        </w:tc>
      </w:tr>
      <w:tr w:rsidR="004320D3" w14:paraId="5E6556CE" w14:textId="77777777" w:rsidTr="00FC66BC">
        <w:tc>
          <w:tcPr>
            <w:tcW w:w="4638" w:type="dxa"/>
          </w:tcPr>
          <w:p w14:paraId="702635BB" w14:textId="77777777" w:rsidR="004320D3" w:rsidRDefault="004320D3" w:rsidP="00FC66BC">
            <w:r w:rsidRPr="00981372">
              <w:t>:16S:USECU</w:t>
            </w:r>
          </w:p>
        </w:tc>
        <w:tc>
          <w:tcPr>
            <w:tcW w:w="5386" w:type="dxa"/>
          </w:tcPr>
          <w:p w14:paraId="04E849D6" w14:textId="77777777" w:rsidR="004320D3" w:rsidRDefault="004320D3" w:rsidP="00FC66BC">
            <w:pPr>
              <w:ind w:left="-6" w:firstLine="6"/>
            </w:pPr>
          </w:p>
        </w:tc>
      </w:tr>
      <w:tr w:rsidR="004320D3" w14:paraId="466010D5" w14:textId="77777777" w:rsidTr="00FC66BC">
        <w:tc>
          <w:tcPr>
            <w:tcW w:w="4638" w:type="dxa"/>
          </w:tcPr>
          <w:p w14:paraId="70C00249" w14:textId="77777777" w:rsidR="004320D3" w:rsidRDefault="004320D3" w:rsidP="00FC66BC">
            <w:r w:rsidRPr="00981372">
              <w:t>:16R:CADETL</w:t>
            </w:r>
          </w:p>
        </w:tc>
        <w:tc>
          <w:tcPr>
            <w:tcW w:w="5386" w:type="dxa"/>
          </w:tcPr>
          <w:p w14:paraId="1124A87A" w14:textId="77777777" w:rsidR="004320D3" w:rsidRDefault="004320D3" w:rsidP="00FC66BC">
            <w:pPr>
              <w:ind w:left="-6" w:firstLine="6"/>
            </w:pPr>
          </w:p>
        </w:tc>
      </w:tr>
      <w:tr w:rsidR="004320D3" w14:paraId="280731F1" w14:textId="77777777" w:rsidTr="00FC66BC">
        <w:tc>
          <w:tcPr>
            <w:tcW w:w="4638" w:type="dxa"/>
          </w:tcPr>
          <w:p w14:paraId="6E72A447" w14:textId="77777777" w:rsidR="004320D3" w:rsidRDefault="004320D3" w:rsidP="00FC66BC">
            <w:r w:rsidRPr="00981372">
              <w:t>:98A::RDTE//20160615</w:t>
            </w:r>
          </w:p>
        </w:tc>
        <w:tc>
          <w:tcPr>
            <w:tcW w:w="5386" w:type="dxa"/>
          </w:tcPr>
          <w:p w14:paraId="3F151D05" w14:textId="77777777" w:rsidR="004320D3" w:rsidRDefault="004320D3" w:rsidP="00FC66BC">
            <w:pPr>
              <w:ind w:left="-6" w:firstLine="6"/>
            </w:pPr>
          </w:p>
        </w:tc>
      </w:tr>
      <w:tr w:rsidR="004320D3" w14:paraId="62B5A980" w14:textId="77777777" w:rsidTr="00FC66BC">
        <w:tc>
          <w:tcPr>
            <w:tcW w:w="4638" w:type="dxa"/>
          </w:tcPr>
          <w:p w14:paraId="5E44D121" w14:textId="77777777" w:rsidR="004320D3" w:rsidRDefault="004320D3" w:rsidP="00FC66BC">
            <w:r>
              <w:t>:70G::WEBB//http://cadocs-test.nsd.ru/5</w:t>
            </w:r>
          </w:p>
          <w:p w14:paraId="1117BB74" w14:textId="77777777" w:rsidR="004320D3" w:rsidRDefault="004320D3" w:rsidP="00FC66BC">
            <w:r>
              <w:t>e7803d83c244817956565656</w:t>
            </w:r>
          </w:p>
        </w:tc>
        <w:tc>
          <w:tcPr>
            <w:tcW w:w="5386" w:type="dxa"/>
          </w:tcPr>
          <w:p w14:paraId="567F0A29" w14:textId="77777777" w:rsidR="004320D3" w:rsidRDefault="004320D3" w:rsidP="00FC66BC">
            <w:pPr>
              <w:ind w:left="-6" w:firstLine="6"/>
            </w:pPr>
          </w:p>
        </w:tc>
      </w:tr>
      <w:tr w:rsidR="004320D3" w14:paraId="7620E6FE" w14:textId="77777777" w:rsidTr="00FC66BC">
        <w:tc>
          <w:tcPr>
            <w:tcW w:w="4638" w:type="dxa"/>
          </w:tcPr>
          <w:p w14:paraId="6E346ED6" w14:textId="77777777" w:rsidR="004320D3" w:rsidRDefault="004320D3" w:rsidP="00FC66BC">
            <w:r w:rsidRPr="00981372">
              <w:t>:16S:CADETL</w:t>
            </w:r>
          </w:p>
        </w:tc>
        <w:tc>
          <w:tcPr>
            <w:tcW w:w="5386" w:type="dxa"/>
          </w:tcPr>
          <w:p w14:paraId="6C8CF1B0" w14:textId="77777777" w:rsidR="004320D3" w:rsidRDefault="004320D3" w:rsidP="00FC66BC">
            <w:pPr>
              <w:ind w:left="-6" w:firstLine="6"/>
            </w:pPr>
          </w:p>
        </w:tc>
      </w:tr>
      <w:tr w:rsidR="004320D3" w:rsidRPr="00EF6706" w14:paraId="62999670" w14:textId="77777777" w:rsidTr="00FC66BC">
        <w:tc>
          <w:tcPr>
            <w:tcW w:w="4638" w:type="dxa"/>
          </w:tcPr>
          <w:p w14:paraId="674A9A6D" w14:textId="77777777" w:rsidR="004320D3" w:rsidRPr="00FF297E" w:rsidRDefault="004320D3" w:rsidP="00FC66BC">
            <w:pPr>
              <w:rPr>
                <w:lang w:val="en-US"/>
              </w:rPr>
            </w:pPr>
            <w:r w:rsidRPr="00981372">
              <w:rPr>
                <w:lang w:val="en-US"/>
              </w:rPr>
              <w:t>:16R:CAOPTN</w:t>
            </w:r>
          </w:p>
        </w:tc>
        <w:tc>
          <w:tcPr>
            <w:tcW w:w="5386" w:type="dxa"/>
          </w:tcPr>
          <w:p w14:paraId="3413470D" w14:textId="77777777" w:rsidR="004320D3" w:rsidRPr="00FF297E" w:rsidRDefault="004320D3" w:rsidP="00FC66BC">
            <w:pPr>
              <w:ind w:left="-6" w:firstLine="6"/>
              <w:rPr>
                <w:lang w:val="en-US"/>
              </w:rPr>
            </w:pPr>
          </w:p>
        </w:tc>
      </w:tr>
      <w:tr w:rsidR="004320D3" w:rsidRPr="00E06AC0" w14:paraId="3BCCFE5F" w14:textId="77777777" w:rsidTr="00FC66BC">
        <w:tc>
          <w:tcPr>
            <w:tcW w:w="4638" w:type="dxa"/>
          </w:tcPr>
          <w:p w14:paraId="392D22ED" w14:textId="77777777" w:rsidR="004320D3" w:rsidRPr="00FF297E" w:rsidRDefault="004320D3" w:rsidP="00FC66BC">
            <w:pPr>
              <w:rPr>
                <w:lang w:val="en-US"/>
              </w:rPr>
            </w:pPr>
            <w:r w:rsidRPr="00981372">
              <w:rPr>
                <w:lang w:val="en-US"/>
              </w:rPr>
              <w:t>:13A::CAON//001</w:t>
            </w:r>
          </w:p>
        </w:tc>
        <w:tc>
          <w:tcPr>
            <w:tcW w:w="5386" w:type="dxa"/>
          </w:tcPr>
          <w:p w14:paraId="13A1A894" w14:textId="77777777" w:rsidR="004320D3" w:rsidRPr="00E06AC0" w:rsidRDefault="004320D3" w:rsidP="00FC66BC">
            <w:pPr>
              <w:ind w:left="-6" w:firstLine="6"/>
            </w:pPr>
          </w:p>
        </w:tc>
      </w:tr>
      <w:tr w:rsidR="004320D3" w14:paraId="5F9092FD" w14:textId="77777777" w:rsidTr="00FC66BC">
        <w:tc>
          <w:tcPr>
            <w:tcW w:w="4638" w:type="dxa"/>
          </w:tcPr>
          <w:p w14:paraId="42475CBA" w14:textId="77777777" w:rsidR="004320D3" w:rsidRDefault="004320D3" w:rsidP="00FC66BC">
            <w:r w:rsidRPr="00981372">
              <w:t>:22F::CAOP//SECU</w:t>
            </w:r>
          </w:p>
        </w:tc>
        <w:tc>
          <w:tcPr>
            <w:tcW w:w="5386" w:type="dxa"/>
          </w:tcPr>
          <w:p w14:paraId="46BD19B8" w14:textId="77777777" w:rsidR="004320D3" w:rsidRDefault="004320D3" w:rsidP="00FC66BC">
            <w:pPr>
              <w:ind w:left="-6" w:firstLine="6"/>
            </w:pPr>
          </w:p>
        </w:tc>
      </w:tr>
      <w:tr w:rsidR="004320D3" w:rsidRPr="00E06AC0" w14:paraId="2A69DADC" w14:textId="77777777" w:rsidTr="00FC66BC">
        <w:tc>
          <w:tcPr>
            <w:tcW w:w="4638" w:type="dxa"/>
          </w:tcPr>
          <w:p w14:paraId="4863EA5F" w14:textId="77777777" w:rsidR="004320D3" w:rsidRDefault="004320D3" w:rsidP="00FC66BC">
            <w:r w:rsidRPr="00981372">
              <w:t>:11A::OPTN//RUB</w:t>
            </w:r>
          </w:p>
        </w:tc>
        <w:tc>
          <w:tcPr>
            <w:tcW w:w="5386" w:type="dxa"/>
          </w:tcPr>
          <w:p w14:paraId="3C231F05" w14:textId="77777777" w:rsidR="004320D3" w:rsidRPr="00E06AC0" w:rsidRDefault="004320D3" w:rsidP="00FC66BC">
            <w:pPr>
              <w:ind w:left="-6" w:firstLine="6"/>
              <w:rPr>
                <w:lang w:val="en-US"/>
              </w:rPr>
            </w:pPr>
          </w:p>
        </w:tc>
      </w:tr>
      <w:tr w:rsidR="004320D3" w14:paraId="4DF24604" w14:textId="77777777" w:rsidTr="00FC66BC">
        <w:tc>
          <w:tcPr>
            <w:tcW w:w="4638" w:type="dxa"/>
          </w:tcPr>
          <w:p w14:paraId="39FDEDCF" w14:textId="77777777" w:rsidR="004320D3" w:rsidRDefault="004320D3" w:rsidP="00FC66BC">
            <w:r w:rsidRPr="00981372">
              <w:t>:17B::DFLT//N</w:t>
            </w:r>
          </w:p>
        </w:tc>
        <w:tc>
          <w:tcPr>
            <w:tcW w:w="5386" w:type="dxa"/>
          </w:tcPr>
          <w:p w14:paraId="5D98E767" w14:textId="77777777" w:rsidR="004320D3" w:rsidRDefault="004320D3" w:rsidP="00FC66BC">
            <w:pPr>
              <w:ind w:left="-6" w:firstLine="6"/>
            </w:pPr>
          </w:p>
        </w:tc>
      </w:tr>
      <w:tr w:rsidR="004320D3" w14:paraId="4CC810F2" w14:textId="77777777" w:rsidTr="00FC66BC">
        <w:tc>
          <w:tcPr>
            <w:tcW w:w="4638" w:type="dxa"/>
          </w:tcPr>
          <w:p w14:paraId="6274DAFF" w14:textId="77777777" w:rsidR="004320D3" w:rsidRDefault="004320D3" w:rsidP="00FC66BC">
            <w:r w:rsidRPr="00981372">
              <w:t>:98A::MKDT//20160831</w:t>
            </w:r>
          </w:p>
        </w:tc>
        <w:tc>
          <w:tcPr>
            <w:tcW w:w="5386" w:type="dxa"/>
          </w:tcPr>
          <w:p w14:paraId="380256C8" w14:textId="77777777" w:rsidR="004320D3" w:rsidRDefault="004320D3" w:rsidP="00FC66BC">
            <w:pPr>
              <w:ind w:left="-6" w:firstLine="6"/>
            </w:pPr>
          </w:p>
        </w:tc>
      </w:tr>
      <w:tr w:rsidR="004320D3" w14:paraId="436FA74C" w14:textId="77777777" w:rsidTr="00FC66BC">
        <w:tc>
          <w:tcPr>
            <w:tcW w:w="4638" w:type="dxa"/>
          </w:tcPr>
          <w:p w14:paraId="323EE909" w14:textId="77777777" w:rsidR="004320D3" w:rsidRDefault="004320D3" w:rsidP="00FC66BC">
            <w:r w:rsidRPr="00981372">
              <w:t>:98A::RDDT//20160831</w:t>
            </w:r>
          </w:p>
        </w:tc>
        <w:tc>
          <w:tcPr>
            <w:tcW w:w="5386" w:type="dxa"/>
          </w:tcPr>
          <w:p w14:paraId="327EBEEF" w14:textId="77777777" w:rsidR="004320D3" w:rsidRDefault="004320D3" w:rsidP="00FC66BC">
            <w:pPr>
              <w:ind w:left="-6" w:firstLine="6"/>
            </w:pPr>
          </w:p>
        </w:tc>
      </w:tr>
      <w:tr w:rsidR="004320D3" w14:paraId="613B5593" w14:textId="77777777" w:rsidTr="00FC66BC">
        <w:tc>
          <w:tcPr>
            <w:tcW w:w="4638" w:type="dxa"/>
          </w:tcPr>
          <w:p w14:paraId="2D71EB99" w14:textId="77777777" w:rsidR="004320D3" w:rsidRDefault="004320D3" w:rsidP="00FC66BC">
            <w:r w:rsidRPr="00981372">
              <w:t>:69A::PWAL//20160715/20160831</w:t>
            </w:r>
          </w:p>
        </w:tc>
        <w:tc>
          <w:tcPr>
            <w:tcW w:w="5386" w:type="dxa"/>
          </w:tcPr>
          <w:p w14:paraId="06681005" w14:textId="77777777" w:rsidR="004320D3" w:rsidRDefault="004320D3" w:rsidP="00FC66BC">
            <w:pPr>
              <w:ind w:left="-6" w:firstLine="6"/>
            </w:pPr>
          </w:p>
        </w:tc>
      </w:tr>
      <w:tr w:rsidR="004320D3" w14:paraId="2875958B" w14:textId="77777777" w:rsidTr="00FC66BC">
        <w:tc>
          <w:tcPr>
            <w:tcW w:w="4638" w:type="dxa"/>
          </w:tcPr>
          <w:p w14:paraId="3C4EC65D" w14:textId="77777777" w:rsidR="004320D3" w:rsidRDefault="004320D3" w:rsidP="00FC66BC">
            <w:r>
              <w:t>:92A::PROR//</w:t>
            </w:r>
            <w:r>
              <w:rPr>
                <w:lang w:val="en-US"/>
              </w:rPr>
              <w:t>10,</w:t>
            </w:r>
          </w:p>
        </w:tc>
        <w:tc>
          <w:tcPr>
            <w:tcW w:w="5386" w:type="dxa"/>
          </w:tcPr>
          <w:p w14:paraId="351CAF15" w14:textId="62FE9D8E" w:rsidR="004320D3" w:rsidRDefault="004320D3" w:rsidP="00FC66BC">
            <w:pPr>
              <w:numPr>
                <w:ilvl w:val="0"/>
                <w:numId w:val="0"/>
              </w:numPr>
            </w:pPr>
          </w:p>
        </w:tc>
      </w:tr>
      <w:tr w:rsidR="004320D3" w14:paraId="5B07B042" w14:textId="77777777" w:rsidTr="00FC66BC">
        <w:tc>
          <w:tcPr>
            <w:tcW w:w="4638" w:type="dxa"/>
          </w:tcPr>
          <w:p w14:paraId="41F6B1F7" w14:textId="77777777" w:rsidR="004320D3" w:rsidRDefault="004320D3" w:rsidP="00FC66BC">
            <w:r w:rsidRPr="00981372">
              <w:t>:16R:SECMOVE</w:t>
            </w:r>
          </w:p>
        </w:tc>
        <w:tc>
          <w:tcPr>
            <w:tcW w:w="5386" w:type="dxa"/>
          </w:tcPr>
          <w:p w14:paraId="30161A9C" w14:textId="77777777" w:rsidR="004320D3" w:rsidRDefault="004320D3" w:rsidP="00FC66BC">
            <w:pPr>
              <w:ind w:left="-6" w:firstLine="6"/>
            </w:pPr>
          </w:p>
        </w:tc>
      </w:tr>
      <w:tr w:rsidR="004320D3" w14:paraId="14FA9C4D" w14:textId="77777777" w:rsidTr="00FC66BC">
        <w:tc>
          <w:tcPr>
            <w:tcW w:w="4638" w:type="dxa"/>
          </w:tcPr>
          <w:p w14:paraId="5101A8CB" w14:textId="77777777" w:rsidR="004320D3" w:rsidRDefault="004320D3" w:rsidP="00FC66BC">
            <w:r w:rsidRPr="00981372">
              <w:t>:22H::CRDB//CRED</w:t>
            </w:r>
          </w:p>
        </w:tc>
        <w:tc>
          <w:tcPr>
            <w:tcW w:w="5386" w:type="dxa"/>
          </w:tcPr>
          <w:p w14:paraId="47B56543" w14:textId="77777777" w:rsidR="004320D3" w:rsidRDefault="004320D3" w:rsidP="00FC66BC">
            <w:pPr>
              <w:ind w:left="-6" w:firstLine="6"/>
            </w:pPr>
          </w:p>
        </w:tc>
      </w:tr>
      <w:tr w:rsidR="004320D3" w14:paraId="401F8C93" w14:textId="77777777" w:rsidTr="00FC66BC">
        <w:tc>
          <w:tcPr>
            <w:tcW w:w="4638" w:type="dxa"/>
          </w:tcPr>
          <w:p w14:paraId="6D4AEB18" w14:textId="77777777" w:rsidR="004320D3" w:rsidRDefault="004320D3" w:rsidP="00FC66BC">
            <w:r>
              <w:t>:35B:ISIN RU2222222222</w:t>
            </w:r>
          </w:p>
          <w:p w14:paraId="6E29EF9A" w14:textId="77777777" w:rsidR="004320D3" w:rsidRDefault="004320D3" w:rsidP="00FC66BC">
            <w:r>
              <w:t>/XX/CORP/NADC/RU2222222222</w:t>
            </w:r>
          </w:p>
          <w:p w14:paraId="59D9D8C3" w14:textId="77777777" w:rsidR="004320D3" w:rsidRDefault="004320D3" w:rsidP="00FC66BC">
            <w:r>
              <w:t>/NAME/'OAO ''MEGAFON'' VYP2</w:t>
            </w:r>
          </w:p>
        </w:tc>
        <w:tc>
          <w:tcPr>
            <w:tcW w:w="5386" w:type="dxa"/>
          </w:tcPr>
          <w:p w14:paraId="155D8763" w14:textId="77777777" w:rsidR="004320D3" w:rsidRDefault="004320D3" w:rsidP="00FC66BC">
            <w:pPr>
              <w:ind w:left="-6" w:firstLine="6"/>
            </w:pPr>
          </w:p>
        </w:tc>
      </w:tr>
      <w:tr w:rsidR="004320D3" w14:paraId="0D998485" w14:textId="77777777" w:rsidTr="00FC66BC">
        <w:tc>
          <w:tcPr>
            <w:tcW w:w="4638" w:type="dxa"/>
          </w:tcPr>
          <w:p w14:paraId="1560B24E" w14:textId="77777777" w:rsidR="004320D3" w:rsidRDefault="004320D3" w:rsidP="00FC66BC">
            <w:r w:rsidRPr="00981372">
              <w:t>:98B::PAYD//UKWN</w:t>
            </w:r>
          </w:p>
        </w:tc>
        <w:tc>
          <w:tcPr>
            <w:tcW w:w="5386" w:type="dxa"/>
          </w:tcPr>
          <w:p w14:paraId="39A51814" w14:textId="77777777" w:rsidR="004320D3" w:rsidRDefault="004320D3" w:rsidP="00FC66BC">
            <w:pPr>
              <w:ind w:left="-6" w:firstLine="6"/>
            </w:pPr>
          </w:p>
        </w:tc>
      </w:tr>
      <w:tr w:rsidR="004320D3" w14:paraId="46B68710" w14:textId="77777777" w:rsidTr="00FC66BC">
        <w:tc>
          <w:tcPr>
            <w:tcW w:w="4638" w:type="dxa"/>
          </w:tcPr>
          <w:p w14:paraId="557DA035" w14:textId="77777777" w:rsidR="004320D3" w:rsidRDefault="004320D3" w:rsidP="00FC66BC">
            <w:r w:rsidRPr="00981372">
              <w:t>:16S:SECMOVE</w:t>
            </w:r>
          </w:p>
        </w:tc>
        <w:tc>
          <w:tcPr>
            <w:tcW w:w="5386" w:type="dxa"/>
          </w:tcPr>
          <w:p w14:paraId="4F77EC71" w14:textId="77777777" w:rsidR="004320D3" w:rsidRDefault="004320D3" w:rsidP="00FC66BC">
            <w:pPr>
              <w:ind w:left="-6" w:firstLine="6"/>
            </w:pPr>
          </w:p>
        </w:tc>
      </w:tr>
      <w:tr w:rsidR="004320D3" w14:paraId="672109EE" w14:textId="77777777" w:rsidTr="00FC66BC">
        <w:tc>
          <w:tcPr>
            <w:tcW w:w="4638" w:type="dxa"/>
          </w:tcPr>
          <w:p w14:paraId="63684CBF" w14:textId="77777777" w:rsidR="004320D3" w:rsidRDefault="004320D3" w:rsidP="00FC66BC">
            <w:r w:rsidRPr="009D7EC9">
              <w:t>:16R:CASHMOVE</w:t>
            </w:r>
          </w:p>
        </w:tc>
        <w:tc>
          <w:tcPr>
            <w:tcW w:w="5386" w:type="dxa"/>
          </w:tcPr>
          <w:p w14:paraId="335536B8" w14:textId="77777777" w:rsidR="004320D3" w:rsidRDefault="004320D3" w:rsidP="00FC66BC">
            <w:pPr>
              <w:ind w:left="-6" w:firstLine="6"/>
            </w:pPr>
          </w:p>
        </w:tc>
      </w:tr>
      <w:tr w:rsidR="004320D3" w14:paraId="0B6D0712" w14:textId="77777777" w:rsidTr="00FC66BC">
        <w:tc>
          <w:tcPr>
            <w:tcW w:w="4638" w:type="dxa"/>
          </w:tcPr>
          <w:p w14:paraId="7986EE89" w14:textId="77777777" w:rsidR="004320D3" w:rsidRDefault="004320D3" w:rsidP="00FC66BC">
            <w:r w:rsidRPr="00981372">
              <w:t>:22H::CRDB//DEBT</w:t>
            </w:r>
          </w:p>
        </w:tc>
        <w:tc>
          <w:tcPr>
            <w:tcW w:w="5386" w:type="dxa"/>
          </w:tcPr>
          <w:p w14:paraId="487A005F" w14:textId="77777777" w:rsidR="004320D3" w:rsidRDefault="004320D3" w:rsidP="00FC66BC">
            <w:pPr>
              <w:ind w:left="-6" w:firstLine="6"/>
            </w:pPr>
          </w:p>
        </w:tc>
      </w:tr>
      <w:tr w:rsidR="004320D3" w14:paraId="4C231211" w14:textId="77777777" w:rsidTr="00FC66BC">
        <w:tc>
          <w:tcPr>
            <w:tcW w:w="4638" w:type="dxa"/>
          </w:tcPr>
          <w:p w14:paraId="70B4E6BF" w14:textId="77777777" w:rsidR="004320D3" w:rsidRDefault="004320D3" w:rsidP="00FC66BC">
            <w:r w:rsidRPr="00981372">
              <w:t>:98B::PAYD//UKWN</w:t>
            </w:r>
          </w:p>
        </w:tc>
        <w:tc>
          <w:tcPr>
            <w:tcW w:w="5386" w:type="dxa"/>
          </w:tcPr>
          <w:p w14:paraId="670529D7" w14:textId="77777777" w:rsidR="004320D3" w:rsidRDefault="004320D3" w:rsidP="00FC66BC">
            <w:pPr>
              <w:ind w:left="-6" w:firstLine="6"/>
            </w:pPr>
          </w:p>
        </w:tc>
      </w:tr>
      <w:tr w:rsidR="004320D3" w14:paraId="2F2887CE" w14:textId="77777777" w:rsidTr="00FC66BC">
        <w:tc>
          <w:tcPr>
            <w:tcW w:w="4638" w:type="dxa"/>
          </w:tcPr>
          <w:p w14:paraId="787904C4" w14:textId="77777777" w:rsidR="004320D3" w:rsidRDefault="004320D3" w:rsidP="00FC66BC">
            <w:r w:rsidRPr="00981372">
              <w:t>:90B::PRPP//ACTU/RUB5000,</w:t>
            </w:r>
          </w:p>
        </w:tc>
        <w:tc>
          <w:tcPr>
            <w:tcW w:w="5386" w:type="dxa"/>
          </w:tcPr>
          <w:p w14:paraId="55B8D74D" w14:textId="5CEF2D45" w:rsidR="004320D3" w:rsidRDefault="004320D3" w:rsidP="00FC66BC"/>
        </w:tc>
      </w:tr>
      <w:tr w:rsidR="004320D3" w14:paraId="363FCDFF" w14:textId="77777777" w:rsidTr="00FC66BC">
        <w:tc>
          <w:tcPr>
            <w:tcW w:w="4638" w:type="dxa"/>
          </w:tcPr>
          <w:p w14:paraId="40EEB3B7" w14:textId="77777777" w:rsidR="004320D3" w:rsidRDefault="004320D3" w:rsidP="00FC66BC">
            <w:r w:rsidRPr="00981372">
              <w:t>:16S:CASHMOVE</w:t>
            </w:r>
          </w:p>
        </w:tc>
        <w:tc>
          <w:tcPr>
            <w:tcW w:w="5386" w:type="dxa"/>
          </w:tcPr>
          <w:p w14:paraId="20715111" w14:textId="77777777" w:rsidR="004320D3" w:rsidRDefault="004320D3" w:rsidP="00FC66BC">
            <w:pPr>
              <w:ind w:left="-6" w:firstLine="6"/>
            </w:pPr>
          </w:p>
        </w:tc>
      </w:tr>
      <w:tr w:rsidR="004320D3" w14:paraId="019A7D19" w14:textId="77777777" w:rsidTr="00FC66BC">
        <w:tc>
          <w:tcPr>
            <w:tcW w:w="4638" w:type="dxa"/>
          </w:tcPr>
          <w:p w14:paraId="48CE7ACA" w14:textId="77777777" w:rsidR="004320D3" w:rsidRDefault="004320D3" w:rsidP="00FC66BC">
            <w:r w:rsidRPr="00981372">
              <w:t>:16S:CAOPTN</w:t>
            </w:r>
          </w:p>
        </w:tc>
        <w:tc>
          <w:tcPr>
            <w:tcW w:w="5386" w:type="dxa"/>
          </w:tcPr>
          <w:p w14:paraId="34497857" w14:textId="77777777" w:rsidR="004320D3" w:rsidRDefault="004320D3" w:rsidP="00FC66BC">
            <w:pPr>
              <w:ind w:left="-6" w:firstLine="6"/>
            </w:pPr>
          </w:p>
        </w:tc>
      </w:tr>
      <w:tr w:rsidR="004320D3" w14:paraId="6E27A4C9" w14:textId="77777777" w:rsidTr="00FC66BC">
        <w:tc>
          <w:tcPr>
            <w:tcW w:w="4638" w:type="dxa"/>
          </w:tcPr>
          <w:p w14:paraId="1EBDD33E" w14:textId="77777777" w:rsidR="004320D3" w:rsidRDefault="004320D3" w:rsidP="00FC66BC">
            <w:r w:rsidRPr="00981372">
              <w:t>:16R:CAOPTN</w:t>
            </w:r>
          </w:p>
        </w:tc>
        <w:tc>
          <w:tcPr>
            <w:tcW w:w="5386" w:type="dxa"/>
          </w:tcPr>
          <w:p w14:paraId="735DBCF9" w14:textId="77777777" w:rsidR="004320D3" w:rsidRDefault="004320D3" w:rsidP="00FC66BC">
            <w:pPr>
              <w:ind w:left="-6" w:firstLine="6"/>
            </w:pPr>
          </w:p>
        </w:tc>
      </w:tr>
      <w:tr w:rsidR="004320D3" w14:paraId="57A065B8" w14:textId="77777777" w:rsidTr="00FC66BC">
        <w:tc>
          <w:tcPr>
            <w:tcW w:w="4638" w:type="dxa"/>
          </w:tcPr>
          <w:p w14:paraId="01E9B313" w14:textId="77777777" w:rsidR="004320D3" w:rsidRDefault="004320D3" w:rsidP="00FC66BC">
            <w:r w:rsidRPr="00981372">
              <w:t>:13A::CAON//002</w:t>
            </w:r>
          </w:p>
        </w:tc>
        <w:tc>
          <w:tcPr>
            <w:tcW w:w="5386" w:type="dxa"/>
          </w:tcPr>
          <w:p w14:paraId="7D87A3B6" w14:textId="77777777" w:rsidR="004320D3" w:rsidRDefault="004320D3" w:rsidP="00FC66BC">
            <w:pPr>
              <w:ind w:left="-6" w:firstLine="6"/>
            </w:pPr>
          </w:p>
        </w:tc>
      </w:tr>
      <w:tr w:rsidR="004320D3" w14:paraId="5211A0DF" w14:textId="77777777" w:rsidTr="00FC66BC">
        <w:tc>
          <w:tcPr>
            <w:tcW w:w="4638" w:type="dxa"/>
          </w:tcPr>
          <w:p w14:paraId="3F6B2421" w14:textId="77777777" w:rsidR="004320D3" w:rsidRDefault="004320D3" w:rsidP="00FC66BC">
            <w:r w:rsidRPr="00981372">
              <w:t>:22F::CAOP//NOAC</w:t>
            </w:r>
          </w:p>
        </w:tc>
        <w:tc>
          <w:tcPr>
            <w:tcW w:w="5386" w:type="dxa"/>
          </w:tcPr>
          <w:p w14:paraId="0C55C921" w14:textId="77777777" w:rsidR="004320D3" w:rsidRDefault="004320D3" w:rsidP="00FC66BC">
            <w:pPr>
              <w:ind w:left="-6" w:firstLine="6"/>
            </w:pPr>
          </w:p>
        </w:tc>
      </w:tr>
      <w:tr w:rsidR="004320D3" w14:paraId="2B9F6DF9" w14:textId="77777777" w:rsidTr="00FC66BC">
        <w:tc>
          <w:tcPr>
            <w:tcW w:w="4638" w:type="dxa"/>
          </w:tcPr>
          <w:p w14:paraId="09557976" w14:textId="77777777" w:rsidR="004320D3" w:rsidRDefault="004320D3" w:rsidP="00FC66BC">
            <w:r w:rsidRPr="00981372">
              <w:t>:17B::DFLT//Y</w:t>
            </w:r>
          </w:p>
        </w:tc>
        <w:tc>
          <w:tcPr>
            <w:tcW w:w="5386" w:type="dxa"/>
          </w:tcPr>
          <w:p w14:paraId="2F214D4E" w14:textId="77777777" w:rsidR="004320D3" w:rsidRDefault="004320D3" w:rsidP="00FC66BC">
            <w:pPr>
              <w:ind w:left="-6" w:firstLine="6"/>
            </w:pPr>
          </w:p>
        </w:tc>
      </w:tr>
      <w:tr w:rsidR="004320D3" w14:paraId="63804A18" w14:textId="77777777" w:rsidTr="00FC66BC">
        <w:tc>
          <w:tcPr>
            <w:tcW w:w="4638" w:type="dxa"/>
          </w:tcPr>
          <w:p w14:paraId="1E4AAB9F" w14:textId="77777777" w:rsidR="004320D3" w:rsidRDefault="004320D3" w:rsidP="00FC66BC">
            <w:r w:rsidRPr="00981372">
              <w:t>:16S:CAOPTN</w:t>
            </w:r>
          </w:p>
        </w:tc>
        <w:tc>
          <w:tcPr>
            <w:tcW w:w="5386" w:type="dxa"/>
          </w:tcPr>
          <w:p w14:paraId="31A6B526" w14:textId="77777777" w:rsidR="004320D3" w:rsidRDefault="004320D3" w:rsidP="00FC66BC">
            <w:pPr>
              <w:ind w:left="-6" w:firstLine="6"/>
            </w:pPr>
          </w:p>
        </w:tc>
      </w:tr>
    </w:tbl>
    <w:p w14:paraId="67EA2B86" w14:textId="77777777" w:rsidR="004320D3" w:rsidRPr="004320D3" w:rsidRDefault="004320D3" w:rsidP="004320D3"/>
    <w:p w14:paraId="262A6B29" w14:textId="77777777" w:rsidR="00F3284F" w:rsidRPr="00F3284F" w:rsidRDefault="008A44AD" w:rsidP="00886EFB">
      <w:pPr>
        <w:pStyle w:val="1"/>
      </w:pPr>
      <w:bookmarkStart w:id="84" w:name="_Toc445279679"/>
      <w:r w:rsidRPr="00886EFB">
        <w:lastRenderedPageBreak/>
        <w:t>Сообщение</w:t>
      </w:r>
      <w:r>
        <w:t xml:space="preserve"> МТ</w:t>
      </w:r>
      <w:r w:rsidRPr="008A44AD">
        <w:t>565</w:t>
      </w:r>
      <w:r>
        <w:t>.</w:t>
      </w:r>
      <w:bookmarkEnd w:id="84"/>
      <w:r>
        <w:t xml:space="preserve"> </w:t>
      </w:r>
    </w:p>
    <w:p w14:paraId="16EFD86F" w14:textId="080F29B3" w:rsidR="008A44AD" w:rsidRDefault="00F41856" w:rsidP="00886EFB">
      <w:pPr>
        <w:pStyle w:val="20"/>
      </w:pPr>
      <w:bookmarkStart w:id="85" w:name="_Toc445279680"/>
      <w:r>
        <w:t xml:space="preserve">Инструкция депонента </w:t>
      </w:r>
      <w:ins w:id="86" w:author="Draft 2" w:date="2016-03-05T16:18:00Z">
        <w:r w:rsidR="002E610F" w:rsidRPr="002E610F">
          <w:rPr>
            <w:lang w:val="ru-RU"/>
            <w:rPrChange w:id="87" w:author="Draft 2" w:date="2016-03-05T16:19:00Z">
              <w:rPr>
                <w:lang w:val="en-US"/>
              </w:rPr>
            </w:rPrChange>
          </w:rPr>
          <w:t xml:space="preserve"> (</w:t>
        </w:r>
        <w:r w:rsidR="002E610F">
          <w:rPr>
            <w:lang w:val="ru-RU"/>
          </w:rPr>
          <w:t xml:space="preserve">номинального держателя) </w:t>
        </w:r>
      </w:ins>
      <w:r>
        <w:t>на участие в КД</w:t>
      </w:r>
      <w:bookmarkEnd w:id="85"/>
    </w:p>
    <w:p w14:paraId="75D3E6E3" w14:textId="77777777" w:rsidR="00F41856" w:rsidRDefault="008A44AD" w:rsidP="008A44AD">
      <w:pPr>
        <w:numPr>
          <w:ilvl w:val="0"/>
          <w:numId w:val="1"/>
        </w:numPr>
        <w:ind w:hanging="6"/>
      </w:pPr>
      <w:r>
        <w:t xml:space="preserve">Легенда: </w:t>
      </w:r>
    </w:p>
    <w:p w14:paraId="1F2B0510" w14:textId="1F869439" w:rsidR="00286958" w:rsidRDefault="00286958" w:rsidP="00286958">
      <w:pPr>
        <w:numPr>
          <w:ilvl w:val="0"/>
          <w:numId w:val="0"/>
        </w:numPr>
      </w:pPr>
      <w:r>
        <w:t xml:space="preserve">Инструкция отправляется депонентом </w:t>
      </w:r>
      <w:r w:rsidR="00CA0816">
        <w:t>МС0123456789 по счету/разделу M</w:t>
      </w:r>
      <w:r w:rsidR="00CA0816">
        <w:rPr>
          <w:lang w:val="en-US"/>
        </w:rPr>
        <w:t>L</w:t>
      </w:r>
      <w:r>
        <w:t>1111111111/00000000000000000.</w:t>
      </w:r>
    </w:p>
    <w:p w14:paraId="506DF0BB" w14:textId="77777777" w:rsidR="00286958" w:rsidRDefault="00286958" w:rsidP="00286958">
      <w:pPr>
        <w:numPr>
          <w:ilvl w:val="0"/>
          <w:numId w:val="0"/>
        </w:numPr>
      </w:pPr>
      <w:r>
        <w:t>Владелец - ООО "Восход". Номер счета владельца - 00004564545.</w:t>
      </w:r>
    </w:p>
    <w:p w14:paraId="24B91F6F" w14:textId="77777777" w:rsidR="00286958" w:rsidRDefault="00286958" w:rsidP="00286958">
      <w:pPr>
        <w:numPr>
          <w:ilvl w:val="0"/>
          <w:numId w:val="0"/>
        </w:numPr>
      </w:pPr>
      <w:r>
        <w:t>Дата подачи инструкции - 2016-08-15 (в пределах периода приема заявлений).</w:t>
      </w:r>
    </w:p>
    <w:p w14:paraId="6CF7B592" w14:textId="77777777" w:rsidR="00286958" w:rsidRDefault="00286958" w:rsidP="00286958">
      <w:pPr>
        <w:numPr>
          <w:ilvl w:val="0"/>
          <w:numId w:val="0"/>
        </w:numPr>
      </w:pPr>
      <w:r>
        <w:t>В заявлении указывается опция КД 001 (код SECU).</w:t>
      </w:r>
    </w:p>
    <w:p w14:paraId="75FD907B" w14:textId="51C51D6F" w:rsidR="00286958" w:rsidRDefault="00CA0816" w:rsidP="00286958">
      <w:pPr>
        <w:numPr>
          <w:ilvl w:val="0"/>
          <w:numId w:val="0"/>
        </w:numPr>
      </w:pPr>
      <w:r>
        <w:t>Количество приобретаемых ЦБ (</w:t>
      </w:r>
      <w:r w:rsidR="00286958">
        <w:t xml:space="preserve">ISIN RU2222222222) - </w:t>
      </w:r>
      <w:r w:rsidR="00B81701" w:rsidRPr="00B81701">
        <w:t>100</w:t>
      </w:r>
      <w:r w:rsidR="00286958">
        <w:t xml:space="preserve"> шт (на дату фиксации было 1000 базов</w:t>
      </w:r>
      <w:r w:rsidR="00B81701">
        <w:t xml:space="preserve">ых бумаг, по условиям КД на </w:t>
      </w:r>
      <w:r w:rsidR="00B81701" w:rsidRPr="00B81701">
        <w:t>10</w:t>
      </w:r>
      <w:r w:rsidR="00286958">
        <w:t xml:space="preserve"> базов</w:t>
      </w:r>
      <w:r w:rsidR="00B81701">
        <w:t>ых бумаг</w:t>
      </w:r>
      <w:r w:rsidR="00286958">
        <w:t xml:space="preserve"> можно приобрести </w:t>
      </w:r>
      <w:r w:rsidR="00B81701">
        <w:t>1</w:t>
      </w:r>
      <w:r w:rsidR="00286958">
        <w:t xml:space="preserve"> нов</w:t>
      </w:r>
      <w:r w:rsidR="00B81701">
        <w:t>ую бумагу)</w:t>
      </w:r>
      <w:r w:rsidR="00286958">
        <w:t xml:space="preserve">.  </w:t>
      </w:r>
    </w:p>
    <w:p w14:paraId="1B9CB4FF" w14:textId="77777777" w:rsidR="00286958" w:rsidRDefault="00286958" w:rsidP="00286958">
      <w:pPr>
        <w:numPr>
          <w:ilvl w:val="0"/>
          <w:numId w:val="0"/>
        </w:numPr>
      </w:pPr>
      <w:r>
        <w:t>Вместе с инструкцией указаны:</w:t>
      </w:r>
    </w:p>
    <w:p w14:paraId="65D86D48" w14:textId="4AC1EA77" w:rsidR="00286958" w:rsidRDefault="00286958" w:rsidP="00286958">
      <w:pPr>
        <w:numPr>
          <w:ilvl w:val="0"/>
          <w:numId w:val="0"/>
        </w:numPr>
      </w:pPr>
      <w:r>
        <w:t>-</w:t>
      </w:r>
      <w:r w:rsidR="00B81701">
        <w:t xml:space="preserve"> реквизиты платежного документа</w:t>
      </w:r>
    </w:p>
    <w:p w14:paraId="3AE54A68" w14:textId="31225E78" w:rsidR="00286958" w:rsidRDefault="00286958" w:rsidP="00286958">
      <w:pPr>
        <w:numPr>
          <w:ilvl w:val="0"/>
          <w:numId w:val="0"/>
        </w:numPr>
      </w:pPr>
      <w:r>
        <w:t>- Платежные реквизиты получателя денежных средств, для в</w:t>
      </w:r>
      <w:r w:rsidR="00B81701">
        <w:t>озврата денежных средств</w:t>
      </w:r>
    </w:p>
    <w:p w14:paraId="09645D2A" w14:textId="77777777" w:rsidR="00286958" w:rsidRDefault="00286958" w:rsidP="00286958">
      <w:pPr>
        <w:numPr>
          <w:ilvl w:val="0"/>
          <w:numId w:val="0"/>
        </w:numPr>
      </w:pPr>
    </w:p>
    <w:p w14:paraId="6A56BE84" w14:textId="77853E1F" w:rsidR="00286958" w:rsidRDefault="00286958" w:rsidP="00286958">
      <w:pPr>
        <w:numPr>
          <w:ilvl w:val="0"/>
          <w:numId w:val="0"/>
        </w:numPr>
      </w:pPr>
      <w:r>
        <w:t>С момента проведения собрания (в результате которого появилось преимущественно право) у владельца изменился ОГРН, а так же он сменил место хранения ЦБ.</w:t>
      </w:r>
    </w:p>
    <w:p w14:paraId="4255345A" w14:textId="1882D668" w:rsidR="008A44AD" w:rsidRDefault="00286958" w:rsidP="00286958">
      <w:pPr>
        <w:numPr>
          <w:ilvl w:val="0"/>
          <w:numId w:val="0"/>
        </w:numPr>
      </w:pPr>
      <w:r>
        <w:t>Для отражения прошлых дан</w:t>
      </w:r>
      <w:r w:rsidR="00B81701">
        <w:t xml:space="preserve">ных необходимо заполнить блоки </w:t>
      </w:r>
      <w:r>
        <w:t xml:space="preserve">Сведения </w:t>
      </w:r>
      <w:r w:rsidR="00B81701">
        <w:t>о предыдущем (старом) владельце</w:t>
      </w:r>
      <w:r>
        <w:t xml:space="preserve"> </w:t>
      </w:r>
      <w:r w:rsidR="00B81701">
        <w:t xml:space="preserve">и </w:t>
      </w:r>
      <w:r>
        <w:t>Пред</w:t>
      </w:r>
      <w:r w:rsidR="00B81701">
        <w:t>ыдущее (старое) место хранения</w:t>
      </w:r>
    </w:p>
    <w:p w14:paraId="6E53889C" w14:textId="77777777" w:rsidR="00286958" w:rsidRPr="00573402" w:rsidRDefault="00286958" w:rsidP="00286958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FC7C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59C648FF" w14:textId="77777777" w:rsidR="008A44AD" w:rsidRPr="00445088" w:rsidRDefault="008A44AD" w:rsidP="002336C5">
            <w:pPr>
              <w:pStyle w:val="a3"/>
              <w:ind w:left="36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77777777" w:rsidR="008A44AD" w:rsidRDefault="008A44AD" w:rsidP="002336C5">
            <w:pPr>
              <w:pStyle w:val="a3"/>
              <w:ind w:left="360"/>
            </w:pPr>
            <w:r>
              <w:t>Комментарии</w:t>
            </w:r>
          </w:p>
        </w:tc>
      </w:tr>
      <w:tr w:rsidR="00286958" w14:paraId="341332C8" w14:textId="77777777" w:rsidTr="0010606C">
        <w:tc>
          <w:tcPr>
            <w:tcW w:w="5488" w:type="dxa"/>
          </w:tcPr>
          <w:p w14:paraId="1C3ADF6A" w14:textId="4C5CF167" w:rsidR="00286958" w:rsidRPr="0044508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:16R:GENL</w:t>
            </w:r>
          </w:p>
        </w:tc>
        <w:tc>
          <w:tcPr>
            <w:tcW w:w="4762" w:type="dxa"/>
          </w:tcPr>
          <w:p w14:paraId="199995C4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73C36B90" w14:textId="77777777" w:rsidTr="0010606C">
        <w:tc>
          <w:tcPr>
            <w:tcW w:w="5488" w:type="dxa"/>
          </w:tcPr>
          <w:p w14:paraId="5F8FED6F" w14:textId="43BF6F6A" w:rsidR="00286958" w:rsidRPr="0044508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:20C::CORP//</w:t>
            </w:r>
            <w:r w:rsidR="00A15217" w:rsidRPr="00A15217">
              <w:t>401401X1111</w:t>
            </w:r>
          </w:p>
        </w:tc>
        <w:tc>
          <w:tcPr>
            <w:tcW w:w="4762" w:type="dxa"/>
          </w:tcPr>
          <w:p w14:paraId="2F949FCE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18205242" w14:textId="77777777" w:rsidTr="0010606C">
        <w:tc>
          <w:tcPr>
            <w:tcW w:w="5488" w:type="dxa"/>
          </w:tcPr>
          <w:p w14:paraId="2B026953" w14:textId="7EECEA98" w:rsidR="00286958" w:rsidRPr="0044508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:20C::SEME//00</w:t>
            </w:r>
            <w:r w:rsidR="006C664E">
              <w:rPr>
                <w:lang w:val="en-US"/>
              </w:rPr>
              <w:t>0</w:t>
            </w:r>
            <w:r w:rsidRPr="00403630">
              <w:t>101</w:t>
            </w:r>
          </w:p>
        </w:tc>
        <w:tc>
          <w:tcPr>
            <w:tcW w:w="4762" w:type="dxa"/>
          </w:tcPr>
          <w:p w14:paraId="168F724B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137B224E" w14:textId="77777777" w:rsidTr="0010606C">
        <w:tc>
          <w:tcPr>
            <w:tcW w:w="5488" w:type="dxa"/>
          </w:tcPr>
          <w:p w14:paraId="2B006B7F" w14:textId="543D1647" w:rsidR="0028695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:23G:NEWM</w:t>
            </w:r>
          </w:p>
        </w:tc>
        <w:tc>
          <w:tcPr>
            <w:tcW w:w="4762" w:type="dxa"/>
          </w:tcPr>
          <w:p w14:paraId="4A289F7C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0AA662F0" w14:textId="77777777" w:rsidTr="0010606C">
        <w:tc>
          <w:tcPr>
            <w:tcW w:w="5488" w:type="dxa"/>
          </w:tcPr>
          <w:p w14:paraId="75DFBE09" w14:textId="62694F89" w:rsidR="0028695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:22F::CAEV//</w:t>
            </w:r>
            <w:r w:rsidR="006C664E">
              <w:rPr>
                <w:lang w:val="en-US"/>
              </w:rPr>
              <w:t>PRIO</w:t>
            </w:r>
          </w:p>
        </w:tc>
        <w:tc>
          <w:tcPr>
            <w:tcW w:w="4762" w:type="dxa"/>
          </w:tcPr>
          <w:p w14:paraId="238A45D9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7CC2877C" w14:textId="77777777" w:rsidTr="0010606C">
        <w:tc>
          <w:tcPr>
            <w:tcW w:w="5488" w:type="dxa"/>
          </w:tcPr>
          <w:p w14:paraId="2C2E4125" w14:textId="6E343553" w:rsidR="0028695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:98C::PREP//201</w:t>
            </w:r>
            <w:r w:rsidR="006C664E">
              <w:rPr>
                <w:lang w:val="en-US"/>
              </w:rPr>
              <w:t>6</w:t>
            </w:r>
            <w:r w:rsidRPr="00403630">
              <w:t>0</w:t>
            </w:r>
            <w:r w:rsidR="006C664E">
              <w:rPr>
                <w:lang w:val="en-US"/>
              </w:rPr>
              <w:t>81</w:t>
            </w:r>
            <w:r w:rsidRPr="00403630">
              <w:t>5150000</w:t>
            </w:r>
          </w:p>
        </w:tc>
        <w:tc>
          <w:tcPr>
            <w:tcW w:w="4762" w:type="dxa"/>
          </w:tcPr>
          <w:p w14:paraId="0585E583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E21D15" w14:paraId="16640884" w14:textId="77777777" w:rsidTr="0010606C">
        <w:tc>
          <w:tcPr>
            <w:tcW w:w="5488" w:type="dxa"/>
          </w:tcPr>
          <w:p w14:paraId="0B49F822" w14:textId="6E52356F" w:rsidR="00E21D15" w:rsidRPr="00403630" w:rsidRDefault="00E21D15" w:rsidP="002336C5">
            <w:pPr>
              <w:numPr>
                <w:ilvl w:val="0"/>
                <w:numId w:val="0"/>
              </w:numPr>
              <w:ind w:left="360"/>
            </w:pPr>
            <w:del w:id="88" w:author="Draft 3" w:date="2016-04-07T10:20:00Z">
              <w:r w:rsidRPr="009D7EC9" w:rsidDel="00B15B1B">
                <w:delText>:16R:LINK</w:delText>
              </w:r>
            </w:del>
          </w:p>
        </w:tc>
        <w:tc>
          <w:tcPr>
            <w:tcW w:w="4762" w:type="dxa"/>
          </w:tcPr>
          <w:p w14:paraId="2FC0E6D3" w14:textId="77777777" w:rsidR="00E21D15" w:rsidRDefault="00E21D15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E21D15" w14:paraId="17278E21" w14:textId="77777777" w:rsidTr="0010606C">
        <w:tc>
          <w:tcPr>
            <w:tcW w:w="5488" w:type="dxa"/>
          </w:tcPr>
          <w:p w14:paraId="061A418A" w14:textId="62D8E27A" w:rsidR="00E21D15" w:rsidRPr="00403630" w:rsidRDefault="00E21D15" w:rsidP="002336C5">
            <w:pPr>
              <w:numPr>
                <w:ilvl w:val="0"/>
                <w:numId w:val="0"/>
              </w:numPr>
              <w:ind w:left="360"/>
            </w:pPr>
            <w:del w:id="89" w:author="Draft 3" w:date="2016-04-07T10:20:00Z">
              <w:r w:rsidRPr="009D7EC9" w:rsidDel="00B15B1B">
                <w:delText>:22F::LINK//WITH</w:delText>
              </w:r>
            </w:del>
          </w:p>
        </w:tc>
        <w:tc>
          <w:tcPr>
            <w:tcW w:w="4762" w:type="dxa"/>
          </w:tcPr>
          <w:p w14:paraId="38510487" w14:textId="77777777" w:rsidR="00E21D15" w:rsidRDefault="00E21D15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E21D15" w14:paraId="0D0DF1C3" w14:textId="77777777" w:rsidTr="0010606C">
        <w:tc>
          <w:tcPr>
            <w:tcW w:w="5488" w:type="dxa"/>
          </w:tcPr>
          <w:p w14:paraId="7E076634" w14:textId="6EFBF245" w:rsidR="00E21D15" w:rsidRPr="00E21D15" w:rsidRDefault="00E21D1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del w:id="90" w:author="Draft 3" w:date="2016-04-07T10:20:00Z">
              <w:r w:rsidDel="00B15B1B">
                <w:delText>:13A::LINK//56</w:delText>
              </w:r>
              <w:r w:rsidDel="00B15B1B">
                <w:rPr>
                  <w:lang w:val="en-US"/>
                </w:rPr>
                <w:delText>8</w:delText>
              </w:r>
            </w:del>
          </w:p>
        </w:tc>
        <w:tc>
          <w:tcPr>
            <w:tcW w:w="4762" w:type="dxa"/>
          </w:tcPr>
          <w:p w14:paraId="7CE8E108" w14:textId="77777777" w:rsidR="00E21D15" w:rsidRDefault="00E21D15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E21D15" w14:paraId="68F21A7F" w14:textId="77777777" w:rsidTr="0010606C">
        <w:tc>
          <w:tcPr>
            <w:tcW w:w="5488" w:type="dxa"/>
          </w:tcPr>
          <w:p w14:paraId="6B007112" w14:textId="19D1EA07" w:rsidR="00E21D15" w:rsidRPr="00403630" w:rsidRDefault="00E21D15" w:rsidP="002336C5">
            <w:pPr>
              <w:numPr>
                <w:ilvl w:val="0"/>
                <w:numId w:val="0"/>
              </w:numPr>
              <w:ind w:left="360"/>
            </w:pPr>
            <w:del w:id="91" w:author="Draft 3" w:date="2016-04-07T10:20:00Z">
              <w:r w:rsidRPr="009D7EC9" w:rsidDel="00B15B1B">
                <w:delText>:20C::PREV//</w:delText>
              </w:r>
              <w:r w:rsidDel="00B15B1B">
                <w:delText>000102</w:delText>
              </w:r>
            </w:del>
          </w:p>
        </w:tc>
        <w:tc>
          <w:tcPr>
            <w:tcW w:w="4762" w:type="dxa"/>
          </w:tcPr>
          <w:p w14:paraId="0AFEB854" w14:textId="77777777" w:rsidR="00E21D15" w:rsidRDefault="00E21D15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E21D15" w14:paraId="272DD283" w14:textId="77777777" w:rsidTr="0010606C">
        <w:tc>
          <w:tcPr>
            <w:tcW w:w="5488" w:type="dxa"/>
          </w:tcPr>
          <w:p w14:paraId="30010149" w14:textId="250BCB89" w:rsidR="00E21D15" w:rsidRPr="00403630" w:rsidRDefault="00E21D15" w:rsidP="002336C5">
            <w:pPr>
              <w:numPr>
                <w:ilvl w:val="0"/>
                <w:numId w:val="0"/>
              </w:numPr>
              <w:ind w:left="360"/>
            </w:pPr>
            <w:commentRangeStart w:id="92"/>
            <w:del w:id="93" w:author="Draft 3" w:date="2016-04-07T10:20:00Z">
              <w:r w:rsidRPr="009D7EC9" w:rsidDel="00B15B1B">
                <w:delText>:16S:LINK</w:delText>
              </w:r>
            </w:del>
            <w:commentRangeEnd w:id="92"/>
            <w:r w:rsidR="000F586C">
              <w:rPr>
                <w:rStyle w:val="afb"/>
              </w:rPr>
              <w:commentReference w:id="92"/>
            </w:r>
          </w:p>
        </w:tc>
        <w:tc>
          <w:tcPr>
            <w:tcW w:w="4762" w:type="dxa"/>
          </w:tcPr>
          <w:p w14:paraId="319B202B" w14:textId="77777777" w:rsidR="00E21D15" w:rsidRDefault="00E21D15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4966F5A8" w14:textId="77777777" w:rsidTr="0010606C">
        <w:tc>
          <w:tcPr>
            <w:tcW w:w="5488" w:type="dxa"/>
          </w:tcPr>
          <w:p w14:paraId="4DD4A964" w14:textId="2EE291A2" w:rsidR="0028695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:16S:GENL</w:t>
            </w:r>
          </w:p>
        </w:tc>
        <w:tc>
          <w:tcPr>
            <w:tcW w:w="4762" w:type="dxa"/>
          </w:tcPr>
          <w:p w14:paraId="72733937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43C00A36" w14:textId="77777777" w:rsidTr="0010606C">
        <w:tc>
          <w:tcPr>
            <w:tcW w:w="5488" w:type="dxa"/>
          </w:tcPr>
          <w:p w14:paraId="0DEAFF7B" w14:textId="44F9D08A" w:rsidR="0028695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:16R:USECU</w:t>
            </w:r>
          </w:p>
        </w:tc>
        <w:tc>
          <w:tcPr>
            <w:tcW w:w="4762" w:type="dxa"/>
          </w:tcPr>
          <w:p w14:paraId="0B57D62C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258EBCEF" w14:textId="77777777" w:rsidTr="0010606C">
        <w:tc>
          <w:tcPr>
            <w:tcW w:w="5488" w:type="dxa"/>
          </w:tcPr>
          <w:p w14:paraId="3954843F" w14:textId="52800A80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:35B:ISIN RU1111111111</w:t>
            </w:r>
          </w:p>
        </w:tc>
        <w:tc>
          <w:tcPr>
            <w:tcW w:w="4762" w:type="dxa"/>
          </w:tcPr>
          <w:p w14:paraId="7A623B6D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6EEE2A3E" w14:textId="77777777" w:rsidTr="0010606C">
        <w:tc>
          <w:tcPr>
            <w:tcW w:w="5488" w:type="dxa"/>
          </w:tcPr>
          <w:p w14:paraId="6FF2EBDF" w14:textId="7A092070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t>/XX/CORP/NADC/RU1111111111</w:t>
            </w:r>
          </w:p>
        </w:tc>
        <w:tc>
          <w:tcPr>
            <w:tcW w:w="4762" w:type="dxa"/>
          </w:tcPr>
          <w:p w14:paraId="554FBC0D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0D13E603" w14:textId="77777777" w:rsidTr="0010606C">
        <w:tc>
          <w:tcPr>
            <w:tcW w:w="5488" w:type="dxa"/>
          </w:tcPr>
          <w:p w14:paraId="41D77F77" w14:textId="675AF7B4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t>/RU/1-11-00111-A</w:t>
            </w:r>
          </w:p>
        </w:tc>
        <w:tc>
          <w:tcPr>
            <w:tcW w:w="4762" w:type="dxa"/>
          </w:tcPr>
          <w:p w14:paraId="0341C449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7FAD5DC8" w14:textId="77777777" w:rsidTr="0010606C">
        <w:tc>
          <w:tcPr>
            <w:tcW w:w="5488" w:type="dxa"/>
          </w:tcPr>
          <w:p w14:paraId="4F6BAB20" w14:textId="18F24397" w:rsidR="00286958" w:rsidRPr="00AB5728" w:rsidRDefault="006C664E" w:rsidP="002336C5">
            <w:pPr>
              <w:numPr>
                <w:ilvl w:val="0"/>
                <w:numId w:val="0"/>
              </w:numPr>
              <w:ind w:left="360"/>
            </w:pPr>
            <w:r w:rsidRPr="00AB5728">
              <w:t>/NAME/'OAO ''MEGAFON'' VYP1</w:t>
            </w:r>
          </w:p>
        </w:tc>
        <w:tc>
          <w:tcPr>
            <w:tcW w:w="4762" w:type="dxa"/>
          </w:tcPr>
          <w:p w14:paraId="7090D7A2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546130" w14:paraId="6346EDF7" w14:textId="77777777" w:rsidTr="0010606C">
        <w:tc>
          <w:tcPr>
            <w:tcW w:w="5488" w:type="dxa"/>
          </w:tcPr>
          <w:p w14:paraId="38F3AC48" w14:textId="2CD23616" w:rsidR="00546130" w:rsidRPr="00AB5728" w:rsidRDefault="00546130" w:rsidP="002336C5">
            <w:pPr>
              <w:numPr>
                <w:ilvl w:val="0"/>
                <w:numId w:val="0"/>
              </w:numPr>
              <w:ind w:left="360"/>
            </w:pPr>
            <w:r w:rsidRPr="00262A20">
              <w:t>:16R:ACCTINFO</w:t>
            </w:r>
          </w:p>
        </w:tc>
        <w:tc>
          <w:tcPr>
            <w:tcW w:w="4762" w:type="dxa"/>
          </w:tcPr>
          <w:p w14:paraId="77250BE9" w14:textId="77777777" w:rsidR="00546130" w:rsidRDefault="00546130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546130" w14:paraId="290E63C6" w14:textId="77777777" w:rsidTr="0010606C">
        <w:tc>
          <w:tcPr>
            <w:tcW w:w="5488" w:type="dxa"/>
          </w:tcPr>
          <w:p w14:paraId="3324148B" w14:textId="74114A0E" w:rsidR="00546130" w:rsidRPr="00AB5728" w:rsidRDefault="00546130" w:rsidP="0050300B">
            <w:pPr>
              <w:numPr>
                <w:ilvl w:val="0"/>
                <w:numId w:val="0"/>
              </w:numPr>
              <w:ind w:left="360"/>
            </w:pPr>
            <w:r w:rsidRPr="00262A20">
              <w:t>:97A::SAFE//ML1111111111</w:t>
            </w:r>
            <w:commentRangeStart w:id="94"/>
            <w:del w:id="95" w:author="Draft 3" w:date="2016-03-30T15:33:00Z">
              <w:r w:rsidRPr="00262A20" w:rsidDel="0050300B">
                <w:delText>/KRZD/00000000000000000</w:delText>
              </w:r>
            </w:del>
            <w:commentRangeEnd w:id="94"/>
            <w:r w:rsidR="0050300B">
              <w:rPr>
                <w:rStyle w:val="afb"/>
              </w:rPr>
              <w:commentReference w:id="94"/>
            </w:r>
          </w:p>
        </w:tc>
        <w:tc>
          <w:tcPr>
            <w:tcW w:w="4762" w:type="dxa"/>
          </w:tcPr>
          <w:p w14:paraId="0A34DCFC" w14:textId="77777777" w:rsidR="00546130" w:rsidRDefault="00546130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67BEFCBE" w14:textId="77777777" w:rsidTr="0010606C">
        <w:tc>
          <w:tcPr>
            <w:tcW w:w="5488" w:type="dxa"/>
          </w:tcPr>
          <w:p w14:paraId="28166D8F" w14:textId="076A97A1" w:rsidR="00286958" w:rsidRPr="00AB5728" w:rsidRDefault="00C70E0B" w:rsidP="002336C5">
            <w:pPr>
              <w:numPr>
                <w:ilvl w:val="0"/>
                <w:numId w:val="0"/>
              </w:numPr>
              <w:ind w:left="360"/>
              <w:rPr>
                <w:lang w:val="en-US" w:eastAsia="ru-RU"/>
              </w:rPr>
            </w:pPr>
            <w:r w:rsidRPr="00AB5728">
              <w:rPr>
                <w:lang w:val="en-US" w:eastAsia="ru-RU"/>
              </w:rPr>
              <w:t>:94B::SAFE//SHHE/REGISTRAR</w:t>
            </w:r>
          </w:p>
        </w:tc>
        <w:tc>
          <w:tcPr>
            <w:tcW w:w="4762" w:type="dxa"/>
          </w:tcPr>
          <w:p w14:paraId="7F75DD7D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4429E928" w14:textId="77777777" w:rsidTr="0010606C">
        <w:tc>
          <w:tcPr>
            <w:tcW w:w="5488" w:type="dxa"/>
          </w:tcPr>
          <w:p w14:paraId="24F2FA70" w14:textId="2405950F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:16S:ACCTINFO</w:t>
            </w:r>
          </w:p>
        </w:tc>
        <w:tc>
          <w:tcPr>
            <w:tcW w:w="4762" w:type="dxa"/>
          </w:tcPr>
          <w:p w14:paraId="187E665E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1814C12D" w14:textId="77777777" w:rsidTr="0010606C">
        <w:tc>
          <w:tcPr>
            <w:tcW w:w="5488" w:type="dxa"/>
          </w:tcPr>
          <w:p w14:paraId="16E2888A" w14:textId="0534363F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:16S:USECU</w:t>
            </w:r>
          </w:p>
        </w:tc>
        <w:tc>
          <w:tcPr>
            <w:tcW w:w="4762" w:type="dxa"/>
          </w:tcPr>
          <w:p w14:paraId="0B9CC3EB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5A32BB03" w14:textId="77777777" w:rsidTr="0010606C">
        <w:tc>
          <w:tcPr>
            <w:tcW w:w="5488" w:type="dxa"/>
          </w:tcPr>
          <w:p w14:paraId="6F4394AA" w14:textId="3F11C18A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:16R:BENODET</w:t>
            </w:r>
          </w:p>
        </w:tc>
        <w:tc>
          <w:tcPr>
            <w:tcW w:w="4762" w:type="dxa"/>
          </w:tcPr>
          <w:p w14:paraId="0EAB3C3D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:rsidRPr="004C21D0" w14:paraId="315C850C" w14:textId="77777777" w:rsidTr="0010606C">
        <w:tc>
          <w:tcPr>
            <w:tcW w:w="5488" w:type="dxa"/>
          </w:tcPr>
          <w:p w14:paraId="2E28CE03" w14:textId="69250DB7" w:rsidR="00286958" w:rsidRPr="000A5DA4" w:rsidRDefault="00286958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:95V::OWND//</w:t>
            </w:r>
            <w:r w:rsidR="00C70E0B" w:rsidRPr="000E4634">
              <w:rPr>
                <w:lang w:val="en-US"/>
              </w:rPr>
              <w:t>NAME/</w:t>
            </w:r>
            <w:r w:rsidRPr="000E4634">
              <w:rPr>
                <w:lang w:val="en-US"/>
              </w:rPr>
              <w:t>'OOO ''VOSHOD'</w:t>
            </w:r>
            <w:ins w:id="96" w:author="Draft 3" w:date="2016-06-14T18:41:00Z">
              <w:r w:rsidR="000A5DA4" w:rsidRPr="000E4634">
                <w:rPr>
                  <w:lang w:val="en-US"/>
                </w:rPr>
                <w:t>'</w:t>
              </w:r>
            </w:ins>
            <w:r w:rsidRPr="000E4634">
              <w:rPr>
                <w:lang w:val="en-US"/>
              </w:rPr>
              <w:t>'</w:t>
            </w:r>
          </w:p>
          <w:p w14:paraId="6E741AE9" w14:textId="4D8C083C" w:rsidR="00C70E0B" w:rsidRPr="000E4634" w:rsidRDefault="004C21D0" w:rsidP="002336C5">
            <w:pPr>
              <w:pStyle w:val="a7"/>
              <w:ind w:left="3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C70E0B" w:rsidRPr="000E4634">
              <w:rPr>
                <w:sz w:val="24"/>
                <w:szCs w:val="24"/>
                <w:lang w:val="en-US"/>
              </w:rPr>
              <w:t>/ADDR/'G. MOSKVA, LENINA, 26</w:t>
            </w:r>
            <w:ins w:id="97" w:author="Draft 3" w:date="2016-06-14T18:41:00Z">
              <w:r w:rsidR="000A5DA4" w:rsidRPr="000E4634">
                <w:rPr>
                  <w:lang w:val="en-US"/>
                </w:rPr>
                <w:t>'</w:t>
              </w:r>
            </w:ins>
          </w:p>
          <w:p w14:paraId="673D4D89" w14:textId="1683B4D1" w:rsidR="00C70E0B" w:rsidRPr="004C21D0" w:rsidRDefault="004C21D0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C70E0B" w:rsidRPr="004C21D0">
              <w:rPr>
                <w:lang w:val="en-US"/>
              </w:rPr>
              <w:t>/CTRY/RU</w:t>
            </w:r>
          </w:p>
        </w:tc>
        <w:tc>
          <w:tcPr>
            <w:tcW w:w="4762" w:type="dxa"/>
          </w:tcPr>
          <w:p w14:paraId="35D46CBE" w14:textId="77777777" w:rsidR="00286958" w:rsidRPr="00C70E0B" w:rsidRDefault="00286958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286958" w:rsidRPr="0094399A" w14:paraId="0B233799" w14:textId="77777777" w:rsidTr="0010606C">
        <w:tc>
          <w:tcPr>
            <w:tcW w:w="5488" w:type="dxa"/>
          </w:tcPr>
          <w:p w14:paraId="4831A6C9" w14:textId="5BBE3D2F" w:rsidR="00286958" w:rsidRPr="000E4634" w:rsidRDefault="00286958" w:rsidP="00CA0816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:95S::ALTE/NSDR/OGRN/RU/1111222233334</w:t>
            </w:r>
          </w:p>
        </w:tc>
        <w:tc>
          <w:tcPr>
            <w:tcW w:w="4762" w:type="dxa"/>
          </w:tcPr>
          <w:p w14:paraId="33D846DC" w14:textId="77777777" w:rsidR="00286958" w:rsidRPr="00B0186A" w:rsidRDefault="00286958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286958" w:rsidRPr="0094399A" w14:paraId="61E8AC4E" w14:textId="77777777" w:rsidTr="0010606C">
        <w:tc>
          <w:tcPr>
            <w:tcW w:w="5488" w:type="dxa"/>
          </w:tcPr>
          <w:p w14:paraId="61189B9B" w14:textId="2C3E2691" w:rsidR="00286958" w:rsidRPr="000E4634" w:rsidRDefault="00286958" w:rsidP="00CA0816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:95S::ALTE/NSDR/ACCB/RU/00004564545</w:t>
            </w:r>
          </w:p>
        </w:tc>
        <w:tc>
          <w:tcPr>
            <w:tcW w:w="4762" w:type="dxa"/>
          </w:tcPr>
          <w:p w14:paraId="08167DE7" w14:textId="77777777" w:rsidR="00286958" w:rsidRPr="00286958" w:rsidRDefault="00286958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D43466" w:rsidRPr="0094399A" w14:paraId="328B54D9" w14:textId="77777777" w:rsidTr="0010606C">
        <w:tc>
          <w:tcPr>
            <w:tcW w:w="5488" w:type="dxa"/>
          </w:tcPr>
          <w:p w14:paraId="62CECBCF" w14:textId="605029F6" w:rsidR="00D43466" w:rsidRPr="000E4634" w:rsidRDefault="00D43466" w:rsidP="00CA0816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lastRenderedPageBreak/>
              <w:t>:95S::ALTE/NSDR/LEID/RU/12345678901234567890</w:t>
            </w:r>
          </w:p>
        </w:tc>
        <w:tc>
          <w:tcPr>
            <w:tcW w:w="4762" w:type="dxa"/>
          </w:tcPr>
          <w:p w14:paraId="326D9F77" w14:textId="77777777" w:rsidR="00D43466" w:rsidRPr="00286958" w:rsidRDefault="00D4346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286958" w:rsidRPr="00B0186A" w14:paraId="028BE175" w14:textId="77777777" w:rsidTr="0010606C">
        <w:tc>
          <w:tcPr>
            <w:tcW w:w="5488" w:type="dxa"/>
          </w:tcPr>
          <w:p w14:paraId="36271EAD" w14:textId="675A5121" w:rsidR="00286958" w:rsidRPr="00CA0816" w:rsidRDefault="00286958" w:rsidP="00CA0816">
            <w:pPr>
              <w:numPr>
                <w:ilvl w:val="0"/>
                <w:numId w:val="0"/>
              </w:numPr>
              <w:ind w:left="360"/>
            </w:pPr>
            <w:r w:rsidRPr="00AB5728">
              <w:t>:36B::OWND//UNIT/1000,</w:t>
            </w:r>
          </w:p>
        </w:tc>
        <w:tc>
          <w:tcPr>
            <w:tcW w:w="4762" w:type="dxa"/>
          </w:tcPr>
          <w:p w14:paraId="15D0B3BC" w14:textId="77777777" w:rsidR="00286958" w:rsidRPr="00B0186A" w:rsidRDefault="00286958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F563A0" w:rsidRPr="00E33FA3" w14:paraId="2B268609" w14:textId="77777777" w:rsidTr="0010606C">
        <w:tc>
          <w:tcPr>
            <w:tcW w:w="5488" w:type="dxa"/>
          </w:tcPr>
          <w:p w14:paraId="047ED69D" w14:textId="1CD8C158" w:rsidR="00F563A0" w:rsidRPr="00AB5728" w:rsidRDefault="00F563A0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:16S:BENODET</w:t>
            </w:r>
          </w:p>
        </w:tc>
        <w:tc>
          <w:tcPr>
            <w:tcW w:w="4762" w:type="dxa"/>
          </w:tcPr>
          <w:p w14:paraId="10FBE901" w14:textId="77777777" w:rsidR="00F563A0" w:rsidRPr="00E33FA3" w:rsidRDefault="00F563A0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286958" w:rsidRPr="00E33FA3" w14:paraId="40FAED80" w14:textId="77777777" w:rsidTr="0010606C">
        <w:tc>
          <w:tcPr>
            <w:tcW w:w="5488" w:type="dxa"/>
          </w:tcPr>
          <w:p w14:paraId="76304621" w14:textId="0E6B7A47" w:rsidR="00286958" w:rsidRPr="00CA0816" w:rsidRDefault="00F563A0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</w:t>
            </w:r>
            <w:r w:rsidRPr="00CA0816">
              <w:t>R</w:t>
            </w:r>
            <w:r w:rsidR="00286958" w:rsidRPr="00AB5728">
              <w:t>:BENODET</w:t>
            </w:r>
          </w:p>
        </w:tc>
        <w:tc>
          <w:tcPr>
            <w:tcW w:w="4762" w:type="dxa"/>
          </w:tcPr>
          <w:p w14:paraId="34FF4B5D" w14:textId="77777777" w:rsidR="00286958" w:rsidRPr="00E33FA3" w:rsidRDefault="00286958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D43466" w:rsidRPr="00546130" w14:paraId="1950313B" w14:textId="77777777" w:rsidTr="0010606C">
        <w:tc>
          <w:tcPr>
            <w:tcW w:w="5488" w:type="dxa"/>
          </w:tcPr>
          <w:p w14:paraId="67CD51FD" w14:textId="1024CF13" w:rsidR="00EF7AE5" w:rsidRPr="000E4634" w:rsidRDefault="00EF7AE5" w:rsidP="00EF7AE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:95V::OWND//NAME/'OOO ''VOSHOD''</w:t>
            </w:r>
            <w:ins w:id="98" w:author="Draft 3" w:date="2016-06-14T18:41:00Z">
              <w:r w:rsidR="000A5DA4" w:rsidRPr="000E4634">
                <w:rPr>
                  <w:lang w:val="en-US"/>
                </w:rPr>
                <w:t>'</w:t>
              </w:r>
            </w:ins>
          </w:p>
          <w:p w14:paraId="4ACF5610" w14:textId="6F28C73E" w:rsidR="00EF7AE5" w:rsidRPr="000E4634" w:rsidRDefault="004C21D0" w:rsidP="00EF7AE5">
            <w:pPr>
              <w:pStyle w:val="a7"/>
              <w:ind w:left="3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EF7AE5" w:rsidRPr="000E4634">
              <w:rPr>
                <w:sz w:val="24"/>
                <w:szCs w:val="24"/>
                <w:lang w:val="en-US"/>
              </w:rPr>
              <w:t>/ADDR/'G. MOSKVA, LENINA, 26</w:t>
            </w:r>
            <w:ins w:id="99" w:author="Draft 3" w:date="2016-06-14T18:41:00Z">
              <w:r w:rsidR="000A5DA4" w:rsidRPr="000E4634">
                <w:rPr>
                  <w:lang w:val="en-US"/>
                </w:rPr>
                <w:t>'</w:t>
              </w:r>
            </w:ins>
          </w:p>
          <w:p w14:paraId="3C880CD8" w14:textId="4181DE5D" w:rsidR="00D43466" w:rsidRPr="00546130" w:rsidRDefault="004C21D0" w:rsidP="00EF7AE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EF7AE5" w:rsidRPr="00546130">
              <w:rPr>
                <w:lang w:val="en-US"/>
              </w:rPr>
              <w:t>/CTRY/RU</w:t>
            </w:r>
          </w:p>
        </w:tc>
        <w:tc>
          <w:tcPr>
            <w:tcW w:w="4762" w:type="dxa"/>
          </w:tcPr>
          <w:p w14:paraId="4A617EF4" w14:textId="77777777" w:rsidR="00D43466" w:rsidRPr="00E33FA3" w:rsidRDefault="00D4346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2336C5" w:rsidRPr="00B81701" w14:paraId="1643AA15" w14:textId="77777777" w:rsidTr="0010606C">
        <w:tc>
          <w:tcPr>
            <w:tcW w:w="5488" w:type="dxa"/>
          </w:tcPr>
          <w:p w14:paraId="607120A1" w14:textId="5D055BA4" w:rsidR="002336C5" w:rsidRPr="000E4634" w:rsidRDefault="002336C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:95S::ALTE/NSDR/OWND/RU/OLDB</w:t>
            </w:r>
          </w:p>
        </w:tc>
        <w:tc>
          <w:tcPr>
            <w:tcW w:w="4762" w:type="dxa"/>
          </w:tcPr>
          <w:p w14:paraId="6EFDB633" w14:textId="331E5131" w:rsidR="002336C5" w:rsidRPr="00B81701" w:rsidRDefault="00B81701" w:rsidP="00B81701">
            <w:pPr>
              <w:numPr>
                <w:ilvl w:val="0"/>
                <w:numId w:val="0"/>
              </w:numPr>
              <w:ind w:left="360"/>
            </w:pPr>
            <w:r>
              <w:t xml:space="preserve">Блок </w:t>
            </w:r>
            <w:r>
              <w:rPr>
                <w:lang w:val="en-US"/>
              </w:rPr>
              <w:t>BENODET</w:t>
            </w:r>
            <w:r w:rsidRPr="00B81701">
              <w:t xml:space="preserve"> </w:t>
            </w:r>
            <w:r>
              <w:rPr>
                <w:lang w:val="en-US"/>
              </w:rPr>
              <w:t>c</w:t>
            </w:r>
            <w:r w:rsidRPr="00B81701">
              <w:t xml:space="preserve"> </w:t>
            </w:r>
            <w:r>
              <w:t xml:space="preserve">признаком </w:t>
            </w:r>
            <w:r w:rsidRPr="000E4634">
              <w:rPr>
                <w:lang w:val="en-US"/>
              </w:rPr>
              <w:t>OLDB</w:t>
            </w:r>
            <w:r>
              <w:t xml:space="preserve"> содержит прошлые данные владельца (данные, актуальные на дату фиксации)  </w:t>
            </w:r>
          </w:p>
        </w:tc>
      </w:tr>
      <w:tr w:rsidR="00D43466" w:rsidRPr="0094399A" w14:paraId="54FA6807" w14:textId="77777777" w:rsidTr="0010606C">
        <w:tc>
          <w:tcPr>
            <w:tcW w:w="5488" w:type="dxa"/>
          </w:tcPr>
          <w:p w14:paraId="347D6F10" w14:textId="21ED99F3" w:rsidR="00D43466" w:rsidRPr="000E4634" w:rsidRDefault="00F563A0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:95S::ALTE/NSDR/OGRN/RU/</w:t>
            </w:r>
            <w:r w:rsidR="00EF7AE5" w:rsidRPr="000E4634">
              <w:rPr>
                <w:lang w:val="en-US"/>
              </w:rPr>
              <w:t>1111222233555</w:t>
            </w:r>
          </w:p>
        </w:tc>
        <w:tc>
          <w:tcPr>
            <w:tcW w:w="4762" w:type="dxa"/>
          </w:tcPr>
          <w:p w14:paraId="4B1A8F5B" w14:textId="77777777" w:rsidR="00D43466" w:rsidRPr="00E33FA3" w:rsidRDefault="00D4346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D43466" w:rsidRPr="0094399A" w14:paraId="4EC235CD" w14:textId="77777777" w:rsidTr="0010606C">
        <w:tc>
          <w:tcPr>
            <w:tcW w:w="5488" w:type="dxa"/>
          </w:tcPr>
          <w:p w14:paraId="2575C9CF" w14:textId="5B0689ED" w:rsidR="00D43466" w:rsidRPr="000E4634" w:rsidRDefault="00F563A0" w:rsidP="00EF7AE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:95S::ALTE/NSDR/ACCB/RU/</w:t>
            </w:r>
            <w:r w:rsidR="00EF7AE5" w:rsidRPr="000E4634">
              <w:rPr>
                <w:lang w:val="en-US"/>
              </w:rPr>
              <w:t>555777</w:t>
            </w:r>
          </w:p>
        </w:tc>
        <w:tc>
          <w:tcPr>
            <w:tcW w:w="4762" w:type="dxa"/>
          </w:tcPr>
          <w:p w14:paraId="32CBC7F1" w14:textId="77777777" w:rsidR="00D43466" w:rsidRPr="00E33FA3" w:rsidRDefault="00D4346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D43466" w:rsidRPr="00B81701" w14:paraId="622E057D" w14:textId="77777777" w:rsidTr="0010606C">
        <w:tc>
          <w:tcPr>
            <w:tcW w:w="5488" w:type="dxa"/>
          </w:tcPr>
          <w:p w14:paraId="0B96DDBB" w14:textId="7AEC569F" w:rsidR="00D43466" w:rsidRPr="000E4634" w:rsidRDefault="00F563A0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:95S::ALTE/NSDR/LEID/RU/</w:t>
            </w:r>
            <w:r w:rsidR="00EF7AE5" w:rsidRPr="000E4634">
              <w:rPr>
                <w:lang w:val="en-US"/>
              </w:rPr>
              <w:t>12345678901234555555</w:t>
            </w:r>
          </w:p>
        </w:tc>
        <w:tc>
          <w:tcPr>
            <w:tcW w:w="4762" w:type="dxa"/>
          </w:tcPr>
          <w:p w14:paraId="35C503C2" w14:textId="6302DAC4" w:rsidR="00D43466" w:rsidRPr="00B81701" w:rsidRDefault="00B81701" w:rsidP="002336C5">
            <w:pPr>
              <w:numPr>
                <w:ilvl w:val="0"/>
                <w:numId w:val="0"/>
              </w:numPr>
              <w:ind w:left="360"/>
            </w:pPr>
            <w:r>
              <w:t>Прошлое место хранения (актуальное на дату фиксации)</w:t>
            </w:r>
          </w:p>
        </w:tc>
      </w:tr>
      <w:tr w:rsidR="00D43466" w:rsidRPr="00F563A0" w14:paraId="1B12AA11" w14:textId="77777777" w:rsidTr="0010606C">
        <w:tc>
          <w:tcPr>
            <w:tcW w:w="5488" w:type="dxa"/>
          </w:tcPr>
          <w:p w14:paraId="1A95685A" w14:textId="09C8AEBF" w:rsidR="00D43466" w:rsidRPr="00CA0816" w:rsidRDefault="00F563A0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:36B::OWND//UNIT/1000,</w:t>
            </w:r>
          </w:p>
        </w:tc>
        <w:tc>
          <w:tcPr>
            <w:tcW w:w="4762" w:type="dxa"/>
          </w:tcPr>
          <w:p w14:paraId="70D0F34C" w14:textId="77777777" w:rsidR="00D43466" w:rsidRPr="00E33FA3" w:rsidRDefault="00D4346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D43466" w:rsidRPr="00F563A0" w14:paraId="731577EB" w14:textId="77777777" w:rsidTr="0010606C">
        <w:tc>
          <w:tcPr>
            <w:tcW w:w="5488" w:type="dxa"/>
          </w:tcPr>
          <w:p w14:paraId="404F5906" w14:textId="4CDC37CC" w:rsidR="00D43466" w:rsidRPr="00CA0816" w:rsidRDefault="00F563A0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:16S:BENODET</w:t>
            </w:r>
          </w:p>
        </w:tc>
        <w:tc>
          <w:tcPr>
            <w:tcW w:w="4762" w:type="dxa"/>
          </w:tcPr>
          <w:p w14:paraId="3F1711DF" w14:textId="77777777" w:rsidR="00D43466" w:rsidRPr="00E33FA3" w:rsidRDefault="00D4346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286958" w14:paraId="2BC7FD66" w14:textId="77777777" w:rsidTr="0010606C">
        <w:tc>
          <w:tcPr>
            <w:tcW w:w="5488" w:type="dxa"/>
          </w:tcPr>
          <w:p w14:paraId="7576229C" w14:textId="496D76EA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:16R:CAINST</w:t>
            </w:r>
          </w:p>
        </w:tc>
        <w:tc>
          <w:tcPr>
            <w:tcW w:w="4762" w:type="dxa"/>
          </w:tcPr>
          <w:p w14:paraId="501AB614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D43466" w:rsidRPr="00AF4D92" w14:paraId="6E6D7828" w14:textId="77777777" w:rsidTr="0010606C">
        <w:tc>
          <w:tcPr>
            <w:tcW w:w="5488" w:type="dxa"/>
          </w:tcPr>
          <w:p w14:paraId="32510D9E" w14:textId="38207422" w:rsidR="00D43466" w:rsidRPr="00CA0816" w:rsidRDefault="00183B4F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:13A::CAON//</w:t>
            </w:r>
            <w:r w:rsidR="002336C5" w:rsidRPr="00CA0816">
              <w:t>001</w:t>
            </w:r>
          </w:p>
        </w:tc>
        <w:tc>
          <w:tcPr>
            <w:tcW w:w="4762" w:type="dxa"/>
          </w:tcPr>
          <w:p w14:paraId="6A843EE3" w14:textId="77777777" w:rsidR="00D43466" w:rsidRPr="00AF4D92" w:rsidRDefault="00D4346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D43466" w:rsidRPr="00AF4D92" w14:paraId="32F906CE" w14:textId="77777777" w:rsidTr="0010606C">
        <w:tc>
          <w:tcPr>
            <w:tcW w:w="5488" w:type="dxa"/>
          </w:tcPr>
          <w:p w14:paraId="78A793BC" w14:textId="46095850" w:rsidR="00D43466" w:rsidRPr="00CA0816" w:rsidRDefault="002336C5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:22F::CAOP//</w:t>
            </w:r>
            <w:r w:rsidRPr="00CA0816">
              <w:t>SECU</w:t>
            </w:r>
          </w:p>
        </w:tc>
        <w:tc>
          <w:tcPr>
            <w:tcW w:w="4762" w:type="dxa"/>
          </w:tcPr>
          <w:p w14:paraId="4FDB8137" w14:textId="77777777" w:rsidR="00D43466" w:rsidRPr="00AF4D92" w:rsidRDefault="00D4346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2336C5" w:rsidRPr="0094399A" w14:paraId="4AA60ED7" w14:textId="77777777" w:rsidTr="0010606C">
        <w:tc>
          <w:tcPr>
            <w:tcW w:w="5488" w:type="dxa"/>
          </w:tcPr>
          <w:p w14:paraId="3C82AE3A" w14:textId="77777777" w:rsidR="002336C5" w:rsidRPr="000E4634" w:rsidRDefault="002336C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:35B:ISIN RU2222222222</w:t>
            </w:r>
          </w:p>
          <w:p w14:paraId="39CF9AAE" w14:textId="4AAD73B3" w:rsidR="002336C5" w:rsidRPr="000E4634" w:rsidRDefault="002336C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/XX/CORP/NADC/RU2222222222</w:t>
            </w:r>
          </w:p>
        </w:tc>
        <w:tc>
          <w:tcPr>
            <w:tcW w:w="4762" w:type="dxa"/>
          </w:tcPr>
          <w:p w14:paraId="6C6DC832" w14:textId="77777777" w:rsidR="002336C5" w:rsidRPr="00F871D5" w:rsidRDefault="002336C5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CA0816" w:rsidRPr="00F871D5" w14:paraId="45B6F911" w14:textId="77777777" w:rsidTr="0010606C">
        <w:tc>
          <w:tcPr>
            <w:tcW w:w="5488" w:type="dxa"/>
          </w:tcPr>
          <w:p w14:paraId="6B91C7AC" w14:textId="08AD4F5E" w:rsidR="00CA0816" w:rsidRPr="00CA0816" w:rsidRDefault="00B81701" w:rsidP="002336C5">
            <w:pPr>
              <w:numPr>
                <w:ilvl w:val="0"/>
                <w:numId w:val="0"/>
              </w:numPr>
              <w:ind w:left="360"/>
            </w:pPr>
            <w:r>
              <w:t>:36B::QINS//UNIT/100</w:t>
            </w:r>
            <w:r w:rsidR="00CA0816" w:rsidRPr="00CA0816">
              <w:t>,</w:t>
            </w:r>
          </w:p>
        </w:tc>
        <w:tc>
          <w:tcPr>
            <w:tcW w:w="4762" w:type="dxa"/>
          </w:tcPr>
          <w:p w14:paraId="52A60267" w14:textId="77777777" w:rsidR="00CA0816" w:rsidRPr="00F871D5" w:rsidRDefault="00CA081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D43466" w:rsidRPr="00EF6706" w14:paraId="599BB5D2" w14:textId="77777777" w:rsidTr="0010606C">
        <w:tc>
          <w:tcPr>
            <w:tcW w:w="5488" w:type="dxa"/>
          </w:tcPr>
          <w:p w14:paraId="521E94B4" w14:textId="307090DD" w:rsidR="00D43466" w:rsidRPr="00CA0816" w:rsidRDefault="00D43466" w:rsidP="002336C5">
            <w:pPr>
              <w:numPr>
                <w:ilvl w:val="0"/>
                <w:numId w:val="0"/>
              </w:numPr>
              <w:ind w:left="360"/>
            </w:pPr>
            <w:r w:rsidRPr="00F91D8E">
              <w:t>:16S:CAINST</w:t>
            </w:r>
          </w:p>
        </w:tc>
        <w:tc>
          <w:tcPr>
            <w:tcW w:w="4762" w:type="dxa"/>
          </w:tcPr>
          <w:p w14:paraId="7A3B8CF6" w14:textId="77777777" w:rsidR="00D43466" w:rsidRPr="00B0186A" w:rsidRDefault="00D4346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1E69ED" w:rsidRPr="00EF6706" w14:paraId="051F97E7" w14:textId="77777777" w:rsidTr="0010606C">
        <w:trPr>
          <w:ins w:id="100" w:author="Draft 3" w:date="2016-04-07T10:07:00Z"/>
        </w:trPr>
        <w:tc>
          <w:tcPr>
            <w:tcW w:w="5488" w:type="dxa"/>
          </w:tcPr>
          <w:p w14:paraId="5292936D" w14:textId="3A423079" w:rsidR="001E69ED" w:rsidRPr="001E69ED" w:rsidRDefault="001E69ED" w:rsidP="002336C5">
            <w:pPr>
              <w:numPr>
                <w:ilvl w:val="0"/>
                <w:numId w:val="0"/>
              </w:numPr>
              <w:ind w:left="360"/>
              <w:rPr>
                <w:ins w:id="101" w:author="Draft 3" w:date="2016-04-07T10:07:00Z"/>
                <w:lang w:val="en-US"/>
              </w:rPr>
            </w:pPr>
            <w:ins w:id="102" w:author="Draft 3" w:date="2016-04-07T10:08:00Z">
              <w:r w:rsidRPr="001E69ED">
                <w:rPr>
                  <w:lang w:val="en-US"/>
                </w:rPr>
                <w:t>:16R:ADDINFO</w:t>
              </w:r>
            </w:ins>
          </w:p>
        </w:tc>
        <w:tc>
          <w:tcPr>
            <w:tcW w:w="4762" w:type="dxa"/>
          </w:tcPr>
          <w:p w14:paraId="5C2EA93E" w14:textId="5CD9A4B6" w:rsidR="001E69ED" w:rsidRPr="001E69ED" w:rsidRDefault="001E69ED" w:rsidP="002336C5">
            <w:pPr>
              <w:numPr>
                <w:ilvl w:val="0"/>
                <w:numId w:val="0"/>
              </w:numPr>
              <w:ind w:left="360"/>
              <w:rPr>
                <w:ins w:id="103" w:author="Draft 3" w:date="2016-04-07T10:07:00Z"/>
              </w:rPr>
            </w:pPr>
            <w:ins w:id="104" w:author="Draft 3" w:date="2016-04-07T10:08:00Z">
              <w:r>
                <w:t xml:space="preserve">Блок с информацией о платежном документе и реквизитами для возврата ДС. </w:t>
              </w:r>
            </w:ins>
          </w:p>
        </w:tc>
      </w:tr>
      <w:tr w:rsidR="001E69ED" w:rsidRPr="001E69ED" w14:paraId="34BC2C8D" w14:textId="77777777" w:rsidTr="0010606C">
        <w:trPr>
          <w:ins w:id="105" w:author="Draft 3" w:date="2016-04-07T10:07:00Z"/>
        </w:trPr>
        <w:tc>
          <w:tcPr>
            <w:tcW w:w="5488" w:type="dxa"/>
          </w:tcPr>
          <w:p w14:paraId="5C1F9473" w14:textId="471F74BE" w:rsidR="001E69ED" w:rsidRPr="00DC1099" w:rsidRDefault="001E69ED" w:rsidP="001E69ED">
            <w:pPr>
              <w:numPr>
                <w:ilvl w:val="0"/>
                <w:numId w:val="0"/>
              </w:numPr>
              <w:ind w:left="360"/>
              <w:rPr>
                <w:ins w:id="106" w:author="Draft 3" w:date="2016-04-07T10:08:00Z"/>
                <w:lang w:val="en-US"/>
              </w:rPr>
            </w:pPr>
            <w:ins w:id="107" w:author="Draft 3" w:date="2016-04-07T10:08:00Z">
              <w:r w:rsidRPr="00DC1099">
                <w:rPr>
                  <w:lang w:val="en-US"/>
                </w:rPr>
                <w:t>:70</w:t>
              </w:r>
              <w:r>
                <w:rPr>
                  <w:lang w:val="en-US"/>
                </w:rPr>
                <w:t>E</w:t>
              </w:r>
              <w:r w:rsidRPr="00DC1099">
                <w:rPr>
                  <w:lang w:val="en-US"/>
                </w:rPr>
                <w:t>::</w:t>
              </w:r>
              <w:r w:rsidRPr="00853844">
                <w:rPr>
                  <w:lang w:val="en-US"/>
                </w:rPr>
                <w:t>ADTX</w:t>
              </w:r>
              <w:r w:rsidRPr="00DC1099">
                <w:rPr>
                  <w:lang w:val="en-US"/>
                </w:rPr>
                <w:t>//</w:t>
              </w:r>
              <w:r w:rsidRPr="00853844">
                <w:rPr>
                  <w:lang w:val="en-US"/>
                </w:rPr>
                <w:t>PDOC</w:t>
              </w:r>
              <w:r w:rsidRPr="00DC1099">
                <w:rPr>
                  <w:lang w:val="en-US"/>
                </w:rPr>
                <w:t>/</w:t>
              </w:r>
              <w:r w:rsidRPr="00853844">
                <w:rPr>
                  <w:lang w:val="en-US"/>
                </w:rPr>
                <w:t>NUMB</w:t>
              </w:r>
              <w:r w:rsidRPr="00DC1099">
                <w:rPr>
                  <w:lang w:val="en-US"/>
                </w:rPr>
                <w:t>/123/</w:t>
              </w:r>
              <w:r>
                <w:rPr>
                  <w:lang w:val="en-US"/>
                </w:rPr>
                <w:t>DATE</w:t>
              </w:r>
              <w:r w:rsidRPr="00DC1099">
                <w:rPr>
                  <w:lang w:val="en-US"/>
                </w:rPr>
                <w:t>/</w:t>
              </w:r>
            </w:ins>
          </w:p>
          <w:p w14:paraId="428EDF9C" w14:textId="1B273C65" w:rsidR="001E69ED" w:rsidRDefault="001E69ED" w:rsidP="001E69ED">
            <w:pPr>
              <w:numPr>
                <w:ilvl w:val="0"/>
                <w:numId w:val="0"/>
              </w:numPr>
              <w:ind w:left="360"/>
              <w:rPr>
                <w:ins w:id="108" w:author="Draft 3" w:date="2016-04-07T10:08:00Z"/>
                <w:lang w:val="en-US"/>
              </w:rPr>
            </w:pPr>
            <w:ins w:id="109" w:author="Draft 3" w:date="2016-04-07T10:08:00Z">
              <w:r w:rsidRPr="00B15B1B">
                <w:rPr>
                  <w:lang w:val="en-US"/>
                </w:rPr>
                <w:t>20160812/</w:t>
              </w:r>
              <w:r w:rsidRPr="00853844">
                <w:rPr>
                  <w:lang w:val="en-US"/>
                </w:rPr>
                <w:t>AMNT</w:t>
              </w:r>
              <w:r w:rsidRPr="00B15B1B">
                <w:rPr>
                  <w:lang w:val="en-US"/>
                </w:rPr>
                <w:t>/</w:t>
              </w:r>
              <w:r w:rsidRPr="00853844">
                <w:rPr>
                  <w:lang w:val="en-US"/>
                </w:rPr>
                <w:t>RUB</w:t>
              </w:r>
              <w:r w:rsidRPr="00B15B1B">
                <w:rPr>
                  <w:lang w:val="en-US"/>
                </w:rPr>
                <w:t>5000</w:t>
              </w:r>
              <w:r w:rsidRPr="00853844">
                <w:rPr>
                  <w:lang w:val="en-US"/>
                </w:rPr>
                <w:t>00,/PURP/</w:t>
              </w:r>
            </w:ins>
            <w:ins w:id="110" w:author="Артемов М.В." w:date="2016-06-16T15:52:00Z">
              <w:r w:rsidR="00286ED6" w:rsidRPr="000E4634">
                <w:rPr>
                  <w:lang w:val="en-US"/>
                </w:rPr>
                <w:t>'</w:t>
              </w:r>
            </w:ins>
            <w:ins w:id="111" w:author="Draft 3" w:date="2016-04-07T10:08:00Z">
              <w:r w:rsidRPr="00853844">
                <w:rPr>
                  <w:lang w:val="en-US"/>
                </w:rPr>
                <w:t>O</w:t>
              </w:r>
            </w:ins>
          </w:p>
          <w:p w14:paraId="7E2549B9" w14:textId="77777777" w:rsidR="001E69ED" w:rsidRDefault="001E69ED" w:rsidP="001E69ED">
            <w:pPr>
              <w:numPr>
                <w:ilvl w:val="0"/>
                <w:numId w:val="0"/>
              </w:numPr>
              <w:ind w:left="360"/>
              <w:rPr>
                <w:ins w:id="112" w:author="Draft 3" w:date="2016-04-07T10:08:00Z"/>
                <w:lang w:val="en-US"/>
              </w:rPr>
            </w:pPr>
            <w:ins w:id="113" w:author="Draft 3" w:date="2016-04-07T10:08:00Z">
              <w:r w:rsidRPr="00853844">
                <w:rPr>
                  <w:lang w:val="en-US"/>
                </w:rPr>
                <w:t xml:space="preserve">PLATA </w:t>
              </w:r>
              <w:r w:rsidRPr="0073437B">
                <w:rPr>
                  <w:lang w:val="en-US"/>
                </w:rPr>
                <w:t>1</w:t>
              </w:r>
              <w:r w:rsidRPr="00853844">
                <w:rPr>
                  <w:lang w:val="en-US"/>
                </w:rPr>
                <w:t>00 CENNYH</w:t>
              </w:r>
            </w:ins>
          </w:p>
          <w:p w14:paraId="778A272E" w14:textId="649B4DD5" w:rsidR="001E69ED" w:rsidRDefault="001E69ED" w:rsidP="001E69ED">
            <w:pPr>
              <w:numPr>
                <w:ilvl w:val="0"/>
                <w:numId w:val="0"/>
              </w:numPr>
              <w:ind w:left="360"/>
              <w:rPr>
                <w:ins w:id="114" w:author="Draft 3" w:date="2016-04-07T10:08:00Z"/>
                <w:lang w:val="en-US"/>
              </w:rPr>
            </w:pPr>
            <w:ins w:id="115" w:author="Draft 3" w:date="2016-04-07T10:08:00Z">
              <w:r w:rsidRPr="00853844">
                <w:rPr>
                  <w:lang w:val="en-US"/>
                </w:rPr>
                <w:t xml:space="preserve"> BUMAG </w:t>
              </w:r>
            </w:ins>
            <w:ins w:id="116" w:author="Артемов М.В." w:date="2016-06-16T15:52:00Z">
              <w:r w:rsidR="00286ED6" w:rsidRPr="000E4634">
                <w:rPr>
                  <w:lang w:val="en-US"/>
                </w:rPr>
                <w:t>'</w:t>
              </w:r>
            </w:ins>
            <w:ins w:id="117" w:author="Draft 3" w:date="2016-04-07T10:08:00Z">
              <w:r w:rsidRPr="00853844">
                <w:rPr>
                  <w:lang w:val="en-US"/>
                </w:rPr>
                <w:t>ISIN RU2222222222</w:t>
              </w:r>
            </w:ins>
            <w:ins w:id="118" w:author="Артемов М.В." w:date="2016-06-16T15:52:00Z">
              <w:r w:rsidR="00286ED6" w:rsidRPr="000E4634">
                <w:rPr>
                  <w:lang w:val="en-US"/>
                </w:rPr>
                <w:t>'</w:t>
              </w:r>
            </w:ins>
            <w:ins w:id="119" w:author="Draft 3" w:date="2016-04-07T10:08:00Z">
              <w:r w:rsidRPr="00853844">
                <w:rPr>
                  <w:lang w:val="en-US"/>
                </w:rPr>
                <w:t>.</w:t>
              </w:r>
            </w:ins>
          </w:p>
          <w:p w14:paraId="1C2336F5" w14:textId="3505D931" w:rsidR="001E69ED" w:rsidRPr="001E69ED" w:rsidRDefault="001E69ED" w:rsidP="001E69ED">
            <w:pPr>
              <w:numPr>
                <w:ilvl w:val="0"/>
                <w:numId w:val="0"/>
              </w:numPr>
              <w:ind w:left="360"/>
              <w:rPr>
                <w:ins w:id="120" w:author="Draft 3" w:date="2016-04-07T10:07:00Z"/>
                <w:lang w:val="en-US"/>
              </w:rPr>
            </w:pPr>
            <w:ins w:id="121" w:author="Draft 3" w:date="2016-04-07T10:08:00Z">
              <w:r>
                <w:rPr>
                  <w:lang w:val="en-US"/>
                </w:rPr>
                <w:t xml:space="preserve"> KD </w:t>
              </w:r>
            </w:ins>
            <w:ins w:id="122" w:author="Артемов М.В." w:date="2016-06-16T15:52:00Z">
              <w:r w:rsidR="00286ED6" w:rsidRPr="000E4634">
                <w:rPr>
                  <w:lang w:val="en-US"/>
                </w:rPr>
                <w:t>'</w:t>
              </w:r>
            </w:ins>
            <w:ins w:id="123" w:author="Draft 3" w:date="2016-04-07T10:08:00Z">
              <w:r>
                <w:rPr>
                  <w:lang w:val="en-US"/>
                </w:rPr>
                <w:t>401401H</w:t>
              </w:r>
              <w:r w:rsidRPr="00853844">
                <w:rPr>
                  <w:lang w:val="en-US"/>
                </w:rPr>
                <w:t>1111</w:t>
              </w:r>
              <w:r>
                <w:rPr>
                  <w:lang w:val="en-US"/>
                </w:rPr>
                <w:t>.</w:t>
              </w:r>
            </w:ins>
          </w:p>
        </w:tc>
        <w:tc>
          <w:tcPr>
            <w:tcW w:w="4762" w:type="dxa"/>
          </w:tcPr>
          <w:p w14:paraId="0E001898" w14:textId="2490C2CB" w:rsidR="001E69ED" w:rsidRPr="001E69ED" w:rsidRDefault="001E69ED" w:rsidP="002336C5">
            <w:pPr>
              <w:numPr>
                <w:ilvl w:val="0"/>
                <w:numId w:val="0"/>
              </w:numPr>
              <w:ind w:left="360"/>
              <w:rPr>
                <w:ins w:id="124" w:author="Draft 3" w:date="2016-04-07T10:07:00Z"/>
              </w:rPr>
            </w:pPr>
            <w:ins w:id="125" w:author="Draft 3" w:date="2016-04-07T10:09:00Z">
              <w:r>
                <w:t>Информация о платежном документе , обязательно заполняется в случае если на момент подачи инструкции цена новых ЦБ изветсна</w:t>
              </w:r>
            </w:ins>
          </w:p>
        </w:tc>
      </w:tr>
      <w:tr w:rsidR="001E69ED" w:rsidRPr="00EF6706" w14:paraId="7F464A33" w14:textId="77777777" w:rsidTr="0010606C">
        <w:trPr>
          <w:ins w:id="126" w:author="Draft 3" w:date="2016-04-07T10:07:00Z"/>
        </w:trPr>
        <w:tc>
          <w:tcPr>
            <w:tcW w:w="5488" w:type="dxa"/>
          </w:tcPr>
          <w:p w14:paraId="1BBB6F21" w14:textId="2C4EF238" w:rsidR="001E69ED" w:rsidRDefault="001E69ED" w:rsidP="001E69ED">
            <w:pPr>
              <w:numPr>
                <w:ilvl w:val="0"/>
                <w:numId w:val="0"/>
              </w:numPr>
              <w:ind w:left="360"/>
              <w:rPr>
                <w:ins w:id="127" w:author="Draft 3" w:date="2016-04-07T10:08:00Z"/>
                <w:lang w:val="en-US"/>
              </w:rPr>
            </w:pPr>
            <w:ins w:id="128" w:author="Draft 3" w:date="2016-04-07T10:08:00Z">
              <w:r w:rsidRPr="00233784">
                <w:rPr>
                  <w:lang w:val="en-US"/>
                </w:rPr>
                <w:t>:</w:t>
              </w:r>
              <w:r w:rsidRPr="00202B97">
                <w:rPr>
                  <w:lang w:val="en-US"/>
                </w:rPr>
                <w:t>70</w:t>
              </w:r>
              <w:r>
                <w:rPr>
                  <w:lang w:val="en-US"/>
                </w:rPr>
                <w:t>E</w:t>
              </w:r>
              <w:r w:rsidRPr="00202B97">
                <w:rPr>
                  <w:lang w:val="en-US"/>
                </w:rPr>
                <w:t>::</w:t>
              </w:r>
              <w:r w:rsidRPr="0071176E">
                <w:rPr>
                  <w:lang w:val="en-US"/>
                </w:rPr>
                <w:t>ADTX</w:t>
              </w:r>
              <w:r w:rsidRPr="00202B97">
                <w:rPr>
                  <w:lang w:val="en-US"/>
                </w:rPr>
                <w:t>//</w:t>
              </w:r>
              <w:r w:rsidRPr="00A27386">
                <w:rPr>
                  <w:lang w:val="en-US"/>
                </w:rPr>
                <w:t>ACCW</w:t>
              </w:r>
              <w:r w:rsidRPr="00202B97">
                <w:rPr>
                  <w:lang w:val="en-US"/>
                </w:rPr>
                <w:t>/</w:t>
              </w:r>
            </w:ins>
            <w:ins w:id="129" w:author="Горяевская" w:date="2016-06-14T18:42:00Z">
              <w:r w:rsidR="000A5DA4">
                <w:rPr>
                  <w:lang w:val="en-US"/>
                </w:rPr>
                <w:t>RBIC/</w:t>
              </w:r>
            </w:ins>
            <w:ins w:id="130" w:author="Draft 3" w:date="2016-04-07T10:08:00Z">
              <w:r w:rsidRPr="00DF09A8">
                <w:rPr>
                  <w:lang w:val="en-US"/>
                </w:rPr>
                <w:t>044583777</w:t>
              </w:r>
              <w:r>
                <w:rPr>
                  <w:lang w:val="en-US"/>
                </w:rPr>
                <w:t>/NAME/</w:t>
              </w:r>
            </w:ins>
            <w:ins w:id="131" w:author="Артемов М.В." w:date="2016-06-16T15:53:00Z">
              <w:r w:rsidR="00286ED6" w:rsidRPr="000E4634">
                <w:rPr>
                  <w:lang w:val="en-US"/>
                </w:rPr>
                <w:t>'</w:t>
              </w:r>
            </w:ins>
            <w:ins w:id="132" w:author="Draft 3" w:date="2016-04-07T10:08:00Z">
              <w:r>
                <w:rPr>
                  <w:lang w:val="en-US"/>
                </w:rPr>
                <w:t>PAO BTV BANK</w:t>
              </w:r>
            </w:ins>
            <w:ins w:id="133" w:author="Горяевская" w:date="2016-06-14T18:46:00Z">
              <w:r w:rsidR="00D744F0" w:rsidRPr="000E4634">
                <w:rPr>
                  <w:lang w:val="en-US"/>
                </w:rPr>
                <w:t>'</w:t>
              </w:r>
            </w:ins>
            <w:ins w:id="134" w:author="Draft 3" w:date="2016-04-07T10:08:00Z">
              <w:r>
                <w:rPr>
                  <w:lang w:val="en-US"/>
                </w:rPr>
                <w:t>/TOWN/</w:t>
              </w:r>
            </w:ins>
            <w:ins w:id="135" w:author="Горяевская" w:date="2016-06-14T18:46:00Z">
              <w:r w:rsidR="00D744F0" w:rsidRPr="000E4634">
                <w:rPr>
                  <w:lang w:val="en-US"/>
                </w:rPr>
                <w:t>'</w:t>
              </w:r>
            </w:ins>
            <w:ins w:id="136" w:author="Draft 3" w:date="2016-04-07T10:08:00Z">
              <w:r>
                <w:rPr>
                  <w:lang w:val="en-US"/>
                </w:rPr>
                <w:t>MOSKVA</w:t>
              </w:r>
            </w:ins>
            <w:ins w:id="137" w:author="Горяевская" w:date="2016-06-14T18:46:00Z">
              <w:r w:rsidR="00D744F0" w:rsidRPr="000E4634">
                <w:rPr>
                  <w:lang w:val="en-US"/>
                </w:rPr>
                <w:t>'</w:t>
              </w:r>
            </w:ins>
            <w:ins w:id="138" w:author="Draft 3" w:date="2016-04-07T10:08:00Z">
              <w:r>
                <w:rPr>
                  <w:lang w:val="en-US"/>
                </w:rPr>
                <w:t>/ACCT/</w:t>
              </w:r>
              <w:r w:rsidRPr="00DF09A8">
                <w:rPr>
                  <w:lang w:val="en-US"/>
                </w:rPr>
                <w:t>30</w:t>
              </w:r>
            </w:ins>
          </w:p>
          <w:p w14:paraId="5B0C2D8A" w14:textId="7EAC43D5" w:rsidR="001E69ED" w:rsidRPr="001E69ED" w:rsidRDefault="001E69ED" w:rsidP="001E69ED">
            <w:pPr>
              <w:numPr>
                <w:ilvl w:val="0"/>
                <w:numId w:val="0"/>
              </w:numPr>
              <w:ind w:left="360"/>
              <w:rPr>
                <w:ins w:id="139" w:author="Draft 3" w:date="2016-04-07T10:07:00Z"/>
                <w:lang w:val="en-US"/>
              </w:rPr>
            </w:pPr>
            <w:ins w:id="140" w:author="Draft 3" w:date="2016-04-07T10:08:00Z">
              <w:r w:rsidRPr="00DF09A8">
                <w:rPr>
                  <w:lang w:val="en-US"/>
                </w:rPr>
                <w:t>101810900000000777</w:t>
              </w:r>
            </w:ins>
          </w:p>
        </w:tc>
        <w:tc>
          <w:tcPr>
            <w:tcW w:w="4762" w:type="dxa"/>
          </w:tcPr>
          <w:p w14:paraId="7D3BEED5" w14:textId="647F1361" w:rsidR="001E69ED" w:rsidRDefault="001E69ED" w:rsidP="002336C5">
            <w:pPr>
              <w:numPr>
                <w:ilvl w:val="0"/>
                <w:numId w:val="0"/>
              </w:numPr>
              <w:ind w:left="360"/>
              <w:rPr>
                <w:ins w:id="141" w:author="Draft 3" w:date="2016-04-07T10:07:00Z"/>
                <w:lang w:val="en-US"/>
              </w:rPr>
            </w:pPr>
          </w:p>
        </w:tc>
      </w:tr>
      <w:tr w:rsidR="001E69ED" w:rsidRPr="00EF6706" w14:paraId="72B36CAE" w14:textId="77777777" w:rsidTr="0010606C">
        <w:trPr>
          <w:ins w:id="142" w:author="Draft 3" w:date="2016-04-07T10:07:00Z"/>
        </w:trPr>
        <w:tc>
          <w:tcPr>
            <w:tcW w:w="5488" w:type="dxa"/>
          </w:tcPr>
          <w:p w14:paraId="73181FE9" w14:textId="77E2A62E" w:rsidR="001E69ED" w:rsidRDefault="001E69ED" w:rsidP="001E69ED">
            <w:pPr>
              <w:numPr>
                <w:ilvl w:val="0"/>
                <w:numId w:val="0"/>
              </w:numPr>
              <w:ind w:left="360"/>
              <w:rPr>
                <w:ins w:id="143" w:author="Draft 3" w:date="2016-04-07T10:08:00Z"/>
                <w:lang w:val="en-US"/>
              </w:rPr>
            </w:pPr>
            <w:ins w:id="144" w:author="Draft 3" w:date="2016-04-07T10:08:00Z">
              <w:r w:rsidRPr="00DF09A8">
                <w:rPr>
                  <w:lang w:val="en-US"/>
                </w:rPr>
                <w:t>:70E::ADTX//BENM/</w:t>
              </w:r>
              <w:r>
                <w:rPr>
                  <w:lang w:val="en-US"/>
                </w:rPr>
                <w:t>BENT/LEGL/</w:t>
              </w:r>
              <w:r w:rsidRPr="00DF09A8">
                <w:rPr>
                  <w:lang w:val="en-US"/>
                </w:rPr>
                <w:t>NAME</w:t>
              </w:r>
              <w:r w:rsidRPr="00E21D15">
                <w:rPr>
                  <w:lang w:val="en-US"/>
                </w:rPr>
                <w:t>/'OOO ''VOSHOD''</w:t>
              </w:r>
            </w:ins>
            <w:ins w:id="145" w:author="Горяевская" w:date="2016-06-14T18:47:00Z">
              <w:r w:rsidR="00D744F0" w:rsidRPr="000E4634">
                <w:rPr>
                  <w:lang w:val="en-US"/>
                </w:rPr>
                <w:t>'</w:t>
              </w:r>
            </w:ins>
            <w:ins w:id="146" w:author="Draft 3" w:date="2016-04-07T10:08:00Z">
              <w:r w:rsidRPr="00E21D15">
                <w:rPr>
                  <w:lang w:val="en-US"/>
                </w:rPr>
                <w:t>/ADDR/'G. MOSKVA,</w:t>
              </w:r>
            </w:ins>
          </w:p>
          <w:p w14:paraId="7F8D30CE" w14:textId="28995A2D" w:rsidR="001E69ED" w:rsidRDefault="001E69ED" w:rsidP="001E69ED">
            <w:pPr>
              <w:numPr>
                <w:ilvl w:val="0"/>
                <w:numId w:val="0"/>
              </w:numPr>
              <w:ind w:left="360"/>
              <w:rPr>
                <w:ins w:id="147" w:author="Draft 3" w:date="2016-04-07T10:08:00Z"/>
                <w:lang w:val="en-US"/>
              </w:rPr>
            </w:pPr>
            <w:ins w:id="148" w:author="Draft 3" w:date="2016-04-07T10:08:00Z">
              <w:r w:rsidRPr="00E21D15">
                <w:rPr>
                  <w:lang w:val="en-US"/>
                </w:rPr>
                <w:t xml:space="preserve"> LENINA, 26</w:t>
              </w:r>
            </w:ins>
            <w:ins w:id="149" w:author="Горяевская" w:date="2016-06-14T18:47:00Z">
              <w:r w:rsidR="00D744F0" w:rsidRPr="000E4634">
                <w:rPr>
                  <w:lang w:val="en-US"/>
                </w:rPr>
                <w:t>'</w:t>
              </w:r>
            </w:ins>
            <w:ins w:id="150" w:author="Draft 3" w:date="2016-04-07T10:08:00Z">
              <w:r w:rsidRPr="00E21D15">
                <w:rPr>
                  <w:lang w:val="en-US"/>
                </w:rPr>
                <w:t>/TXID/7710140777/ACCT/408178</w:t>
              </w:r>
            </w:ins>
          </w:p>
          <w:p w14:paraId="7B9B79B1" w14:textId="02B9F38E" w:rsidR="00286ED6" w:rsidRPr="00286ED6" w:rsidRDefault="001E69ED" w:rsidP="00286ED6">
            <w:pPr>
              <w:numPr>
                <w:ilvl w:val="0"/>
                <w:numId w:val="0"/>
              </w:numPr>
              <w:ind w:left="360"/>
              <w:rPr>
                <w:ins w:id="151" w:author="Артемов М.В." w:date="2016-06-16T15:56:00Z"/>
                <w:lang w:val="en-US"/>
              </w:rPr>
            </w:pPr>
            <w:ins w:id="152" w:author="Draft 3" w:date="2016-04-07T10:08:00Z">
              <w:r w:rsidRPr="00E21D15">
                <w:rPr>
                  <w:lang w:val="en-US"/>
                </w:rPr>
                <w:t>10700000077777/PURP/’</w:t>
              </w:r>
            </w:ins>
            <w:ins w:id="153" w:author="Артемов М.В." w:date="2016-06-16T15:56:00Z">
              <w:r w:rsidR="00286ED6" w:rsidRPr="00286ED6">
                <w:rPr>
                  <w:lang w:val="en-US"/>
                </w:rPr>
                <w:t xml:space="preserve"> VOZVR</w:t>
              </w:r>
            </w:ins>
          </w:p>
          <w:p w14:paraId="16986746" w14:textId="77777777" w:rsidR="00286ED6" w:rsidRPr="00286ED6" w:rsidRDefault="00286ED6" w:rsidP="00286ED6">
            <w:pPr>
              <w:numPr>
                <w:ilvl w:val="0"/>
                <w:numId w:val="0"/>
              </w:numPr>
              <w:ind w:left="360"/>
              <w:rPr>
                <w:ins w:id="154" w:author="Артемов М.В." w:date="2016-06-16T15:56:00Z"/>
                <w:lang w:val="en-US"/>
              </w:rPr>
            </w:pPr>
            <w:ins w:id="155" w:author="Артемов М.В." w:date="2016-06-16T15:56:00Z">
              <w:r w:rsidRPr="00286ED6">
                <w:rPr>
                  <w:lang w:val="en-US"/>
                </w:rPr>
                <w:t xml:space="preserve">AT DENEJNYH SREDSTV ZA </w:t>
              </w:r>
            </w:ins>
          </w:p>
          <w:p w14:paraId="56BF54B5" w14:textId="08578ED8" w:rsidR="001E69ED" w:rsidRPr="001E69ED" w:rsidRDefault="00286ED6" w:rsidP="001E69ED">
            <w:pPr>
              <w:numPr>
                <w:ilvl w:val="0"/>
                <w:numId w:val="0"/>
              </w:numPr>
              <w:ind w:left="360"/>
              <w:rPr>
                <w:ins w:id="156" w:author="Draft 3" w:date="2016-04-07T10:07:00Z"/>
                <w:lang w:val="en-US"/>
              </w:rPr>
            </w:pPr>
            <w:ins w:id="157" w:author="Артемов М.В." w:date="2016-06-16T15:56:00Z">
              <w:r w:rsidRPr="00286ED6">
                <w:rPr>
                  <w:lang w:val="en-US"/>
                </w:rPr>
                <w:t>OPLATU CB. KD 401401H1111</w:t>
              </w:r>
            </w:ins>
            <w:ins w:id="158" w:author="Draft 3" w:date="2016-04-07T10:08:00Z">
              <w:r w:rsidR="001E69ED">
                <w:rPr>
                  <w:lang w:val="en-US"/>
                </w:rPr>
                <w:t>.</w:t>
              </w:r>
            </w:ins>
          </w:p>
        </w:tc>
        <w:tc>
          <w:tcPr>
            <w:tcW w:w="4762" w:type="dxa"/>
          </w:tcPr>
          <w:p w14:paraId="052189E3" w14:textId="79BFE634" w:rsidR="001E69ED" w:rsidRDefault="001E69ED" w:rsidP="002336C5">
            <w:pPr>
              <w:numPr>
                <w:ilvl w:val="0"/>
                <w:numId w:val="0"/>
              </w:numPr>
              <w:ind w:left="360"/>
              <w:rPr>
                <w:ins w:id="159" w:author="Draft 3" w:date="2016-04-07T10:07:00Z"/>
                <w:lang w:val="en-US"/>
              </w:rPr>
            </w:pPr>
          </w:p>
        </w:tc>
      </w:tr>
      <w:tr w:rsidR="001E69ED" w:rsidRPr="00EF6706" w14:paraId="5FD47AC4" w14:textId="77777777" w:rsidTr="0010606C">
        <w:trPr>
          <w:ins w:id="160" w:author="Draft 3" w:date="2016-04-07T10:07:00Z"/>
        </w:trPr>
        <w:tc>
          <w:tcPr>
            <w:tcW w:w="5488" w:type="dxa"/>
          </w:tcPr>
          <w:p w14:paraId="1EB335A0" w14:textId="5D46A1F4" w:rsidR="001E69ED" w:rsidRPr="001E69ED" w:rsidRDefault="001E69ED" w:rsidP="002336C5">
            <w:pPr>
              <w:numPr>
                <w:ilvl w:val="0"/>
                <w:numId w:val="0"/>
              </w:numPr>
              <w:ind w:left="360"/>
              <w:rPr>
                <w:ins w:id="161" w:author="Draft 3" w:date="2016-04-07T10:07:00Z"/>
                <w:lang w:val="en-US"/>
              </w:rPr>
            </w:pPr>
            <w:ins w:id="162" w:author="Draft 3" w:date="2016-04-07T10:08:00Z">
              <w:r w:rsidRPr="00853844">
                <w:rPr>
                  <w:lang w:val="en-US"/>
                </w:rPr>
                <w:t>:16</w:t>
              </w:r>
              <w:r w:rsidRPr="009D7EC9">
                <w:rPr>
                  <w:lang w:val="en-US"/>
                </w:rPr>
                <w:t>S</w:t>
              </w:r>
              <w:r w:rsidRPr="00853844">
                <w:rPr>
                  <w:lang w:val="en-US"/>
                </w:rPr>
                <w:t>:</w:t>
              </w:r>
              <w:r w:rsidRPr="009D7EC9">
                <w:rPr>
                  <w:lang w:val="en-US"/>
                </w:rPr>
                <w:t>ADDINFO</w:t>
              </w:r>
            </w:ins>
          </w:p>
        </w:tc>
        <w:tc>
          <w:tcPr>
            <w:tcW w:w="4762" w:type="dxa"/>
          </w:tcPr>
          <w:p w14:paraId="5C1D01A2" w14:textId="2E9D22A3" w:rsidR="001E69ED" w:rsidRDefault="001E69ED" w:rsidP="002336C5">
            <w:pPr>
              <w:numPr>
                <w:ilvl w:val="0"/>
                <w:numId w:val="0"/>
              </w:numPr>
              <w:ind w:left="360"/>
              <w:rPr>
                <w:ins w:id="163" w:author="Draft 3" w:date="2016-04-07T10:07:00Z"/>
                <w:lang w:val="en-US"/>
              </w:rPr>
            </w:pPr>
          </w:p>
        </w:tc>
      </w:tr>
    </w:tbl>
    <w:p w14:paraId="581AD7BE" w14:textId="5192E2DF" w:rsidR="00A52791" w:rsidRDefault="00A52791" w:rsidP="00886EFB">
      <w:pPr>
        <w:pStyle w:val="20"/>
      </w:pPr>
      <w:r>
        <w:t xml:space="preserve"> </w:t>
      </w:r>
      <w:bookmarkStart w:id="164" w:name="_Toc445279681"/>
      <w:r>
        <w:t>Дополнительная инструкция</w:t>
      </w:r>
      <w:ins w:id="165" w:author="Draft 2" w:date="2016-03-05T16:19:00Z">
        <w:r w:rsidR="002E610F">
          <w:rPr>
            <w:lang w:val="ru-RU"/>
          </w:rPr>
          <w:t xml:space="preserve"> от номинального держателя</w:t>
        </w:r>
      </w:ins>
      <w:r>
        <w:t xml:space="preserve"> по владельцу</w:t>
      </w:r>
      <w:bookmarkEnd w:id="164"/>
    </w:p>
    <w:p w14:paraId="18D388C4" w14:textId="77777777" w:rsidR="00A52791" w:rsidRDefault="00A52791" w:rsidP="00A52791">
      <w:pPr>
        <w:numPr>
          <w:ilvl w:val="0"/>
          <w:numId w:val="1"/>
        </w:numPr>
        <w:ind w:hanging="6"/>
      </w:pPr>
      <w:r>
        <w:t xml:space="preserve">Легенда: </w:t>
      </w:r>
    </w:p>
    <w:p w14:paraId="57AA5231" w14:textId="2C7158A2" w:rsidR="00A52791" w:rsidRPr="00A52791" w:rsidRDefault="00A52791" w:rsidP="00A52791">
      <w:pPr>
        <w:numPr>
          <w:ilvl w:val="0"/>
          <w:numId w:val="0"/>
        </w:numPr>
      </w:pPr>
      <w:r w:rsidRPr="00A52791">
        <w:t>Пример заполнения дополнительной инструкции по владельцу. Подается в случае</w:t>
      </w:r>
      <w:r>
        <w:t>,</w:t>
      </w:r>
      <w:r w:rsidRPr="00A52791">
        <w:t xml:space="preserve"> если владелец в ранее </w:t>
      </w:r>
      <w:r>
        <w:t>о</w:t>
      </w:r>
      <w:r w:rsidRPr="00A52791">
        <w:t xml:space="preserve">тправленной инструкции указал количество новых ценных бумаг, которые он намеревается </w:t>
      </w:r>
    </w:p>
    <w:p w14:paraId="3C2006A8" w14:textId="054773E4" w:rsidR="00A52791" w:rsidRPr="00A52791" w:rsidRDefault="00A52791" w:rsidP="00A52791">
      <w:pPr>
        <w:numPr>
          <w:ilvl w:val="0"/>
          <w:numId w:val="0"/>
        </w:numPr>
      </w:pPr>
      <w:r>
        <w:t>п</w:t>
      </w:r>
      <w:r w:rsidRPr="00A52791">
        <w:t>риобрести</w:t>
      </w:r>
      <w:r>
        <w:t>,</w:t>
      </w:r>
      <w:r w:rsidRPr="00A52791">
        <w:t xml:space="preserve"> меньшее, чем он может приобрести исходя из коэффициента конвертации и  количество бумаг, которыми он владел на дату фиксации (ДФ). В этом случае владелец может подать </w:t>
      </w:r>
    </w:p>
    <w:p w14:paraId="33AC213D" w14:textId="77777777" w:rsidR="00A52791" w:rsidRPr="00A52791" w:rsidRDefault="00A52791" w:rsidP="00A52791">
      <w:pPr>
        <w:numPr>
          <w:ilvl w:val="0"/>
          <w:numId w:val="0"/>
        </w:numPr>
      </w:pPr>
      <w:r w:rsidRPr="00A52791">
        <w:t>дополнительную инструкцию с указанием дополнительного количества новых ценных бумаг, которые он намеревается приобрести.</w:t>
      </w:r>
    </w:p>
    <w:p w14:paraId="6D840291" w14:textId="05C46813" w:rsidR="00A52791" w:rsidRPr="00A52791" w:rsidRDefault="00A52791" w:rsidP="00A52791">
      <w:pPr>
        <w:numPr>
          <w:ilvl w:val="0"/>
          <w:numId w:val="0"/>
        </w:numPr>
      </w:pPr>
      <w:r w:rsidRPr="00A52791">
        <w:lastRenderedPageBreak/>
        <w:t>Признаком что инструкция является дополнительной - является заполнение</w:t>
      </w:r>
      <w:ins w:id="166" w:author="Draft 2" w:date="2016-03-09T15:33:00Z">
        <w:r w:rsidR="002125F8" w:rsidRPr="002125F8">
          <w:t xml:space="preserve"> </w:t>
        </w:r>
        <w:r w:rsidR="002125F8">
          <w:t xml:space="preserve">типа связки </w:t>
        </w:r>
        <w:r w:rsidR="002125F8" w:rsidRPr="009D7EC9">
          <w:t>:22F::LINK//WITH</w:t>
        </w:r>
        <w:r w:rsidR="002125F8">
          <w:t xml:space="preserve"> в</w:t>
        </w:r>
      </w:ins>
      <w:r w:rsidRPr="00A52791">
        <w:t xml:space="preserve"> блок</w:t>
      </w:r>
      <w:ins w:id="167" w:author="Draft 2" w:date="2016-03-09T15:33:00Z">
        <w:r w:rsidR="002125F8">
          <w:t>е</w:t>
        </w:r>
      </w:ins>
      <w:del w:id="168" w:author="Draft 2" w:date="2016-03-09T15:33:00Z">
        <w:r w:rsidRPr="00A52791" w:rsidDel="002125F8">
          <w:delText>а</w:delText>
        </w:r>
      </w:del>
      <w:r w:rsidRPr="00A52791">
        <w:t xml:space="preserve"> </w:t>
      </w:r>
      <w:ins w:id="169" w:author="Draft 2" w:date="2016-03-09T15:33:00Z">
        <w:r w:rsidR="002125F8" w:rsidRPr="009D7EC9">
          <w:t>:16R:LINK</w:t>
        </w:r>
        <w:r w:rsidR="002125F8">
          <w:t xml:space="preserve"> и указания типа связанного сообщения  :13A::LINK//565</w:t>
        </w:r>
      </w:ins>
    </w:p>
    <w:p w14:paraId="7C63539B" w14:textId="77777777" w:rsidR="00A52791" w:rsidRPr="00A52791" w:rsidRDefault="00A52791" w:rsidP="00A52791">
      <w:pPr>
        <w:numPr>
          <w:ilvl w:val="0"/>
          <w:numId w:val="0"/>
        </w:numPr>
      </w:pPr>
      <w:r w:rsidRPr="00A52791">
        <w:t>Пример:</w:t>
      </w:r>
    </w:p>
    <w:p w14:paraId="098B66E9" w14:textId="77777777" w:rsidR="00A52791" w:rsidRPr="00A52791" w:rsidRDefault="00A52791" w:rsidP="00A52791">
      <w:pPr>
        <w:numPr>
          <w:ilvl w:val="0"/>
          <w:numId w:val="0"/>
        </w:numPr>
      </w:pPr>
      <w:r w:rsidRPr="00A52791">
        <w:t>Владелец на ДФ владел 100 шт - ЦБ (базовая).</w:t>
      </w:r>
    </w:p>
    <w:p w14:paraId="43F7A706" w14:textId="77777777" w:rsidR="00A52791" w:rsidRPr="00A52791" w:rsidRDefault="00A52791" w:rsidP="00A52791">
      <w:pPr>
        <w:numPr>
          <w:ilvl w:val="0"/>
          <w:numId w:val="0"/>
        </w:numPr>
      </w:pPr>
      <w:r w:rsidRPr="00A52791">
        <w:t xml:space="preserve">Коэффициент конвертации 10% - т.е. на 10 базовых ЦБ - одна новая. </w:t>
      </w:r>
    </w:p>
    <w:p w14:paraId="48CA73A6" w14:textId="4BE8354A" w:rsidR="00A52791" w:rsidRPr="00A52791" w:rsidRDefault="00A52791" w:rsidP="00A52791">
      <w:pPr>
        <w:numPr>
          <w:ilvl w:val="0"/>
          <w:numId w:val="0"/>
        </w:numPr>
      </w:pPr>
      <w:r>
        <w:t>Сначала подается  инструкция (</w:t>
      </w:r>
      <w:r w:rsidRPr="00A52791">
        <w:t>заполнена стандартным образом) в которой указывается 100 б</w:t>
      </w:r>
      <w:r>
        <w:t xml:space="preserve">азовых ЦБ и, </w:t>
      </w:r>
      <w:r w:rsidRPr="00A52791">
        <w:t>например</w:t>
      </w:r>
      <w:r>
        <w:t>,</w:t>
      </w:r>
      <w:r w:rsidRPr="00A52791">
        <w:t xml:space="preserve"> 5 новых (согласно коэффициенту конвертации владелец</w:t>
      </w:r>
      <w:r>
        <w:t xml:space="preserve"> </w:t>
      </w:r>
      <w:r w:rsidRPr="00A52791">
        <w:t xml:space="preserve">имеет право на 10 новых ЦБ) </w:t>
      </w:r>
    </w:p>
    <w:p w14:paraId="19C3826C" w14:textId="77777777" w:rsidR="00A52791" w:rsidRPr="00A52791" w:rsidRDefault="00A52791" w:rsidP="00A52791">
      <w:pPr>
        <w:numPr>
          <w:ilvl w:val="0"/>
          <w:numId w:val="0"/>
        </w:numPr>
      </w:pPr>
      <w:r w:rsidRPr="00A52791">
        <w:t xml:space="preserve">Затем владелец может подать дополнительную инструкцию в которой указывает количество базовых цб на ДФ - 100 шт, дополнительное количество новых ЦБ - 2 шт. и обязательно должен </w:t>
      </w:r>
    </w:p>
    <w:p w14:paraId="7C6F17E9" w14:textId="77777777" w:rsidR="00A52791" w:rsidRPr="00A52791" w:rsidRDefault="00A52791" w:rsidP="00A52791">
      <w:pPr>
        <w:numPr>
          <w:ilvl w:val="0"/>
          <w:numId w:val="0"/>
        </w:numPr>
      </w:pPr>
      <w:r w:rsidRPr="00A52791">
        <w:t>указываться признак, что эту инструкцию необходимо обрабатывать с ранее поданной.</w:t>
      </w:r>
    </w:p>
    <w:p w14:paraId="637775F0" w14:textId="1454D33A" w:rsidR="00A52791" w:rsidRDefault="00A52791" w:rsidP="00A52791">
      <w:pPr>
        <w:numPr>
          <w:ilvl w:val="0"/>
          <w:numId w:val="0"/>
        </w:numPr>
      </w:pPr>
      <w:r w:rsidRPr="00A52791">
        <w:t>Итого владелец в рамках КД PRIO реализует п</w:t>
      </w:r>
      <w:r>
        <w:t xml:space="preserve">раво на 7 новых ЦБ, владея 100 </w:t>
      </w:r>
      <w:r w:rsidRPr="00A52791">
        <w:t>базовыми ЦБ на ДФ.</w:t>
      </w:r>
    </w:p>
    <w:p w14:paraId="15381032" w14:textId="77777777" w:rsidR="00A52791" w:rsidRPr="00573402" w:rsidRDefault="00A52791" w:rsidP="00A52791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A52791" w14:paraId="4EC7E8B0" w14:textId="77777777" w:rsidTr="004C21D0">
        <w:tc>
          <w:tcPr>
            <w:tcW w:w="5488" w:type="dxa"/>
            <w:shd w:val="clear" w:color="auto" w:fill="F2F2F2" w:themeFill="background1" w:themeFillShade="F2"/>
          </w:tcPr>
          <w:p w14:paraId="78F465BB" w14:textId="77777777" w:rsidR="00A52791" w:rsidRPr="00445088" w:rsidRDefault="00A52791" w:rsidP="004C21D0">
            <w:pPr>
              <w:pStyle w:val="a3"/>
              <w:ind w:left="36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2EFA634" w14:textId="77777777" w:rsidR="00A52791" w:rsidRDefault="00A52791" w:rsidP="004C21D0">
            <w:pPr>
              <w:pStyle w:val="a3"/>
              <w:ind w:left="360"/>
            </w:pPr>
            <w:r>
              <w:t>Комментарии</w:t>
            </w:r>
          </w:p>
        </w:tc>
      </w:tr>
      <w:tr w:rsidR="00A52791" w14:paraId="2FE61615" w14:textId="77777777" w:rsidTr="004C21D0">
        <w:tc>
          <w:tcPr>
            <w:tcW w:w="5488" w:type="dxa"/>
          </w:tcPr>
          <w:p w14:paraId="663692EF" w14:textId="77777777" w:rsidR="00A52791" w:rsidRPr="00445088" w:rsidRDefault="00A527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:16R:GENL</w:t>
            </w:r>
          </w:p>
        </w:tc>
        <w:tc>
          <w:tcPr>
            <w:tcW w:w="4762" w:type="dxa"/>
          </w:tcPr>
          <w:p w14:paraId="56AFC359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04DC17D0" w14:textId="77777777" w:rsidTr="004C21D0">
        <w:tc>
          <w:tcPr>
            <w:tcW w:w="5488" w:type="dxa"/>
          </w:tcPr>
          <w:p w14:paraId="28E9FAEC" w14:textId="77777777" w:rsidR="00A52791" w:rsidRPr="00445088" w:rsidRDefault="00A527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:20C::CORP//</w:t>
            </w:r>
            <w:r w:rsidRPr="00A15217">
              <w:t>401401X1111</w:t>
            </w:r>
          </w:p>
        </w:tc>
        <w:tc>
          <w:tcPr>
            <w:tcW w:w="4762" w:type="dxa"/>
          </w:tcPr>
          <w:p w14:paraId="334BFAAA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361ADA48" w14:textId="77777777" w:rsidTr="004C21D0">
        <w:tc>
          <w:tcPr>
            <w:tcW w:w="5488" w:type="dxa"/>
          </w:tcPr>
          <w:p w14:paraId="0A8A480E" w14:textId="6A2A41E7" w:rsidR="00A52791" w:rsidRPr="00445088" w:rsidRDefault="00A527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:20C::SEME//00</w:t>
            </w:r>
            <w:r>
              <w:rPr>
                <w:lang w:val="en-US"/>
              </w:rPr>
              <w:t>0</w:t>
            </w:r>
            <w:r>
              <w:t>102</w:t>
            </w:r>
          </w:p>
        </w:tc>
        <w:tc>
          <w:tcPr>
            <w:tcW w:w="4762" w:type="dxa"/>
          </w:tcPr>
          <w:p w14:paraId="75FAEB1E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0171E7C5" w14:textId="77777777" w:rsidTr="004C21D0">
        <w:tc>
          <w:tcPr>
            <w:tcW w:w="5488" w:type="dxa"/>
          </w:tcPr>
          <w:p w14:paraId="3F34C3B7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:23G:NEWM</w:t>
            </w:r>
          </w:p>
        </w:tc>
        <w:tc>
          <w:tcPr>
            <w:tcW w:w="4762" w:type="dxa"/>
          </w:tcPr>
          <w:p w14:paraId="664508DD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5F479C68" w14:textId="77777777" w:rsidTr="004C21D0">
        <w:tc>
          <w:tcPr>
            <w:tcW w:w="5488" w:type="dxa"/>
          </w:tcPr>
          <w:p w14:paraId="09D5301C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:22F::CAEV//</w:t>
            </w:r>
            <w:r>
              <w:rPr>
                <w:lang w:val="en-US"/>
              </w:rPr>
              <w:t>PRIO</w:t>
            </w:r>
          </w:p>
        </w:tc>
        <w:tc>
          <w:tcPr>
            <w:tcW w:w="4762" w:type="dxa"/>
          </w:tcPr>
          <w:p w14:paraId="52A356D9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540F5D4E" w14:textId="77777777" w:rsidTr="004C21D0">
        <w:tc>
          <w:tcPr>
            <w:tcW w:w="5488" w:type="dxa"/>
          </w:tcPr>
          <w:p w14:paraId="59483492" w14:textId="18AB698F" w:rsidR="00A52791" w:rsidRDefault="00A527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:98C::PREP//201</w:t>
            </w:r>
            <w:r>
              <w:rPr>
                <w:lang w:val="en-US"/>
              </w:rPr>
              <w:t>6</w:t>
            </w:r>
            <w:r w:rsidRPr="00403630">
              <w:t>0</w:t>
            </w:r>
            <w:r>
              <w:rPr>
                <w:lang w:val="en-US"/>
              </w:rPr>
              <w:t>81</w:t>
            </w:r>
            <w:r>
              <w:t>6</w:t>
            </w:r>
            <w:r w:rsidRPr="00403630">
              <w:t>150000</w:t>
            </w:r>
          </w:p>
        </w:tc>
        <w:tc>
          <w:tcPr>
            <w:tcW w:w="4762" w:type="dxa"/>
          </w:tcPr>
          <w:p w14:paraId="4215A95E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4B7D530C" w14:textId="77777777" w:rsidTr="004C21D0">
        <w:tc>
          <w:tcPr>
            <w:tcW w:w="5488" w:type="dxa"/>
          </w:tcPr>
          <w:p w14:paraId="6C7B5139" w14:textId="77777777" w:rsidR="00A52791" w:rsidRPr="00403630" w:rsidRDefault="00A52791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:16R:LINK</w:t>
            </w:r>
          </w:p>
        </w:tc>
        <w:tc>
          <w:tcPr>
            <w:tcW w:w="4762" w:type="dxa"/>
          </w:tcPr>
          <w:p w14:paraId="51E7FA62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77D03618" w14:textId="77777777" w:rsidTr="004C21D0">
        <w:tc>
          <w:tcPr>
            <w:tcW w:w="5488" w:type="dxa"/>
          </w:tcPr>
          <w:p w14:paraId="21E7DE36" w14:textId="77777777" w:rsidR="00A52791" w:rsidRPr="00403630" w:rsidRDefault="00A52791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:22F::LINK//WITH</w:t>
            </w:r>
          </w:p>
        </w:tc>
        <w:tc>
          <w:tcPr>
            <w:tcW w:w="4762" w:type="dxa"/>
          </w:tcPr>
          <w:p w14:paraId="574471D7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1A0094DB" w14:textId="77777777" w:rsidTr="004C21D0">
        <w:tc>
          <w:tcPr>
            <w:tcW w:w="5488" w:type="dxa"/>
          </w:tcPr>
          <w:p w14:paraId="09B833A1" w14:textId="49839545" w:rsidR="00A52791" w:rsidRPr="00A52791" w:rsidRDefault="00A52791" w:rsidP="004C21D0">
            <w:pPr>
              <w:numPr>
                <w:ilvl w:val="0"/>
                <w:numId w:val="0"/>
              </w:numPr>
              <w:ind w:left="360"/>
            </w:pPr>
            <w:r>
              <w:t>:13A::LINK//565</w:t>
            </w:r>
          </w:p>
        </w:tc>
        <w:tc>
          <w:tcPr>
            <w:tcW w:w="4762" w:type="dxa"/>
          </w:tcPr>
          <w:p w14:paraId="7AA1532B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573E48C1" w14:textId="77777777" w:rsidTr="004C21D0">
        <w:tc>
          <w:tcPr>
            <w:tcW w:w="5488" w:type="dxa"/>
          </w:tcPr>
          <w:p w14:paraId="235B4F55" w14:textId="0AE5A367" w:rsidR="00A52791" w:rsidRPr="00403630" w:rsidRDefault="00A52791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:20C::PREV//</w:t>
            </w:r>
            <w:r>
              <w:t>000101</w:t>
            </w:r>
          </w:p>
        </w:tc>
        <w:tc>
          <w:tcPr>
            <w:tcW w:w="4762" w:type="dxa"/>
          </w:tcPr>
          <w:p w14:paraId="00FF2515" w14:textId="57482A27" w:rsidR="00A52791" w:rsidRDefault="00A52791" w:rsidP="00A52791">
            <w:pPr>
              <w:numPr>
                <w:ilvl w:val="0"/>
                <w:numId w:val="0"/>
              </w:numPr>
              <w:ind w:left="432" w:hanging="432"/>
            </w:pPr>
            <w:r w:rsidRPr="00A52791">
              <w:t>Референс ранее отправленной инструкции</w:t>
            </w:r>
          </w:p>
        </w:tc>
      </w:tr>
      <w:tr w:rsidR="00A52791" w14:paraId="52E4EEB1" w14:textId="77777777" w:rsidTr="004C21D0">
        <w:tc>
          <w:tcPr>
            <w:tcW w:w="5488" w:type="dxa"/>
          </w:tcPr>
          <w:p w14:paraId="0B7A01D0" w14:textId="77777777" w:rsidR="00A52791" w:rsidRPr="00403630" w:rsidRDefault="00A52791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:16S:LINK</w:t>
            </w:r>
          </w:p>
        </w:tc>
        <w:tc>
          <w:tcPr>
            <w:tcW w:w="4762" w:type="dxa"/>
          </w:tcPr>
          <w:p w14:paraId="62A44481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1FD06990" w14:textId="77777777" w:rsidTr="004C21D0">
        <w:tc>
          <w:tcPr>
            <w:tcW w:w="5488" w:type="dxa"/>
          </w:tcPr>
          <w:p w14:paraId="33A5D05F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:16S:GENL</w:t>
            </w:r>
          </w:p>
        </w:tc>
        <w:tc>
          <w:tcPr>
            <w:tcW w:w="4762" w:type="dxa"/>
          </w:tcPr>
          <w:p w14:paraId="7B379EB4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60DB8489" w14:textId="77777777" w:rsidTr="004C21D0">
        <w:tc>
          <w:tcPr>
            <w:tcW w:w="5488" w:type="dxa"/>
          </w:tcPr>
          <w:p w14:paraId="196E6AB1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:16R:USECU</w:t>
            </w:r>
          </w:p>
        </w:tc>
        <w:tc>
          <w:tcPr>
            <w:tcW w:w="4762" w:type="dxa"/>
          </w:tcPr>
          <w:p w14:paraId="3BFFD6AD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5097B2A2" w14:textId="77777777" w:rsidTr="004C21D0">
        <w:tc>
          <w:tcPr>
            <w:tcW w:w="5488" w:type="dxa"/>
          </w:tcPr>
          <w:p w14:paraId="607865DE" w14:textId="77777777" w:rsidR="00A52791" w:rsidRPr="00AB5728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:35B:ISIN RU1111111111</w:t>
            </w:r>
          </w:p>
        </w:tc>
        <w:tc>
          <w:tcPr>
            <w:tcW w:w="4762" w:type="dxa"/>
          </w:tcPr>
          <w:p w14:paraId="05E8D749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36587D20" w14:textId="77777777" w:rsidTr="004C21D0">
        <w:tc>
          <w:tcPr>
            <w:tcW w:w="5488" w:type="dxa"/>
          </w:tcPr>
          <w:p w14:paraId="66ACC3A5" w14:textId="77777777" w:rsidR="00A52791" w:rsidRPr="00AB5728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/XX/CORP/NADC/RU1111111111</w:t>
            </w:r>
          </w:p>
        </w:tc>
        <w:tc>
          <w:tcPr>
            <w:tcW w:w="4762" w:type="dxa"/>
          </w:tcPr>
          <w:p w14:paraId="0CDA8622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6FEF05BC" w14:textId="77777777" w:rsidTr="004C21D0">
        <w:tc>
          <w:tcPr>
            <w:tcW w:w="5488" w:type="dxa"/>
          </w:tcPr>
          <w:p w14:paraId="7BC505FE" w14:textId="77777777" w:rsidR="00A52791" w:rsidRPr="00AB5728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/RU/1-11-00111-A</w:t>
            </w:r>
          </w:p>
        </w:tc>
        <w:tc>
          <w:tcPr>
            <w:tcW w:w="4762" w:type="dxa"/>
          </w:tcPr>
          <w:p w14:paraId="5083EB84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437484F3" w14:textId="77777777" w:rsidTr="004C21D0">
        <w:tc>
          <w:tcPr>
            <w:tcW w:w="5488" w:type="dxa"/>
          </w:tcPr>
          <w:p w14:paraId="3FBBF4E2" w14:textId="77777777" w:rsidR="00A52791" w:rsidRPr="00AB5728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/NAME/'OAO ''MEGAFON'' VYP1</w:t>
            </w:r>
          </w:p>
        </w:tc>
        <w:tc>
          <w:tcPr>
            <w:tcW w:w="4762" w:type="dxa"/>
          </w:tcPr>
          <w:p w14:paraId="28AE580C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339F9644" w14:textId="77777777" w:rsidTr="004C21D0">
        <w:tc>
          <w:tcPr>
            <w:tcW w:w="5488" w:type="dxa"/>
          </w:tcPr>
          <w:p w14:paraId="681D27C8" w14:textId="77777777" w:rsidR="00A52791" w:rsidRPr="00AB5728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 xml:space="preserve">:16R:ACCTINFO </w:t>
            </w:r>
          </w:p>
        </w:tc>
        <w:tc>
          <w:tcPr>
            <w:tcW w:w="4762" w:type="dxa"/>
          </w:tcPr>
          <w:p w14:paraId="418C04C3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50EDF72C" w14:textId="77777777" w:rsidTr="004C21D0">
        <w:tc>
          <w:tcPr>
            <w:tcW w:w="5488" w:type="dxa"/>
          </w:tcPr>
          <w:p w14:paraId="0C5477FD" w14:textId="7ED0F432" w:rsidR="00A52791" w:rsidRPr="00AB5728" w:rsidRDefault="00A52791" w:rsidP="0050300B">
            <w:pPr>
              <w:numPr>
                <w:ilvl w:val="0"/>
                <w:numId w:val="0"/>
              </w:numPr>
              <w:ind w:left="360"/>
            </w:pPr>
            <w:r w:rsidRPr="00AB5728">
              <w:t>:97A::SAFE//M</w:t>
            </w:r>
            <w:r w:rsidRPr="00AB5728">
              <w:rPr>
                <w:lang w:val="en-US"/>
              </w:rPr>
              <w:t>L</w:t>
            </w:r>
            <w:r w:rsidRPr="00AB5728">
              <w:t>1111111111</w:t>
            </w:r>
            <w:del w:id="170" w:author="Draft 3" w:date="2016-03-30T15:33:00Z">
              <w:r w:rsidRPr="00AB5728" w:rsidDel="0050300B">
                <w:delText xml:space="preserve">/KRZD/00000000000000000 </w:delText>
              </w:r>
            </w:del>
          </w:p>
        </w:tc>
        <w:tc>
          <w:tcPr>
            <w:tcW w:w="4762" w:type="dxa"/>
          </w:tcPr>
          <w:p w14:paraId="1F8BCAC0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7516AF5D" w14:textId="77777777" w:rsidTr="004C21D0">
        <w:tc>
          <w:tcPr>
            <w:tcW w:w="5488" w:type="dxa"/>
          </w:tcPr>
          <w:p w14:paraId="54304181" w14:textId="77777777" w:rsidR="00A52791" w:rsidRPr="00AB5728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 w:eastAsia="ru-RU"/>
              </w:rPr>
            </w:pPr>
            <w:r w:rsidRPr="00AB5728">
              <w:rPr>
                <w:lang w:val="en-US" w:eastAsia="ru-RU"/>
              </w:rPr>
              <w:t>:94B::SAFE//SHHE/REGISTRAR</w:t>
            </w:r>
          </w:p>
        </w:tc>
        <w:tc>
          <w:tcPr>
            <w:tcW w:w="4762" w:type="dxa"/>
          </w:tcPr>
          <w:p w14:paraId="5A4DC8A1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478A8A86" w14:textId="77777777" w:rsidTr="004C21D0">
        <w:tc>
          <w:tcPr>
            <w:tcW w:w="5488" w:type="dxa"/>
          </w:tcPr>
          <w:p w14:paraId="02526BB0" w14:textId="77777777" w:rsidR="00A52791" w:rsidRPr="00AB5728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:16S:ACCTINFO</w:t>
            </w:r>
          </w:p>
        </w:tc>
        <w:tc>
          <w:tcPr>
            <w:tcW w:w="4762" w:type="dxa"/>
          </w:tcPr>
          <w:p w14:paraId="2EF9FDCE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2B1CB9C2" w14:textId="77777777" w:rsidTr="004C21D0">
        <w:tc>
          <w:tcPr>
            <w:tcW w:w="5488" w:type="dxa"/>
          </w:tcPr>
          <w:p w14:paraId="28F11A7C" w14:textId="77777777" w:rsidR="00A52791" w:rsidRPr="00AB5728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:16S:USECU</w:t>
            </w:r>
          </w:p>
        </w:tc>
        <w:tc>
          <w:tcPr>
            <w:tcW w:w="4762" w:type="dxa"/>
          </w:tcPr>
          <w:p w14:paraId="4491DECA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14:paraId="6930AEB0" w14:textId="77777777" w:rsidTr="004C21D0">
        <w:tc>
          <w:tcPr>
            <w:tcW w:w="5488" w:type="dxa"/>
          </w:tcPr>
          <w:p w14:paraId="080F212B" w14:textId="77777777" w:rsidR="00A52791" w:rsidRPr="00AB5728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:16R:BENODET</w:t>
            </w:r>
          </w:p>
        </w:tc>
        <w:tc>
          <w:tcPr>
            <w:tcW w:w="4762" w:type="dxa"/>
          </w:tcPr>
          <w:p w14:paraId="4778325B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:rsidRPr="00C70E0B" w14:paraId="39D68E34" w14:textId="77777777" w:rsidTr="004C21D0">
        <w:tc>
          <w:tcPr>
            <w:tcW w:w="5488" w:type="dxa"/>
          </w:tcPr>
          <w:p w14:paraId="0BAA89C8" w14:textId="7519CCC0" w:rsidR="00A52791" w:rsidRPr="000E4634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:95V::OWND//NAME/'OOO ''VOSHOD''</w:t>
            </w:r>
            <w:ins w:id="171" w:author="Горяевская" w:date="2016-06-14T18:47:00Z">
              <w:r w:rsidR="00D744F0" w:rsidRPr="000E4634">
                <w:rPr>
                  <w:lang w:val="en-US"/>
                </w:rPr>
                <w:t>'</w:t>
              </w:r>
            </w:ins>
          </w:p>
          <w:p w14:paraId="28746A17" w14:textId="79D0D297" w:rsidR="00A52791" w:rsidRPr="000E4634" w:rsidRDefault="00A52791" w:rsidP="004C21D0">
            <w:pPr>
              <w:pStyle w:val="a7"/>
              <w:ind w:left="360"/>
              <w:rPr>
                <w:sz w:val="24"/>
                <w:szCs w:val="24"/>
                <w:lang w:val="en-US"/>
              </w:rPr>
            </w:pPr>
            <w:r w:rsidRPr="000E4634">
              <w:rPr>
                <w:sz w:val="24"/>
                <w:szCs w:val="24"/>
                <w:lang w:val="en-US"/>
              </w:rPr>
              <w:t>/ADDR/'G. MOSKVA, LENINA, 26</w:t>
            </w:r>
            <w:ins w:id="172" w:author="Горяевская" w:date="2016-06-14T18:48:00Z">
              <w:r w:rsidR="00D744F0" w:rsidRPr="000E4634">
                <w:rPr>
                  <w:lang w:val="en-US"/>
                </w:rPr>
                <w:t>'</w:t>
              </w:r>
            </w:ins>
          </w:p>
          <w:p w14:paraId="1516C32F" w14:textId="77777777" w:rsidR="00A52791" w:rsidRPr="00CA0816" w:rsidRDefault="00A52791" w:rsidP="004C21D0">
            <w:pPr>
              <w:numPr>
                <w:ilvl w:val="0"/>
                <w:numId w:val="0"/>
              </w:numPr>
              <w:ind w:left="360"/>
            </w:pPr>
            <w:r w:rsidRPr="00CA0816">
              <w:t>/CTRY/RU</w:t>
            </w:r>
          </w:p>
        </w:tc>
        <w:tc>
          <w:tcPr>
            <w:tcW w:w="4762" w:type="dxa"/>
          </w:tcPr>
          <w:p w14:paraId="254A98D9" w14:textId="77777777" w:rsidR="00A52791" w:rsidRPr="00C70E0B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A52791" w:rsidRPr="0094399A" w14:paraId="6829260B" w14:textId="77777777" w:rsidTr="004C21D0">
        <w:tc>
          <w:tcPr>
            <w:tcW w:w="5488" w:type="dxa"/>
          </w:tcPr>
          <w:p w14:paraId="771A44C4" w14:textId="77777777" w:rsidR="00A52791" w:rsidRPr="000E4634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:95S::ALTE/NSDR/OGRN/RU/1111222233334</w:t>
            </w:r>
          </w:p>
        </w:tc>
        <w:tc>
          <w:tcPr>
            <w:tcW w:w="4762" w:type="dxa"/>
          </w:tcPr>
          <w:p w14:paraId="45CD1847" w14:textId="77777777" w:rsidR="00A52791" w:rsidRPr="00B0186A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A52791" w:rsidRPr="0094399A" w14:paraId="2F66AD97" w14:textId="77777777" w:rsidTr="004C21D0">
        <w:tc>
          <w:tcPr>
            <w:tcW w:w="5488" w:type="dxa"/>
          </w:tcPr>
          <w:p w14:paraId="0DA5746D" w14:textId="77777777" w:rsidR="00A52791" w:rsidRPr="000E4634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:95S::ALTE/NSDR/ACCB/RU/00004564545</w:t>
            </w:r>
          </w:p>
        </w:tc>
        <w:tc>
          <w:tcPr>
            <w:tcW w:w="4762" w:type="dxa"/>
          </w:tcPr>
          <w:p w14:paraId="1F7039D0" w14:textId="77777777" w:rsidR="00A52791" w:rsidRPr="00286958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A52791" w:rsidRPr="0094399A" w14:paraId="47BAC4F0" w14:textId="77777777" w:rsidTr="004C21D0">
        <w:tc>
          <w:tcPr>
            <w:tcW w:w="5488" w:type="dxa"/>
          </w:tcPr>
          <w:p w14:paraId="111E4935" w14:textId="77777777" w:rsidR="00A52791" w:rsidRPr="000E4634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:95S::ALTE/NSDR/LEID/RU/12345678901234567890</w:t>
            </w:r>
          </w:p>
        </w:tc>
        <w:tc>
          <w:tcPr>
            <w:tcW w:w="4762" w:type="dxa"/>
          </w:tcPr>
          <w:p w14:paraId="51EB3771" w14:textId="77777777" w:rsidR="00A52791" w:rsidRPr="00286958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A52791" w:rsidRPr="00B0186A" w14:paraId="78F591E4" w14:textId="77777777" w:rsidTr="004C21D0">
        <w:tc>
          <w:tcPr>
            <w:tcW w:w="5488" w:type="dxa"/>
          </w:tcPr>
          <w:p w14:paraId="632211B0" w14:textId="77777777" w:rsidR="00A52791" w:rsidRPr="00CA0816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:36B::OWND//UNIT/1000,</w:t>
            </w:r>
          </w:p>
        </w:tc>
        <w:tc>
          <w:tcPr>
            <w:tcW w:w="4762" w:type="dxa"/>
          </w:tcPr>
          <w:p w14:paraId="2D0D795C" w14:textId="77777777" w:rsidR="00A52791" w:rsidRPr="00B0186A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A52791" w:rsidRPr="00E33FA3" w14:paraId="1CD2CB9F" w14:textId="77777777" w:rsidTr="004C21D0">
        <w:tc>
          <w:tcPr>
            <w:tcW w:w="5488" w:type="dxa"/>
          </w:tcPr>
          <w:p w14:paraId="7FEABF00" w14:textId="77777777" w:rsidR="00A52791" w:rsidRPr="00AB5728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:16S:BENODET</w:t>
            </w:r>
          </w:p>
        </w:tc>
        <w:tc>
          <w:tcPr>
            <w:tcW w:w="4762" w:type="dxa"/>
          </w:tcPr>
          <w:p w14:paraId="6BAE67D8" w14:textId="77777777" w:rsidR="00A52791" w:rsidRPr="00E33FA3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A52791" w14:paraId="25D704A2" w14:textId="77777777" w:rsidTr="004C21D0">
        <w:tc>
          <w:tcPr>
            <w:tcW w:w="5488" w:type="dxa"/>
          </w:tcPr>
          <w:p w14:paraId="01D423BA" w14:textId="77777777" w:rsidR="00A52791" w:rsidRPr="00AB5728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:16R:CAINST</w:t>
            </w:r>
          </w:p>
        </w:tc>
        <w:tc>
          <w:tcPr>
            <w:tcW w:w="4762" w:type="dxa"/>
          </w:tcPr>
          <w:p w14:paraId="426B34D7" w14:textId="77777777" w:rsidR="00A52791" w:rsidRDefault="00A527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A52791" w:rsidRPr="00AF4D92" w14:paraId="56D97D80" w14:textId="77777777" w:rsidTr="004C21D0">
        <w:tc>
          <w:tcPr>
            <w:tcW w:w="5488" w:type="dxa"/>
          </w:tcPr>
          <w:p w14:paraId="44D9943E" w14:textId="77777777" w:rsidR="00A52791" w:rsidRPr="00CA0816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:13A::CAON//</w:t>
            </w:r>
            <w:r w:rsidRPr="00CA0816">
              <w:t>001</w:t>
            </w:r>
          </w:p>
        </w:tc>
        <w:tc>
          <w:tcPr>
            <w:tcW w:w="4762" w:type="dxa"/>
          </w:tcPr>
          <w:p w14:paraId="6A18DCBF" w14:textId="77777777" w:rsidR="00A52791" w:rsidRPr="00AF4D92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A52791" w:rsidRPr="00AF4D92" w14:paraId="32E50781" w14:textId="77777777" w:rsidTr="004C21D0">
        <w:tc>
          <w:tcPr>
            <w:tcW w:w="5488" w:type="dxa"/>
          </w:tcPr>
          <w:p w14:paraId="70B089D7" w14:textId="77777777" w:rsidR="00A52791" w:rsidRPr="00CA0816" w:rsidRDefault="00A527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:22F::CAOP//</w:t>
            </w:r>
            <w:r w:rsidRPr="00CA0816">
              <w:t>SECU</w:t>
            </w:r>
          </w:p>
        </w:tc>
        <w:tc>
          <w:tcPr>
            <w:tcW w:w="4762" w:type="dxa"/>
          </w:tcPr>
          <w:p w14:paraId="3FA4DDFD" w14:textId="77777777" w:rsidR="00A52791" w:rsidRPr="00AF4D92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A52791" w:rsidRPr="0094399A" w14:paraId="7D7A139E" w14:textId="77777777" w:rsidTr="004C21D0">
        <w:tc>
          <w:tcPr>
            <w:tcW w:w="5488" w:type="dxa"/>
          </w:tcPr>
          <w:p w14:paraId="175DBC7A" w14:textId="77777777" w:rsidR="00A52791" w:rsidRPr="000E4634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lastRenderedPageBreak/>
              <w:t>:35B:ISIN RU2222222222</w:t>
            </w:r>
          </w:p>
          <w:p w14:paraId="02145B48" w14:textId="77777777" w:rsidR="00A52791" w:rsidRPr="000E4634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/XX/CORP/NADC/RU2222222222</w:t>
            </w:r>
          </w:p>
        </w:tc>
        <w:tc>
          <w:tcPr>
            <w:tcW w:w="4762" w:type="dxa"/>
          </w:tcPr>
          <w:p w14:paraId="61FE8D28" w14:textId="77777777" w:rsidR="00A52791" w:rsidRPr="00F871D5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A52791" w:rsidRPr="00F871D5" w14:paraId="0DD40CD9" w14:textId="77777777" w:rsidTr="004C21D0">
        <w:tc>
          <w:tcPr>
            <w:tcW w:w="5488" w:type="dxa"/>
          </w:tcPr>
          <w:p w14:paraId="4F4F8E4E" w14:textId="72D74185" w:rsidR="00A52791" w:rsidRPr="0073437B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73437B">
              <w:rPr>
                <w:lang w:val="en-US"/>
              </w:rPr>
              <w:t>:36B::QINS//UNIT/2</w:t>
            </w:r>
            <w:r w:rsidR="00A52791" w:rsidRPr="0073437B">
              <w:rPr>
                <w:lang w:val="en-US"/>
              </w:rPr>
              <w:t>,</w:t>
            </w:r>
          </w:p>
        </w:tc>
        <w:tc>
          <w:tcPr>
            <w:tcW w:w="4762" w:type="dxa"/>
          </w:tcPr>
          <w:p w14:paraId="3A13348E" w14:textId="77777777" w:rsidR="00A52791" w:rsidRPr="00F871D5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A52791" w:rsidRPr="00EF6706" w14:paraId="1AE882CE" w14:textId="77777777" w:rsidTr="004C21D0">
        <w:tc>
          <w:tcPr>
            <w:tcW w:w="5488" w:type="dxa"/>
          </w:tcPr>
          <w:p w14:paraId="1AFD8B78" w14:textId="77777777" w:rsidR="00A52791" w:rsidRPr="00CA0816" w:rsidRDefault="00A52791" w:rsidP="004C21D0">
            <w:pPr>
              <w:numPr>
                <w:ilvl w:val="0"/>
                <w:numId w:val="0"/>
              </w:numPr>
              <w:ind w:left="360"/>
            </w:pPr>
            <w:r w:rsidRPr="00F91D8E">
              <w:t>:16S:CAINST</w:t>
            </w:r>
          </w:p>
        </w:tc>
        <w:tc>
          <w:tcPr>
            <w:tcW w:w="4762" w:type="dxa"/>
          </w:tcPr>
          <w:p w14:paraId="0BDC3BA3" w14:textId="77777777" w:rsidR="00A52791" w:rsidRPr="00B0186A" w:rsidRDefault="00A527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</w:tbl>
    <w:p w14:paraId="1BAACC5E" w14:textId="09A88F35" w:rsidR="00401891" w:rsidRDefault="00401891" w:rsidP="00886EFB">
      <w:pPr>
        <w:pStyle w:val="20"/>
      </w:pPr>
      <w:bookmarkStart w:id="173" w:name="_Toc445279682"/>
      <w:r>
        <w:t>Инструкция депонента</w:t>
      </w:r>
      <w:ins w:id="174" w:author="Draft 2" w:date="2016-03-05T16:19:00Z">
        <w:r w:rsidR="002E610F">
          <w:rPr>
            <w:lang w:val="ru-RU"/>
          </w:rPr>
          <w:t xml:space="preserve"> (номинального держателя)</w:t>
        </w:r>
      </w:ins>
      <w:r>
        <w:t xml:space="preserve"> на участие в КД (новая бумага с дробной частью)</w:t>
      </w:r>
      <w:bookmarkEnd w:id="173"/>
    </w:p>
    <w:p w14:paraId="026EFF07" w14:textId="77777777" w:rsidR="00401891" w:rsidRDefault="00401891" w:rsidP="00401891">
      <w:pPr>
        <w:numPr>
          <w:ilvl w:val="0"/>
          <w:numId w:val="1"/>
        </w:numPr>
        <w:ind w:hanging="6"/>
      </w:pPr>
      <w:r>
        <w:t xml:space="preserve">Легенда: </w:t>
      </w:r>
    </w:p>
    <w:p w14:paraId="5F7C8761" w14:textId="77777777" w:rsidR="00401891" w:rsidRPr="00401891" w:rsidRDefault="00401891" w:rsidP="00401891">
      <w:pPr>
        <w:numPr>
          <w:ilvl w:val="0"/>
          <w:numId w:val="0"/>
        </w:numPr>
      </w:pPr>
      <w:r w:rsidRPr="00401891">
        <w:t>Инструкция отправляется депонентом МС0123456789 по счету/разделу ML1111111111/00000000000000000.</w:t>
      </w:r>
    </w:p>
    <w:p w14:paraId="476280A9" w14:textId="77777777" w:rsidR="00401891" w:rsidRPr="00401891" w:rsidRDefault="00401891" w:rsidP="00401891">
      <w:pPr>
        <w:numPr>
          <w:ilvl w:val="0"/>
          <w:numId w:val="0"/>
        </w:numPr>
      </w:pPr>
    </w:p>
    <w:p w14:paraId="28EEA6DE" w14:textId="73199CF1" w:rsidR="00401891" w:rsidRPr="00401891" w:rsidRDefault="00401891" w:rsidP="00401891">
      <w:pPr>
        <w:numPr>
          <w:ilvl w:val="0"/>
          <w:numId w:val="0"/>
        </w:numPr>
      </w:pPr>
      <w:r w:rsidRPr="00401891">
        <w:t>Количество приобретаемых ЦБ (ISIN RU2222222222) - 5 1/2 ( 5,5</w:t>
      </w:r>
      <w:r>
        <w:t xml:space="preserve"> </w:t>
      </w:r>
      <w:r w:rsidRPr="00401891">
        <w:t xml:space="preserve">шт)  (на дату фиксации было 55 базовых бумаг, по условиям КД на 10 базовых можно приобрести 1 новую ЦБ).  </w:t>
      </w:r>
    </w:p>
    <w:p w14:paraId="5EFBC983" w14:textId="2C439AA1" w:rsidR="00401891" w:rsidRDefault="00401891" w:rsidP="00401891">
      <w:pPr>
        <w:numPr>
          <w:ilvl w:val="0"/>
          <w:numId w:val="0"/>
        </w:numPr>
      </w:pPr>
      <w:r w:rsidRPr="00401891">
        <w:t xml:space="preserve">В этом случае для указания дробного количества новых ЦБ, необходимо целую и дробную часть привести к неправильной дроби  (5 1/2 = 11/2) и в поле </w:t>
      </w:r>
      <w:r w:rsidR="0073437B">
        <w:t>:36B::OWND</w:t>
      </w:r>
      <w:r w:rsidR="0073437B" w:rsidRPr="00401891">
        <w:t xml:space="preserve"> </w:t>
      </w:r>
      <w:r w:rsidR="0073437B" w:rsidRPr="0073437B">
        <w:t xml:space="preserve"> </w:t>
      </w:r>
      <w:r w:rsidRPr="00401891">
        <w:t xml:space="preserve">указать числитель дроби (11), знаменатель дроби (2) указывается в поле </w:t>
      </w:r>
      <w:r w:rsidR="0073437B" w:rsidRPr="0073437B">
        <w:t>:70</w:t>
      </w:r>
      <w:r w:rsidR="0073437B" w:rsidRPr="0073437B">
        <w:rPr>
          <w:lang w:val="en-US"/>
        </w:rPr>
        <w:t>E</w:t>
      </w:r>
      <w:r w:rsidR="0073437B" w:rsidRPr="0073437B">
        <w:t>::</w:t>
      </w:r>
      <w:r w:rsidR="0073437B" w:rsidRPr="0073437B">
        <w:rPr>
          <w:lang w:val="en-US"/>
        </w:rPr>
        <w:t>INST</w:t>
      </w:r>
      <w:r w:rsidRPr="00401891">
        <w:t>.</w:t>
      </w:r>
    </w:p>
    <w:p w14:paraId="50BB1608" w14:textId="77777777" w:rsidR="00401891" w:rsidRPr="00573402" w:rsidRDefault="00401891" w:rsidP="00401891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401891" w14:paraId="7FD41DE5" w14:textId="77777777" w:rsidTr="004C21D0">
        <w:tc>
          <w:tcPr>
            <w:tcW w:w="5488" w:type="dxa"/>
            <w:shd w:val="clear" w:color="auto" w:fill="F2F2F2" w:themeFill="background1" w:themeFillShade="F2"/>
          </w:tcPr>
          <w:p w14:paraId="7C6E7FFA" w14:textId="77777777" w:rsidR="00401891" w:rsidRPr="00445088" w:rsidRDefault="00401891" w:rsidP="004C21D0">
            <w:pPr>
              <w:pStyle w:val="a3"/>
              <w:ind w:left="36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6308E69" w14:textId="77777777" w:rsidR="00401891" w:rsidRDefault="00401891" w:rsidP="004C21D0">
            <w:pPr>
              <w:pStyle w:val="a3"/>
              <w:ind w:left="360"/>
            </w:pPr>
            <w:r>
              <w:t>Комментарии</w:t>
            </w:r>
          </w:p>
        </w:tc>
      </w:tr>
      <w:tr w:rsidR="00401891" w14:paraId="3C5DD125" w14:textId="77777777" w:rsidTr="004C21D0">
        <w:tc>
          <w:tcPr>
            <w:tcW w:w="5488" w:type="dxa"/>
          </w:tcPr>
          <w:p w14:paraId="078BCC89" w14:textId="77777777" w:rsidR="00401891" w:rsidRPr="00445088" w:rsidRDefault="004018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:16R:GENL</w:t>
            </w:r>
          </w:p>
        </w:tc>
        <w:tc>
          <w:tcPr>
            <w:tcW w:w="4762" w:type="dxa"/>
          </w:tcPr>
          <w:p w14:paraId="19325E71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5F38A58E" w14:textId="77777777" w:rsidTr="004C21D0">
        <w:tc>
          <w:tcPr>
            <w:tcW w:w="5488" w:type="dxa"/>
          </w:tcPr>
          <w:p w14:paraId="762D45D7" w14:textId="77777777" w:rsidR="00401891" w:rsidRPr="00445088" w:rsidRDefault="004018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:20C::CORP//</w:t>
            </w:r>
            <w:r w:rsidRPr="00A15217">
              <w:t>401401X1111</w:t>
            </w:r>
          </w:p>
        </w:tc>
        <w:tc>
          <w:tcPr>
            <w:tcW w:w="4762" w:type="dxa"/>
          </w:tcPr>
          <w:p w14:paraId="41DD3B4C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505E9F31" w14:textId="77777777" w:rsidTr="004C21D0">
        <w:tc>
          <w:tcPr>
            <w:tcW w:w="5488" w:type="dxa"/>
          </w:tcPr>
          <w:p w14:paraId="1B34155A" w14:textId="77777777" w:rsidR="00401891" w:rsidRPr="00445088" w:rsidRDefault="004018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:20C::SEME//00</w:t>
            </w:r>
            <w:r>
              <w:rPr>
                <w:lang w:val="en-US"/>
              </w:rPr>
              <w:t>0</w:t>
            </w:r>
            <w:r w:rsidRPr="00403630">
              <w:t>101</w:t>
            </w:r>
          </w:p>
        </w:tc>
        <w:tc>
          <w:tcPr>
            <w:tcW w:w="4762" w:type="dxa"/>
          </w:tcPr>
          <w:p w14:paraId="3823CC3A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04C34145" w14:textId="77777777" w:rsidTr="004C21D0">
        <w:tc>
          <w:tcPr>
            <w:tcW w:w="5488" w:type="dxa"/>
          </w:tcPr>
          <w:p w14:paraId="590DF7A3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:23G:NEWM</w:t>
            </w:r>
          </w:p>
        </w:tc>
        <w:tc>
          <w:tcPr>
            <w:tcW w:w="4762" w:type="dxa"/>
          </w:tcPr>
          <w:p w14:paraId="07E20415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4A625517" w14:textId="77777777" w:rsidTr="004C21D0">
        <w:tc>
          <w:tcPr>
            <w:tcW w:w="5488" w:type="dxa"/>
          </w:tcPr>
          <w:p w14:paraId="51ABAAEA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:22F::CAEV//</w:t>
            </w:r>
            <w:r>
              <w:rPr>
                <w:lang w:val="en-US"/>
              </w:rPr>
              <w:t>PRIO</w:t>
            </w:r>
          </w:p>
        </w:tc>
        <w:tc>
          <w:tcPr>
            <w:tcW w:w="4762" w:type="dxa"/>
          </w:tcPr>
          <w:p w14:paraId="41C8AB59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6DC3E77A" w14:textId="77777777" w:rsidTr="004C21D0">
        <w:tc>
          <w:tcPr>
            <w:tcW w:w="5488" w:type="dxa"/>
          </w:tcPr>
          <w:p w14:paraId="39673271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:98C::PREP//201</w:t>
            </w:r>
            <w:r>
              <w:rPr>
                <w:lang w:val="en-US"/>
              </w:rPr>
              <w:t>6</w:t>
            </w:r>
            <w:r w:rsidRPr="00403630">
              <w:t>0</w:t>
            </w:r>
            <w:r>
              <w:rPr>
                <w:lang w:val="en-US"/>
              </w:rPr>
              <w:t>81</w:t>
            </w:r>
            <w:r w:rsidRPr="00403630">
              <w:t>5150000</w:t>
            </w:r>
          </w:p>
        </w:tc>
        <w:tc>
          <w:tcPr>
            <w:tcW w:w="4762" w:type="dxa"/>
          </w:tcPr>
          <w:p w14:paraId="4706DFC8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7D098F7C" w14:textId="77777777" w:rsidTr="004C21D0">
        <w:tc>
          <w:tcPr>
            <w:tcW w:w="5488" w:type="dxa"/>
          </w:tcPr>
          <w:p w14:paraId="0F941BC6" w14:textId="77777777" w:rsidR="00401891" w:rsidRPr="00403630" w:rsidRDefault="00401891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:16R:LINK</w:t>
            </w:r>
          </w:p>
        </w:tc>
        <w:tc>
          <w:tcPr>
            <w:tcW w:w="4762" w:type="dxa"/>
          </w:tcPr>
          <w:p w14:paraId="3FFA367F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111DC568" w14:textId="77777777" w:rsidTr="004C21D0">
        <w:tc>
          <w:tcPr>
            <w:tcW w:w="5488" w:type="dxa"/>
          </w:tcPr>
          <w:p w14:paraId="72D270B8" w14:textId="77777777" w:rsidR="00401891" w:rsidRPr="00403630" w:rsidRDefault="00401891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:22F::LINK//WITH</w:t>
            </w:r>
          </w:p>
        </w:tc>
        <w:tc>
          <w:tcPr>
            <w:tcW w:w="4762" w:type="dxa"/>
          </w:tcPr>
          <w:p w14:paraId="0E3B399C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5E522F34" w14:textId="77777777" w:rsidTr="004C21D0">
        <w:tc>
          <w:tcPr>
            <w:tcW w:w="5488" w:type="dxa"/>
          </w:tcPr>
          <w:p w14:paraId="3E2ACEF1" w14:textId="77777777" w:rsidR="00401891" w:rsidRPr="00E21D15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>
              <w:t>:13A::LINK//56</w:t>
            </w:r>
            <w:r>
              <w:rPr>
                <w:lang w:val="en-US"/>
              </w:rPr>
              <w:t>8</w:t>
            </w:r>
          </w:p>
        </w:tc>
        <w:tc>
          <w:tcPr>
            <w:tcW w:w="4762" w:type="dxa"/>
          </w:tcPr>
          <w:p w14:paraId="0B51DB2E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49DB053C" w14:textId="77777777" w:rsidTr="004C21D0">
        <w:tc>
          <w:tcPr>
            <w:tcW w:w="5488" w:type="dxa"/>
          </w:tcPr>
          <w:p w14:paraId="11E9C046" w14:textId="77777777" w:rsidR="00401891" w:rsidRPr="00403630" w:rsidRDefault="00401891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:20C::PREV//</w:t>
            </w:r>
            <w:r>
              <w:t>000102</w:t>
            </w:r>
          </w:p>
        </w:tc>
        <w:tc>
          <w:tcPr>
            <w:tcW w:w="4762" w:type="dxa"/>
          </w:tcPr>
          <w:p w14:paraId="4F8203DD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2F4C2C89" w14:textId="77777777" w:rsidTr="004C21D0">
        <w:tc>
          <w:tcPr>
            <w:tcW w:w="5488" w:type="dxa"/>
          </w:tcPr>
          <w:p w14:paraId="7264A15D" w14:textId="77777777" w:rsidR="00401891" w:rsidRPr="00403630" w:rsidRDefault="00401891" w:rsidP="004C21D0">
            <w:pPr>
              <w:numPr>
                <w:ilvl w:val="0"/>
                <w:numId w:val="0"/>
              </w:numPr>
              <w:ind w:left="360"/>
            </w:pPr>
            <w:r w:rsidRPr="009D7EC9">
              <w:t>:16S:LINK</w:t>
            </w:r>
          </w:p>
        </w:tc>
        <w:tc>
          <w:tcPr>
            <w:tcW w:w="4762" w:type="dxa"/>
          </w:tcPr>
          <w:p w14:paraId="198F736F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46BABE2F" w14:textId="77777777" w:rsidTr="004C21D0">
        <w:tc>
          <w:tcPr>
            <w:tcW w:w="5488" w:type="dxa"/>
          </w:tcPr>
          <w:p w14:paraId="18555AFD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:16S:GENL</w:t>
            </w:r>
          </w:p>
        </w:tc>
        <w:tc>
          <w:tcPr>
            <w:tcW w:w="4762" w:type="dxa"/>
          </w:tcPr>
          <w:p w14:paraId="1D905FDF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6B2F08B3" w14:textId="77777777" w:rsidTr="004C21D0">
        <w:tc>
          <w:tcPr>
            <w:tcW w:w="5488" w:type="dxa"/>
          </w:tcPr>
          <w:p w14:paraId="051EF88E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  <w:r w:rsidRPr="00403630">
              <w:t>:16R:USECU</w:t>
            </w:r>
          </w:p>
        </w:tc>
        <w:tc>
          <w:tcPr>
            <w:tcW w:w="4762" w:type="dxa"/>
          </w:tcPr>
          <w:p w14:paraId="10320D25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5D449859" w14:textId="77777777" w:rsidTr="004C21D0">
        <w:tc>
          <w:tcPr>
            <w:tcW w:w="5488" w:type="dxa"/>
          </w:tcPr>
          <w:p w14:paraId="066DA714" w14:textId="77777777" w:rsidR="00401891" w:rsidRPr="00AB5728" w:rsidRDefault="004018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:35B:ISIN RU1111111111</w:t>
            </w:r>
          </w:p>
        </w:tc>
        <w:tc>
          <w:tcPr>
            <w:tcW w:w="4762" w:type="dxa"/>
          </w:tcPr>
          <w:p w14:paraId="37AF5B0B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1D58FF89" w14:textId="77777777" w:rsidTr="004C21D0">
        <w:tc>
          <w:tcPr>
            <w:tcW w:w="5488" w:type="dxa"/>
          </w:tcPr>
          <w:p w14:paraId="2B9588FE" w14:textId="77777777" w:rsidR="00401891" w:rsidRPr="00AB5728" w:rsidRDefault="004018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/XX/CORP/NADC/RU1111111111</w:t>
            </w:r>
          </w:p>
        </w:tc>
        <w:tc>
          <w:tcPr>
            <w:tcW w:w="4762" w:type="dxa"/>
          </w:tcPr>
          <w:p w14:paraId="22B53903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480C2ED6" w14:textId="77777777" w:rsidTr="004C21D0">
        <w:tc>
          <w:tcPr>
            <w:tcW w:w="5488" w:type="dxa"/>
          </w:tcPr>
          <w:p w14:paraId="7A4FDD45" w14:textId="77777777" w:rsidR="00401891" w:rsidRPr="00AB5728" w:rsidRDefault="004018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/RU/1-11-00111-A</w:t>
            </w:r>
          </w:p>
        </w:tc>
        <w:tc>
          <w:tcPr>
            <w:tcW w:w="4762" w:type="dxa"/>
          </w:tcPr>
          <w:p w14:paraId="64E88A3D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246FE3C0" w14:textId="77777777" w:rsidTr="004C21D0">
        <w:tc>
          <w:tcPr>
            <w:tcW w:w="5488" w:type="dxa"/>
          </w:tcPr>
          <w:p w14:paraId="166D9811" w14:textId="77777777" w:rsidR="00401891" w:rsidRPr="00AB5728" w:rsidRDefault="004018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/NAME/'OAO ''MEGAFON'' VYP1</w:t>
            </w:r>
          </w:p>
        </w:tc>
        <w:tc>
          <w:tcPr>
            <w:tcW w:w="4762" w:type="dxa"/>
          </w:tcPr>
          <w:p w14:paraId="056F933B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610EC6D4" w14:textId="77777777" w:rsidTr="004C21D0">
        <w:tc>
          <w:tcPr>
            <w:tcW w:w="5488" w:type="dxa"/>
          </w:tcPr>
          <w:p w14:paraId="738101C2" w14:textId="77777777" w:rsidR="00401891" w:rsidRPr="00AB5728" w:rsidRDefault="004018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 xml:space="preserve">:16R:ACCTINFO </w:t>
            </w:r>
          </w:p>
        </w:tc>
        <w:tc>
          <w:tcPr>
            <w:tcW w:w="4762" w:type="dxa"/>
          </w:tcPr>
          <w:p w14:paraId="372D547B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2B0A1ACF" w14:textId="77777777" w:rsidTr="004C21D0">
        <w:tc>
          <w:tcPr>
            <w:tcW w:w="5488" w:type="dxa"/>
          </w:tcPr>
          <w:p w14:paraId="0EEE8C2F" w14:textId="0153A5EE" w:rsidR="00401891" w:rsidRPr="00AB5728" w:rsidRDefault="00401891" w:rsidP="0050300B">
            <w:pPr>
              <w:numPr>
                <w:ilvl w:val="0"/>
                <w:numId w:val="0"/>
              </w:numPr>
              <w:ind w:left="360"/>
            </w:pPr>
            <w:r w:rsidRPr="00AB5728">
              <w:t>:97A::SAFE//M</w:t>
            </w:r>
            <w:r w:rsidRPr="00AB5728">
              <w:rPr>
                <w:lang w:val="en-US"/>
              </w:rPr>
              <w:t>L</w:t>
            </w:r>
            <w:r w:rsidRPr="00AB5728">
              <w:t>1111111111</w:t>
            </w:r>
            <w:del w:id="175" w:author="Draft 3" w:date="2016-03-30T15:33:00Z">
              <w:r w:rsidRPr="00AB5728" w:rsidDel="0050300B">
                <w:delText xml:space="preserve">/KRZD/00000000000000000 </w:delText>
              </w:r>
            </w:del>
          </w:p>
        </w:tc>
        <w:tc>
          <w:tcPr>
            <w:tcW w:w="4762" w:type="dxa"/>
          </w:tcPr>
          <w:p w14:paraId="7084A064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2BE6D598" w14:textId="77777777" w:rsidTr="004C21D0">
        <w:tc>
          <w:tcPr>
            <w:tcW w:w="5488" w:type="dxa"/>
          </w:tcPr>
          <w:p w14:paraId="3DB3420E" w14:textId="77777777" w:rsidR="00401891" w:rsidRPr="00AB5728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 w:eastAsia="ru-RU"/>
              </w:rPr>
            </w:pPr>
            <w:r w:rsidRPr="00AB5728">
              <w:rPr>
                <w:lang w:val="en-US" w:eastAsia="ru-RU"/>
              </w:rPr>
              <w:t>:94B::SAFE//SHHE/REGISTRAR</w:t>
            </w:r>
          </w:p>
        </w:tc>
        <w:tc>
          <w:tcPr>
            <w:tcW w:w="4762" w:type="dxa"/>
          </w:tcPr>
          <w:p w14:paraId="20F9D82C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3AC90DFA" w14:textId="77777777" w:rsidTr="004C21D0">
        <w:tc>
          <w:tcPr>
            <w:tcW w:w="5488" w:type="dxa"/>
          </w:tcPr>
          <w:p w14:paraId="519CF83E" w14:textId="77777777" w:rsidR="00401891" w:rsidRPr="00AB5728" w:rsidRDefault="004018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:16S:ACCTINFO</w:t>
            </w:r>
          </w:p>
        </w:tc>
        <w:tc>
          <w:tcPr>
            <w:tcW w:w="4762" w:type="dxa"/>
          </w:tcPr>
          <w:p w14:paraId="0DEC3C11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6217A425" w14:textId="77777777" w:rsidTr="004C21D0">
        <w:tc>
          <w:tcPr>
            <w:tcW w:w="5488" w:type="dxa"/>
          </w:tcPr>
          <w:p w14:paraId="4E29F355" w14:textId="77777777" w:rsidR="00401891" w:rsidRPr="00AB5728" w:rsidRDefault="004018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:16S:USECU</w:t>
            </w:r>
          </w:p>
        </w:tc>
        <w:tc>
          <w:tcPr>
            <w:tcW w:w="4762" w:type="dxa"/>
          </w:tcPr>
          <w:p w14:paraId="3A68D09B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14:paraId="4C332058" w14:textId="77777777" w:rsidTr="004C21D0">
        <w:tc>
          <w:tcPr>
            <w:tcW w:w="5488" w:type="dxa"/>
          </w:tcPr>
          <w:p w14:paraId="4001177A" w14:textId="77777777" w:rsidR="00401891" w:rsidRPr="00AB5728" w:rsidRDefault="004018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:16R:BENODET</w:t>
            </w:r>
          </w:p>
        </w:tc>
        <w:tc>
          <w:tcPr>
            <w:tcW w:w="4762" w:type="dxa"/>
          </w:tcPr>
          <w:p w14:paraId="04EE7CB7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:rsidRPr="00C70E0B" w14:paraId="3C9F1053" w14:textId="77777777" w:rsidTr="004C21D0">
        <w:tc>
          <w:tcPr>
            <w:tcW w:w="5488" w:type="dxa"/>
          </w:tcPr>
          <w:p w14:paraId="606C9BB8" w14:textId="5B2BD9D3" w:rsidR="00401891" w:rsidRPr="000E4634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:95V::OWND//NAME/'OOO ''VOSHOD''</w:t>
            </w:r>
            <w:ins w:id="176" w:author="Горяевская" w:date="2016-06-14T18:48:00Z">
              <w:r w:rsidR="00D744F0" w:rsidRPr="000E4634">
                <w:rPr>
                  <w:lang w:val="en-US"/>
                </w:rPr>
                <w:t>'</w:t>
              </w:r>
            </w:ins>
          </w:p>
          <w:p w14:paraId="419ED42F" w14:textId="3C504DF1" w:rsidR="00401891" w:rsidRPr="000E4634" w:rsidRDefault="00401891" w:rsidP="004C21D0">
            <w:pPr>
              <w:pStyle w:val="a7"/>
              <w:ind w:left="360"/>
              <w:rPr>
                <w:sz w:val="24"/>
                <w:szCs w:val="24"/>
                <w:lang w:val="en-US"/>
              </w:rPr>
            </w:pPr>
            <w:r w:rsidRPr="000E4634">
              <w:rPr>
                <w:sz w:val="24"/>
                <w:szCs w:val="24"/>
                <w:lang w:val="en-US"/>
              </w:rPr>
              <w:t>/ADDR/'G. MOSKVA, LENINA, 26</w:t>
            </w:r>
            <w:ins w:id="177" w:author="Горяевская" w:date="2016-06-14T18:48:00Z">
              <w:r w:rsidR="00D744F0" w:rsidRPr="000E4634">
                <w:rPr>
                  <w:lang w:val="en-US"/>
                </w:rPr>
                <w:t>'</w:t>
              </w:r>
            </w:ins>
          </w:p>
          <w:p w14:paraId="053EEFF6" w14:textId="77777777" w:rsidR="00401891" w:rsidRPr="00CA0816" w:rsidRDefault="00401891" w:rsidP="004C21D0">
            <w:pPr>
              <w:numPr>
                <w:ilvl w:val="0"/>
                <w:numId w:val="0"/>
              </w:numPr>
              <w:ind w:left="360"/>
            </w:pPr>
            <w:r w:rsidRPr="00CA0816">
              <w:t>/CTRY/RU</w:t>
            </w:r>
          </w:p>
        </w:tc>
        <w:tc>
          <w:tcPr>
            <w:tcW w:w="4762" w:type="dxa"/>
          </w:tcPr>
          <w:p w14:paraId="5A885E86" w14:textId="77777777" w:rsidR="00401891" w:rsidRPr="00C70E0B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401891" w:rsidRPr="0094399A" w14:paraId="3A3DFED8" w14:textId="77777777" w:rsidTr="004C21D0">
        <w:tc>
          <w:tcPr>
            <w:tcW w:w="5488" w:type="dxa"/>
          </w:tcPr>
          <w:p w14:paraId="3D420B3B" w14:textId="77777777" w:rsidR="00401891" w:rsidRPr="000E4634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:95S::ALTE/NSDR/OGRN/RU/1111222233334</w:t>
            </w:r>
          </w:p>
        </w:tc>
        <w:tc>
          <w:tcPr>
            <w:tcW w:w="4762" w:type="dxa"/>
          </w:tcPr>
          <w:p w14:paraId="29B5B06D" w14:textId="77777777" w:rsidR="00401891" w:rsidRPr="00B0186A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401891" w:rsidRPr="0094399A" w14:paraId="109710BD" w14:textId="77777777" w:rsidTr="004C21D0">
        <w:tc>
          <w:tcPr>
            <w:tcW w:w="5488" w:type="dxa"/>
          </w:tcPr>
          <w:p w14:paraId="7766759D" w14:textId="77777777" w:rsidR="00401891" w:rsidRPr="000E4634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:95S::ALTE/NSDR/ACCB/RU/00004564545</w:t>
            </w:r>
          </w:p>
        </w:tc>
        <w:tc>
          <w:tcPr>
            <w:tcW w:w="4762" w:type="dxa"/>
          </w:tcPr>
          <w:p w14:paraId="30BAFD60" w14:textId="77777777" w:rsidR="00401891" w:rsidRPr="00286958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401891" w:rsidRPr="0094399A" w14:paraId="4CF53766" w14:textId="77777777" w:rsidTr="004C21D0">
        <w:tc>
          <w:tcPr>
            <w:tcW w:w="5488" w:type="dxa"/>
          </w:tcPr>
          <w:p w14:paraId="0E69D35E" w14:textId="77777777" w:rsidR="00401891" w:rsidRPr="000E4634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:95S::ALTE/NSDR/LEID/RU/12345678901234567890</w:t>
            </w:r>
          </w:p>
        </w:tc>
        <w:tc>
          <w:tcPr>
            <w:tcW w:w="4762" w:type="dxa"/>
          </w:tcPr>
          <w:p w14:paraId="0CDE732D" w14:textId="77777777" w:rsidR="00401891" w:rsidRPr="00286958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401891" w:rsidRPr="00B0186A" w14:paraId="669B3C04" w14:textId="77777777" w:rsidTr="004C21D0">
        <w:tc>
          <w:tcPr>
            <w:tcW w:w="5488" w:type="dxa"/>
          </w:tcPr>
          <w:p w14:paraId="765B2AC7" w14:textId="1773E969" w:rsidR="00401891" w:rsidRPr="00CA0816" w:rsidRDefault="00401891" w:rsidP="004C21D0">
            <w:pPr>
              <w:numPr>
                <w:ilvl w:val="0"/>
                <w:numId w:val="0"/>
              </w:numPr>
              <w:ind w:left="360"/>
            </w:pPr>
            <w:r>
              <w:t>:36B::OWND//UNIT/55</w:t>
            </w:r>
            <w:r w:rsidRPr="00AB5728">
              <w:t>,</w:t>
            </w:r>
          </w:p>
        </w:tc>
        <w:tc>
          <w:tcPr>
            <w:tcW w:w="4762" w:type="dxa"/>
          </w:tcPr>
          <w:p w14:paraId="2285159F" w14:textId="04A01F68" w:rsidR="00401891" w:rsidRPr="00401891" w:rsidRDefault="00401891" w:rsidP="00401891">
            <w:pPr>
              <w:numPr>
                <w:ilvl w:val="0"/>
                <w:numId w:val="0"/>
              </w:numPr>
              <w:ind w:left="432" w:hanging="432"/>
            </w:pPr>
            <w:r w:rsidRPr="00401891">
              <w:t>Количество ценных бумаг владельца на</w:t>
            </w:r>
            <w:r>
              <w:t xml:space="preserve"> </w:t>
            </w:r>
            <w:r w:rsidRPr="00401891">
              <w:lastRenderedPageBreak/>
              <w:t>дату фиксации</w:t>
            </w:r>
          </w:p>
        </w:tc>
      </w:tr>
      <w:tr w:rsidR="00401891" w:rsidRPr="00E33FA3" w14:paraId="7B9E6265" w14:textId="77777777" w:rsidTr="004C21D0">
        <w:tc>
          <w:tcPr>
            <w:tcW w:w="5488" w:type="dxa"/>
          </w:tcPr>
          <w:p w14:paraId="6C5A5BB0" w14:textId="77777777" w:rsidR="00401891" w:rsidRPr="00AB5728" w:rsidRDefault="00401891" w:rsidP="004C21D0">
            <w:pPr>
              <w:numPr>
                <w:ilvl w:val="0"/>
                <w:numId w:val="0"/>
              </w:numPr>
              <w:ind w:left="360"/>
            </w:pPr>
            <w:r w:rsidRPr="00AB5728">
              <w:lastRenderedPageBreak/>
              <w:t>:16S:BENODET</w:t>
            </w:r>
          </w:p>
        </w:tc>
        <w:tc>
          <w:tcPr>
            <w:tcW w:w="4762" w:type="dxa"/>
          </w:tcPr>
          <w:p w14:paraId="617C60E7" w14:textId="77777777" w:rsidR="00401891" w:rsidRPr="00E33FA3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401891" w14:paraId="4852D335" w14:textId="77777777" w:rsidTr="004C21D0">
        <w:tc>
          <w:tcPr>
            <w:tcW w:w="5488" w:type="dxa"/>
          </w:tcPr>
          <w:p w14:paraId="637CA683" w14:textId="77777777" w:rsidR="00401891" w:rsidRPr="00AB5728" w:rsidRDefault="004018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:16R:CAINST</w:t>
            </w:r>
          </w:p>
        </w:tc>
        <w:tc>
          <w:tcPr>
            <w:tcW w:w="4762" w:type="dxa"/>
          </w:tcPr>
          <w:p w14:paraId="400CDBA3" w14:textId="77777777" w:rsidR="00401891" w:rsidRDefault="00401891" w:rsidP="004C21D0">
            <w:pPr>
              <w:numPr>
                <w:ilvl w:val="0"/>
                <w:numId w:val="0"/>
              </w:numPr>
              <w:ind w:left="360"/>
            </w:pPr>
          </w:p>
        </w:tc>
      </w:tr>
      <w:tr w:rsidR="00401891" w:rsidRPr="00AF4D92" w14:paraId="0F3C722C" w14:textId="77777777" w:rsidTr="004C21D0">
        <w:tc>
          <w:tcPr>
            <w:tcW w:w="5488" w:type="dxa"/>
          </w:tcPr>
          <w:p w14:paraId="2C7D6DAC" w14:textId="77777777" w:rsidR="00401891" w:rsidRPr="00CA0816" w:rsidRDefault="004018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:13A::CAON//</w:t>
            </w:r>
            <w:r w:rsidRPr="00CA0816">
              <w:t>001</w:t>
            </w:r>
          </w:p>
        </w:tc>
        <w:tc>
          <w:tcPr>
            <w:tcW w:w="4762" w:type="dxa"/>
          </w:tcPr>
          <w:p w14:paraId="62E53C05" w14:textId="77777777" w:rsidR="00401891" w:rsidRPr="00AF4D92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401891" w:rsidRPr="00AF4D92" w14:paraId="2206C9BF" w14:textId="77777777" w:rsidTr="004C21D0">
        <w:tc>
          <w:tcPr>
            <w:tcW w:w="5488" w:type="dxa"/>
          </w:tcPr>
          <w:p w14:paraId="1CF4BA1C" w14:textId="77777777" w:rsidR="00401891" w:rsidRPr="00CA0816" w:rsidRDefault="00401891" w:rsidP="004C21D0">
            <w:pPr>
              <w:numPr>
                <w:ilvl w:val="0"/>
                <w:numId w:val="0"/>
              </w:numPr>
              <w:ind w:left="360"/>
            </w:pPr>
            <w:r w:rsidRPr="00AB5728">
              <w:t>:22F::CAOP//</w:t>
            </w:r>
            <w:r w:rsidRPr="00CA0816">
              <w:t>SECU</w:t>
            </w:r>
          </w:p>
        </w:tc>
        <w:tc>
          <w:tcPr>
            <w:tcW w:w="4762" w:type="dxa"/>
          </w:tcPr>
          <w:p w14:paraId="73947985" w14:textId="77777777" w:rsidR="00401891" w:rsidRPr="00AF4D92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401891" w:rsidRPr="0094399A" w14:paraId="73CF3A49" w14:textId="77777777" w:rsidTr="004C21D0">
        <w:tc>
          <w:tcPr>
            <w:tcW w:w="5488" w:type="dxa"/>
          </w:tcPr>
          <w:p w14:paraId="7976638C" w14:textId="77777777" w:rsidR="00401891" w:rsidRPr="000E4634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:35B:ISIN RU2222222222</w:t>
            </w:r>
          </w:p>
          <w:p w14:paraId="4DD5F6C8" w14:textId="77777777" w:rsidR="00401891" w:rsidRPr="000E4634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/XX/CORP/NADC/RU2222222222</w:t>
            </w:r>
          </w:p>
        </w:tc>
        <w:tc>
          <w:tcPr>
            <w:tcW w:w="4762" w:type="dxa"/>
          </w:tcPr>
          <w:p w14:paraId="2469397D" w14:textId="77777777" w:rsidR="00401891" w:rsidRPr="00F871D5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401891" w:rsidRPr="00F871D5" w14:paraId="7F7FD39A" w14:textId="77777777" w:rsidTr="004C21D0">
        <w:tc>
          <w:tcPr>
            <w:tcW w:w="5488" w:type="dxa"/>
          </w:tcPr>
          <w:p w14:paraId="6FFC0677" w14:textId="38EF4FCB" w:rsidR="00401891" w:rsidRPr="00CA0816" w:rsidRDefault="00401891" w:rsidP="004C21D0">
            <w:pPr>
              <w:numPr>
                <w:ilvl w:val="0"/>
                <w:numId w:val="0"/>
              </w:numPr>
              <w:ind w:left="360"/>
            </w:pPr>
            <w:r>
              <w:t>:36B::QINS//UNIT/11</w:t>
            </w:r>
            <w:r w:rsidRPr="00CA0816">
              <w:t>,</w:t>
            </w:r>
          </w:p>
        </w:tc>
        <w:tc>
          <w:tcPr>
            <w:tcW w:w="4762" w:type="dxa"/>
          </w:tcPr>
          <w:p w14:paraId="3290FE7D" w14:textId="213EAC9B" w:rsidR="00401891" w:rsidRPr="00401891" w:rsidRDefault="00401891" w:rsidP="00401891">
            <w:pPr>
              <w:numPr>
                <w:ilvl w:val="0"/>
                <w:numId w:val="0"/>
              </w:numPr>
              <w:ind w:left="432" w:hanging="432"/>
            </w:pPr>
            <w:r w:rsidRPr="00401891">
              <w:t>Количество приобретаемых новых ценных бумаг, указан числитель неправильной дроби</w:t>
            </w:r>
          </w:p>
        </w:tc>
      </w:tr>
      <w:tr w:rsidR="0073437B" w:rsidRPr="0073437B" w14:paraId="7207BA59" w14:textId="77777777" w:rsidTr="004C21D0">
        <w:tc>
          <w:tcPr>
            <w:tcW w:w="5488" w:type="dxa"/>
          </w:tcPr>
          <w:p w14:paraId="04477B0A" w14:textId="42A80BA5" w:rsidR="0073437B" w:rsidRPr="0073437B" w:rsidRDefault="0073437B" w:rsidP="008B7636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73437B">
              <w:rPr>
                <w:lang w:val="en-US"/>
              </w:rPr>
              <w:t>:70E::INST//FIIN/ISIN/</w:t>
            </w:r>
            <w:r w:rsidRPr="000E4634">
              <w:rPr>
                <w:lang w:val="en-US"/>
              </w:rPr>
              <w:t>RU2222222222</w:t>
            </w:r>
            <w:r w:rsidRPr="0073437B">
              <w:rPr>
                <w:lang w:val="en-US"/>
              </w:rPr>
              <w:t>/OTHR/</w:t>
            </w:r>
            <w:r w:rsidRPr="000E4634">
              <w:rPr>
                <w:lang w:val="en-US"/>
              </w:rPr>
              <w:t>RU2222222222</w:t>
            </w:r>
            <w:r w:rsidRPr="0073437B">
              <w:rPr>
                <w:lang w:val="en-US"/>
              </w:rPr>
              <w:t>/TYPE/</w:t>
            </w:r>
            <w:r>
              <w:rPr>
                <w:lang w:val="en-US"/>
              </w:rPr>
              <w:t>NSDR</w:t>
            </w:r>
            <w:r w:rsidRPr="0073437B">
              <w:rPr>
                <w:lang w:val="en-US"/>
              </w:rPr>
              <w:t>/DNOM/</w:t>
            </w:r>
            <w:r>
              <w:rPr>
                <w:lang w:val="en-US"/>
              </w:rPr>
              <w:t>2</w:t>
            </w:r>
          </w:p>
        </w:tc>
        <w:tc>
          <w:tcPr>
            <w:tcW w:w="4762" w:type="dxa"/>
          </w:tcPr>
          <w:p w14:paraId="4547E422" w14:textId="00DAED30" w:rsidR="0073437B" w:rsidRPr="0073437B" w:rsidRDefault="0073437B" w:rsidP="00401891">
            <w:pPr>
              <w:numPr>
                <w:ilvl w:val="0"/>
                <w:numId w:val="0"/>
              </w:numPr>
              <w:ind w:left="432" w:hanging="432"/>
            </w:pPr>
            <w:r>
              <w:t>Знаменатель неправильной дроби</w:t>
            </w:r>
          </w:p>
        </w:tc>
      </w:tr>
      <w:tr w:rsidR="00401891" w:rsidRPr="00EF6706" w14:paraId="1C4E8F2C" w14:textId="77777777" w:rsidTr="004C21D0">
        <w:tc>
          <w:tcPr>
            <w:tcW w:w="5488" w:type="dxa"/>
          </w:tcPr>
          <w:p w14:paraId="65E5C51C" w14:textId="77777777" w:rsidR="00401891" w:rsidRPr="00CA0816" w:rsidRDefault="00401891" w:rsidP="004C21D0">
            <w:pPr>
              <w:numPr>
                <w:ilvl w:val="0"/>
                <w:numId w:val="0"/>
              </w:numPr>
              <w:ind w:left="360"/>
            </w:pPr>
            <w:r w:rsidRPr="00F91D8E">
              <w:t>:16S:CAINST</w:t>
            </w:r>
          </w:p>
        </w:tc>
        <w:tc>
          <w:tcPr>
            <w:tcW w:w="4762" w:type="dxa"/>
          </w:tcPr>
          <w:p w14:paraId="3AC7C147" w14:textId="77777777" w:rsidR="00401891" w:rsidRPr="00B0186A" w:rsidRDefault="00401891" w:rsidP="004C21D0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</w:tbl>
    <w:p w14:paraId="30BF0DFC" w14:textId="2AFEFAE2" w:rsidR="00F3284F" w:rsidRDefault="00F3284F" w:rsidP="00886EFB">
      <w:pPr>
        <w:pStyle w:val="20"/>
      </w:pPr>
      <w:bookmarkStart w:id="178" w:name="_Toc445279683"/>
      <w:r>
        <w:t>Запрос депонента</w:t>
      </w:r>
      <w:ins w:id="179" w:author="Draft 2" w:date="2016-03-05T16:19:00Z">
        <w:r w:rsidR="002E610F">
          <w:rPr>
            <w:lang w:val="ru-RU"/>
          </w:rPr>
          <w:t xml:space="preserve"> (номинального держателя)</w:t>
        </w:r>
      </w:ins>
      <w:r>
        <w:t xml:space="preserve"> на отмену инструкции</w:t>
      </w:r>
      <w:r w:rsidR="009E0C4A">
        <w:t xml:space="preserve"> на участие в КД</w:t>
      </w:r>
      <w:bookmarkEnd w:id="178"/>
    </w:p>
    <w:p w14:paraId="2C884767" w14:textId="77777777" w:rsidR="00F3284F" w:rsidRDefault="00F3284F" w:rsidP="00F3284F">
      <w:r>
        <w:t>Легенда:</w:t>
      </w:r>
    </w:p>
    <w:p w14:paraId="04DCD5D2" w14:textId="3FD087BE" w:rsidR="00F3284F" w:rsidRDefault="00F3284F" w:rsidP="00F3284F">
      <w:pPr>
        <w:numPr>
          <w:ilvl w:val="0"/>
          <w:numId w:val="0"/>
        </w:numPr>
      </w:pPr>
      <w:r w:rsidRPr="00F3284F">
        <w:t>Депонентом МС0123456789 в НРД отправлен запрос на отмену ранее отправленной инструкции с референсом 000001</w:t>
      </w:r>
      <w:r>
        <w:t>.</w:t>
      </w:r>
    </w:p>
    <w:p w14:paraId="148B51DF" w14:textId="77777777" w:rsidR="00F3284F" w:rsidRPr="00253D4B" w:rsidRDefault="00F3284F" w:rsidP="00F3284F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F3284F" w:rsidRPr="00F83010" w14:paraId="5D4569B2" w14:textId="77777777" w:rsidTr="000E4634">
        <w:tc>
          <w:tcPr>
            <w:tcW w:w="5488" w:type="dxa"/>
            <w:shd w:val="clear" w:color="auto" w:fill="F2F2F2" w:themeFill="background1" w:themeFillShade="F2"/>
          </w:tcPr>
          <w:p w14:paraId="27038546" w14:textId="77777777" w:rsidR="00F3284F" w:rsidRPr="00F83010" w:rsidRDefault="00F3284F" w:rsidP="000E4634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D1C99CF" w14:textId="77777777" w:rsidR="00F3284F" w:rsidRPr="00F83010" w:rsidRDefault="00F3284F" w:rsidP="000E4634">
            <w:pPr>
              <w:pStyle w:val="a3"/>
            </w:pPr>
            <w:r>
              <w:t>Комментарии</w:t>
            </w:r>
          </w:p>
        </w:tc>
      </w:tr>
      <w:tr w:rsidR="00F3284F" w:rsidRPr="00F83010" w14:paraId="404B13D0" w14:textId="77777777" w:rsidTr="000E4634">
        <w:tc>
          <w:tcPr>
            <w:tcW w:w="5488" w:type="dxa"/>
          </w:tcPr>
          <w:p w14:paraId="4AF4C727" w14:textId="47D431DA" w:rsidR="00F3284F" w:rsidRDefault="00F3284F" w:rsidP="000E4634">
            <w:r w:rsidRPr="00FD134C">
              <w:t>:16R:GENL</w:t>
            </w:r>
          </w:p>
        </w:tc>
        <w:tc>
          <w:tcPr>
            <w:tcW w:w="4762" w:type="dxa"/>
          </w:tcPr>
          <w:p w14:paraId="2B88F5D1" w14:textId="77777777" w:rsidR="00F3284F" w:rsidRPr="00F83010" w:rsidRDefault="00F3284F" w:rsidP="000E4634">
            <w:pPr>
              <w:pStyle w:val="a7"/>
            </w:pPr>
          </w:p>
        </w:tc>
      </w:tr>
      <w:tr w:rsidR="00F3284F" w14:paraId="1DE5E7E9" w14:textId="77777777" w:rsidTr="000E4634">
        <w:tc>
          <w:tcPr>
            <w:tcW w:w="5488" w:type="dxa"/>
          </w:tcPr>
          <w:p w14:paraId="1B43F7F1" w14:textId="70CC9CB1" w:rsidR="00F3284F" w:rsidRDefault="00F3284F" w:rsidP="000E4634">
            <w:r w:rsidRPr="00FD134C">
              <w:t>:20C::CORP//</w:t>
            </w:r>
            <w:r w:rsidRPr="00A15217">
              <w:t>401401X1111</w:t>
            </w:r>
          </w:p>
        </w:tc>
        <w:tc>
          <w:tcPr>
            <w:tcW w:w="4762" w:type="dxa"/>
          </w:tcPr>
          <w:p w14:paraId="198BA92D" w14:textId="77777777" w:rsidR="00F3284F" w:rsidRDefault="00F3284F" w:rsidP="000E4634">
            <w:pPr>
              <w:pStyle w:val="a7"/>
            </w:pPr>
          </w:p>
        </w:tc>
      </w:tr>
      <w:tr w:rsidR="00F3284F" w:rsidRPr="00B0186A" w14:paraId="5F5FB3F3" w14:textId="77777777" w:rsidTr="000E4634">
        <w:tc>
          <w:tcPr>
            <w:tcW w:w="5488" w:type="dxa"/>
          </w:tcPr>
          <w:p w14:paraId="17FE90D7" w14:textId="4C4C5E91" w:rsidR="00F3284F" w:rsidRPr="00F83010" w:rsidRDefault="00F3284F" w:rsidP="000E4634">
            <w:r w:rsidRPr="00FD134C">
              <w:t>:20C::SEME//</w:t>
            </w:r>
            <w:r w:rsidR="002B3A2B">
              <w:rPr>
                <w:rFonts w:ascii="Arial" w:hAnsi="Arial" w:cs="Arial"/>
                <w:iCs w:val="0"/>
                <w:snapToGrid/>
                <w:sz w:val="20"/>
                <w:szCs w:val="20"/>
                <w:highlight w:val="white"/>
              </w:rPr>
              <w:t>000002</w:t>
            </w:r>
          </w:p>
        </w:tc>
        <w:tc>
          <w:tcPr>
            <w:tcW w:w="4762" w:type="dxa"/>
          </w:tcPr>
          <w:p w14:paraId="1C074E9E" w14:textId="77777777" w:rsidR="00F3284F" w:rsidRPr="00F83010" w:rsidRDefault="00F3284F" w:rsidP="000E4634">
            <w:pPr>
              <w:pStyle w:val="a7"/>
            </w:pPr>
          </w:p>
        </w:tc>
      </w:tr>
      <w:tr w:rsidR="00F3284F" w:rsidRPr="001D1D18" w14:paraId="33EA9638" w14:textId="77777777" w:rsidTr="000E4634">
        <w:tc>
          <w:tcPr>
            <w:tcW w:w="5488" w:type="dxa"/>
          </w:tcPr>
          <w:p w14:paraId="75876616" w14:textId="59F9D7FA" w:rsidR="00F3284F" w:rsidRPr="00F83010" w:rsidRDefault="0057371B" w:rsidP="0057371B">
            <w:r w:rsidRPr="0057371B">
              <w:t>:23G:CANC</w:t>
            </w:r>
          </w:p>
        </w:tc>
        <w:tc>
          <w:tcPr>
            <w:tcW w:w="4762" w:type="dxa"/>
          </w:tcPr>
          <w:p w14:paraId="66646103" w14:textId="77777777" w:rsidR="00F3284F" w:rsidRPr="00F83010" w:rsidRDefault="00F3284F" w:rsidP="000E4634">
            <w:pPr>
              <w:pStyle w:val="a7"/>
            </w:pPr>
          </w:p>
        </w:tc>
      </w:tr>
      <w:tr w:rsidR="00F3284F" w:rsidRPr="001D1D18" w14:paraId="09913E82" w14:textId="77777777" w:rsidTr="000E4634">
        <w:tc>
          <w:tcPr>
            <w:tcW w:w="5488" w:type="dxa"/>
          </w:tcPr>
          <w:p w14:paraId="4991ABEC" w14:textId="1F18A35D" w:rsidR="00F3284F" w:rsidRPr="00B827D1" w:rsidRDefault="00F3284F" w:rsidP="002B3A2B">
            <w:r w:rsidRPr="00FD134C">
              <w:t>:22F::CAEV//</w:t>
            </w:r>
            <w:r w:rsidR="002B3A2B">
              <w:rPr>
                <w:lang w:val="en-US"/>
              </w:rPr>
              <w:t>PRIO</w:t>
            </w:r>
          </w:p>
        </w:tc>
        <w:tc>
          <w:tcPr>
            <w:tcW w:w="4762" w:type="dxa"/>
          </w:tcPr>
          <w:p w14:paraId="747D64CF" w14:textId="77777777" w:rsidR="00F3284F" w:rsidRPr="00F83010" w:rsidRDefault="00F3284F" w:rsidP="000E4634">
            <w:pPr>
              <w:pStyle w:val="a7"/>
            </w:pPr>
          </w:p>
        </w:tc>
      </w:tr>
      <w:tr w:rsidR="00F3284F" w:rsidRPr="00E33FA3" w14:paraId="77BCF9D1" w14:textId="77777777" w:rsidTr="000E4634">
        <w:tc>
          <w:tcPr>
            <w:tcW w:w="5488" w:type="dxa"/>
          </w:tcPr>
          <w:p w14:paraId="2417A485" w14:textId="40C4FD2A" w:rsidR="00F3284F" w:rsidRPr="00F83010" w:rsidRDefault="002B3A2B" w:rsidP="002B3A2B">
            <w:r>
              <w:t>:98C::PREP//201</w:t>
            </w:r>
            <w:r>
              <w:rPr>
                <w:lang w:val="en-US"/>
              </w:rPr>
              <w:t>60816</w:t>
            </w:r>
            <w:r w:rsidR="0057371B">
              <w:t>150000</w:t>
            </w:r>
          </w:p>
        </w:tc>
        <w:tc>
          <w:tcPr>
            <w:tcW w:w="4762" w:type="dxa"/>
          </w:tcPr>
          <w:p w14:paraId="3A0F4AFF" w14:textId="77777777" w:rsidR="00F3284F" w:rsidRPr="00F83010" w:rsidRDefault="00F3284F" w:rsidP="000E4634">
            <w:pPr>
              <w:pStyle w:val="a7"/>
            </w:pPr>
          </w:p>
        </w:tc>
      </w:tr>
      <w:tr w:rsidR="00F3284F" w:rsidRPr="00AF4D92" w14:paraId="2011FBDB" w14:textId="77777777" w:rsidTr="000E4634">
        <w:tc>
          <w:tcPr>
            <w:tcW w:w="5488" w:type="dxa"/>
          </w:tcPr>
          <w:p w14:paraId="27C8B752" w14:textId="06913D1F" w:rsidR="00F3284F" w:rsidRPr="00F83010" w:rsidRDefault="00F3284F" w:rsidP="000E4634">
            <w:r w:rsidRPr="00FD134C">
              <w:t>:16R:LINK</w:t>
            </w:r>
          </w:p>
        </w:tc>
        <w:tc>
          <w:tcPr>
            <w:tcW w:w="4762" w:type="dxa"/>
          </w:tcPr>
          <w:p w14:paraId="5A2D89F2" w14:textId="77777777" w:rsidR="00F3284F" w:rsidRPr="00F83010" w:rsidRDefault="00F3284F" w:rsidP="000E4634">
            <w:pPr>
              <w:pStyle w:val="a7"/>
            </w:pPr>
          </w:p>
        </w:tc>
      </w:tr>
      <w:tr w:rsidR="00F3284F" w:rsidRPr="00AF4D92" w14:paraId="319D654C" w14:textId="77777777" w:rsidTr="000E4634">
        <w:tc>
          <w:tcPr>
            <w:tcW w:w="5488" w:type="dxa"/>
          </w:tcPr>
          <w:p w14:paraId="6CF7CC75" w14:textId="0CE2729B" w:rsidR="00F3284F" w:rsidRPr="00B827D1" w:rsidRDefault="00F3284F" w:rsidP="000E4634">
            <w:r w:rsidRPr="00FD134C">
              <w:t>:13A::LINK//565</w:t>
            </w:r>
          </w:p>
        </w:tc>
        <w:tc>
          <w:tcPr>
            <w:tcW w:w="4762" w:type="dxa"/>
          </w:tcPr>
          <w:p w14:paraId="796BA4C7" w14:textId="77777777" w:rsidR="00F3284F" w:rsidRPr="00F83010" w:rsidRDefault="00F3284F" w:rsidP="000E4634">
            <w:pPr>
              <w:pStyle w:val="a7"/>
            </w:pPr>
          </w:p>
        </w:tc>
      </w:tr>
      <w:tr w:rsidR="00F3284F" w:rsidRPr="00AF4D92" w14:paraId="6E81DAE0" w14:textId="77777777" w:rsidTr="000E4634">
        <w:tc>
          <w:tcPr>
            <w:tcW w:w="5488" w:type="dxa"/>
          </w:tcPr>
          <w:p w14:paraId="7E43E9F3" w14:textId="216807A8" w:rsidR="00F3284F" w:rsidRPr="00F83010" w:rsidRDefault="00F3284F" w:rsidP="002B3A2B">
            <w:r w:rsidRPr="00FD134C">
              <w:t>:20C::PREV//</w:t>
            </w:r>
            <w:r w:rsidR="002B3A2B" w:rsidRPr="002B3A2B">
              <w:t>000001</w:t>
            </w:r>
          </w:p>
        </w:tc>
        <w:tc>
          <w:tcPr>
            <w:tcW w:w="4762" w:type="dxa"/>
          </w:tcPr>
          <w:p w14:paraId="0E730B36" w14:textId="77777777" w:rsidR="00F3284F" w:rsidRPr="00F83010" w:rsidRDefault="00F3284F" w:rsidP="000E4634">
            <w:pPr>
              <w:pStyle w:val="a7"/>
            </w:pPr>
          </w:p>
        </w:tc>
      </w:tr>
      <w:tr w:rsidR="00F3284F" w:rsidRPr="00F83010" w14:paraId="792CDB3A" w14:textId="77777777" w:rsidTr="000E4634">
        <w:tc>
          <w:tcPr>
            <w:tcW w:w="5488" w:type="dxa"/>
          </w:tcPr>
          <w:p w14:paraId="06B6AF6D" w14:textId="26E8655B" w:rsidR="00F3284F" w:rsidRPr="00F83010" w:rsidRDefault="00F3284F" w:rsidP="000E4634">
            <w:r w:rsidRPr="00FD134C">
              <w:t>:16S:LINK</w:t>
            </w:r>
          </w:p>
        </w:tc>
        <w:tc>
          <w:tcPr>
            <w:tcW w:w="4762" w:type="dxa"/>
          </w:tcPr>
          <w:p w14:paraId="29749961" w14:textId="77777777" w:rsidR="00F3284F" w:rsidRPr="00F83010" w:rsidRDefault="00F3284F" w:rsidP="000E4634">
            <w:pPr>
              <w:pStyle w:val="a7"/>
            </w:pPr>
          </w:p>
        </w:tc>
      </w:tr>
      <w:tr w:rsidR="00F3284F" w:rsidRPr="00EF6706" w14:paraId="4897F5CC" w14:textId="77777777" w:rsidTr="000E4634">
        <w:tc>
          <w:tcPr>
            <w:tcW w:w="5488" w:type="dxa"/>
          </w:tcPr>
          <w:p w14:paraId="48E33ABA" w14:textId="3C852355" w:rsidR="00F3284F" w:rsidRPr="00B827D1" w:rsidRDefault="00F3284F" w:rsidP="000E4634">
            <w:r w:rsidRPr="00FD134C">
              <w:t>:16S:GENL</w:t>
            </w:r>
          </w:p>
        </w:tc>
        <w:tc>
          <w:tcPr>
            <w:tcW w:w="4762" w:type="dxa"/>
          </w:tcPr>
          <w:p w14:paraId="5050D8BF" w14:textId="77777777" w:rsidR="00F3284F" w:rsidRPr="008303FC" w:rsidRDefault="00F3284F" w:rsidP="000E4634">
            <w:pPr>
              <w:pStyle w:val="a7"/>
              <w:rPr>
                <w:lang w:val="en-US"/>
              </w:rPr>
            </w:pPr>
          </w:p>
        </w:tc>
      </w:tr>
      <w:tr w:rsidR="00F3284F" w:rsidRPr="005419A3" w14:paraId="49975E1A" w14:textId="77777777" w:rsidTr="000E4634">
        <w:tc>
          <w:tcPr>
            <w:tcW w:w="5488" w:type="dxa"/>
          </w:tcPr>
          <w:p w14:paraId="08BD67DB" w14:textId="5AA95476" w:rsidR="00F3284F" w:rsidRPr="00B827D1" w:rsidRDefault="00F3284F" w:rsidP="000E4634">
            <w:r w:rsidRPr="00FD134C">
              <w:t>:16R:USECU</w:t>
            </w:r>
          </w:p>
        </w:tc>
        <w:tc>
          <w:tcPr>
            <w:tcW w:w="4762" w:type="dxa"/>
          </w:tcPr>
          <w:p w14:paraId="654600BE" w14:textId="77777777" w:rsidR="00F3284F" w:rsidRPr="005419A3" w:rsidRDefault="00F3284F" w:rsidP="000E4634">
            <w:pPr>
              <w:pStyle w:val="a7"/>
              <w:rPr>
                <w:lang w:val="en-US"/>
              </w:rPr>
            </w:pPr>
          </w:p>
        </w:tc>
      </w:tr>
      <w:tr w:rsidR="002B3A2B" w:rsidRPr="001D1D18" w14:paraId="15BC8056" w14:textId="77777777" w:rsidTr="000E4634">
        <w:tc>
          <w:tcPr>
            <w:tcW w:w="5488" w:type="dxa"/>
          </w:tcPr>
          <w:p w14:paraId="4F01E68F" w14:textId="1674AC01" w:rsidR="002B3A2B" w:rsidRPr="00F83010" w:rsidRDefault="002B3A2B" w:rsidP="002B3A2B">
            <w:pPr>
              <w:numPr>
                <w:ilvl w:val="0"/>
                <w:numId w:val="0"/>
              </w:numPr>
            </w:pPr>
            <w:r w:rsidRPr="00AB5728">
              <w:t>:35B:ISIN RU1111111111</w:t>
            </w:r>
          </w:p>
        </w:tc>
        <w:tc>
          <w:tcPr>
            <w:tcW w:w="4762" w:type="dxa"/>
          </w:tcPr>
          <w:p w14:paraId="16F6D0FF" w14:textId="77777777" w:rsidR="002B3A2B" w:rsidRPr="00F83010" w:rsidRDefault="002B3A2B" w:rsidP="000E4634">
            <w:pPr>
              <w:pStyle w:val="a7"/>
            </w:pPr>
          </w:p>
        </w:tc>
      </w:tr>
      <w:tr w:rsidR="002B3A2B" w:rsidRPr="001D1D18" w14:paraId="15E74700" w14:textId="77777777" w:rsidTr="000E4634">
        <w:tc>
          <w:tcPr>
            <w:tcW w:w="5488" w:type="dxa"/>
          </w:tcPr>
          <w:p w14:paraId="7B941178" w14:textId="72BE4715" w:rsidR="002B3A2B" w:rsidRPr="00F83010" w:rsidRDefault="002B3A2B" w:rsidP="000E4634">
            <w:r w:rsidRPr="00AB5728">
              <w:t>/XX/CORP/NADC/RU1111111111</w:t>
            </w:r>
          </w:p>
        </w:tc>
        <w:tc>
          <w:tcPr>
            <w:tcW w:w="4762" w:type="dxa"/>
          </w:tcPr>
          <w:p w14:paraId="7A6F2B91" w14:textId="77777777" w:rsidR="002B3A2B" w:rsidRPr="00F83010" w:rsidRDefault="002B3A2B" w:rsidP="000E4634">
            <w:pPr>
              <w:pStyle w:val="a7"/>
            </w:pPr>
          </w:p>
        </w:tc>
      </w:tr>
      <w:tr w:rsidR="002B3A2B" w:rsidRPr="00AF4D92" w14:paraId="664FBB33" w14:textId="77777777" w:rsidTr="000E4634">
        <w:tc>
          <w:tcPr>
            <w:tcW w:w="5488" w:type="dxa"/>
          </w:tcPr>
          <w:p w14:paraId="58F6859B" w14:textId="56BFE625" w:rsidR="002B3A2B" w:rsidRPr="00F83010" w:rsidRDefault="002B3A2B" w:rsidP="000E4634">
            <w:r w:rsidRPr="00AB5728">
              <w:t>/NAME/'OAO ''MEGAFON'' VYP1</w:t>
            </w:r>
          </w:p>
        </w:tc>
        <w:tc>
          <w:tcPr>
            <w:tcW w:w="4762" w:type="dxa"/>
          </w:tcPr>
          <w:p w14:paraId="04706141" w14:textId="77777777" w:rsidR="002B3A2B" w:rsidRPr="00F83010" w:rsidRDefault="002B3A2B" w:rsidP="000E4634">
            <w:pPr>
              <w:pStyle w:val="a7"/>
            </w:pPr>
          </w:p>
        </w:tc>
      </w:tr>
      <w:tr w:rsidR="00F3284F" w:rsidRPr="00AF4D92" w14:paraId="67DD6D88" w14:textId="77777777" w:rsidTr="000E4634">
        <w:tc>
          <w:tcPr>
            <w:tcW w:w="5488" w:type="dxa"/>
          </w:tcPr>
          <w:p w14:paraId="1BCD8366" w14:textId="68032080" w:rsidR="00F3284F" w:rsidRPr="00B827D1" w:rsidRDefault="0057371B" w:rsidP="000E4634">
            <w:r>
              <w:t>:16R:ACCTINFO</w:t>
            </w:r>
          </w:p>
        </w:tc>
        <w:tc>
          <w:tcPr>
            <w:tcW w:w="4762" w:type="dxa"/>
          </w:tcPr>
          <w:p w14:paraId="36369ACD" w14:textId="77777777" w:rsidR="00F3284F" w:rsidRPr="00F83010" w:rsidRDefault="00F3284F" w:rsidP="000E4634">
            <w:pPr>
              <w:pStyle w:val="a7"/>
            </w:pPr>
          </w:p>
        </w:tc>
      </w:tr>
      <w:tr w:rsidR="00F3284F" w:rsidRPr="00AF4D92" w14:paraId="50301385" w14:textId="77777777" w:rsidTr="000E4634">
        <w:tc>
          <w:tcPr>
            <w:tcW w:w="5488" w:type="dxa"/>
          </w:tcPr>
          <w:p w14:paraId="34BFEA0D" w14:textId="301530D3" w:rsidR="00F3284F" w:rsidRPr="00F83010" w:rsidRDefault="002B3A2B" w:rsidP="0050300B">
            <w:r>
              <w:t>:97A::SAFE//M</w:t>
            </w:r>
            <w:r>
              <w:rPr>
                <w:lang w:val="en-US"/>
              </w:rPr>
              <w:t>L</w:t>
            </w:r>
            <w:r w:rsidR="00F3284F" w:rsidRPr="00FD134C">
              <w:t>11</w:t>
            </w:r>
            <w:r w:rsidR="0057371B">
              <w:t>11111111</w:t>
            </w:r>
            <w:del w:id="180" w:author="Draft 3" w:date="2016-03-30T15:33:00Z">
              <w:r w:rsidR="0057371B" w:rsidDel="0050300B">
                <w:delText>/KRZD/00000000000000000</w:delText>
              </w:r>
            </w:del>
          </w:p>
        </w:tc>
        <w:tc>
          <w:tcPr>
            <w:tcW w:w="4762" w:type="dxa"/>
          </w:tcPr>
          <w:p w14:paraId="4182C0ED" w14:textId="77777777" w:rsidR="00F3284F" w:rsidRPr="00F83010" w:rsidRDefault="00F3284F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F3284F" w:rsidRPr="00AF4D92" w14:paraId="008B091C" w14:textId="77777777" w:rsidTr="000E4634">
        <w:tc>
          <w:tcPr>
            <w:tcW w:w="5488" w:type="dxa"/>
          </w:tcPr>
          <w:p w14:paraId="10535F6C" w14:textId="29B8AEF3" w:rsidR="00F3284F" w:rsidRPr="009A648D" w:rsidRDefault="00F3284F" w:rsidP="000E4634">
            <w:r w:rsidRPr="00FD134C">
              <w:t>:16S:ACCTINFO</w:t>
            </w:r>
          </w:p>
        </w:tc>
        <w:tc>
          <w:tcPr>
            <w:tcW w:w="4762" w:type="dxa"/>
          </w:tcPr>
          <w:p w14:paraId="69807811" w14:textId="77777777" w:rsidR="00F3284F" w:rsidRPr="00F83010" w:rsidRDefault="00F3284F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F3284F" w:rsidRPr="00AF4D92" w14:paraId="64C1BB4D" w14:textId="77777777" w:rsidTr="000E4634">
        <w:tc>
          <w:tcPr>
            <w:tcW w:w="5488" w:type="dxa"/>
          </w:tcPr>
          <w:p w14:paraId="70E91DFB" w14:textId="2D1C6A4F" w:rsidR="00F3284F" w:rsidRPr="009A648D" w:rsidRDefault="00F3284F" w:rsidP="000E4634">
            <w:r w:rsidRPr="00FD134C">
              <w:t>:16S:USECU</w:t>
            </w:r>
          </w:p>
        </w:tc>
        <w:tc>
          <w:tcPr>
            <w:tcW w:w="4762" w:type="dxa"/>
          </w:tcPr>
          <w:p w14:paraId="3A3029D6" w14:textId="77777777" w:rsidR="00F3284F" w:rsidRPr="00F83010" w:rsidRDefault="00F3284F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F3284F" w:rsidRPr="00AF4D92" w14:paraId="7710BCFF" w14:textId="77777777" w:rsidTr="000E4634">
        <w:tc>
          <w:tcPr>
            <w:tcW w:w="5488" w:type="dxa"/>
          </w:tcPr>
          <w:p w14:paraId="773B5A87" w14:textId="36271DDC" w:rsidR="00F3284F" w:rsidRPr="009A648D" w:rsidRDefault="00F3284F" w:rsidP="000E4634">
            <w:r w:rsidRPr="00FD134C">
              <w:t>:16R:CAINST</w:t>
            </w:r>
          </w:p>
        </w:tc>
        <w:tc>
          <w:tcPr>
            <w:tcW w:w="4762" w:type="dxa"/>
          </w:tcPr>
          <w:p w14:paraId="3B0CD9EA" w14:textId="77777777" w:rsidR="00F3284F" w:rsidRPr="00F83010" w:rsidRDefault="00F3284F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F3284F" w:rsidRPr="00AF4D92" w14:paraId="0DE99B23" w14:textId="77777777" w:rsidTr="000E4634">
        <w:tc>
          <w:tcPr>
            <w:tcW w:w="5488" w:type="dxa"/>
          </w:tcPr>
          <w:p w14:paraId="582F7E6B" w14:textId="15B14D80" w:rsidR="00F3284F" w:rsidRPr="009A648D" w:rsidRDefault="00F3284F" w:rsidP="000E4634">
            <w:r w:rsidRPr="00FD134C">
              <w:t>:13A::CAON//001</w:t>
            </w:r>
          </w:p>
        </w:tc>
        <w:tc>
          <w:tcPr>
            <w:tcW w:w="4762" w:type="dxa"/>
          </w:tcPr>
          <w:p w14:paraId="3111AB69" w14:textId="77777777" w:rsidR="00F3284F" w:rsidRPr="00F83010" w:rsidRDefault="00F3284F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F3284F" w:rsidRPr="00AF4D92" w14:paraId="3AFE8E91" w14:textId="77777777" w:rsidTr="000E4634">
        <w:tc>
          <w:tcPr>
            <w:tcW w:w="5488" w:type="dxa"/>
          </w:tcPr>
          <w:p w14:paraId="55F145D6" w14:textId="73A437A3" w:rsidR="00F3284F" w:rsidRPr="009A648D" w:rsidRDefault="00F3284F" w:rsidP="002B3A2B">
            <w:r w:rsidRPr="00FD134C">
              <w:t>:22F::CAOP//</w:t>
            </w:r>
            <w:r w:rsidR="002B3A2B">
              <w:rPr>
                <w:lang w:val="en-US"/>
              </w:rPr>
              <w:t>SECU</w:t>
            </w:r>
          </w:p>
        </w:tc>
        <w:tc>
          <w:tcPr>
            <w:tcW w:w="4762" w:type="dxa"/>
          </w:tcPr>
          <w:p w14:paraId="2410FE75" w14:textId="77777777" w:rsidR="00F3284F" w:rsidRPr="00F83010" w:rsidRDefault="00F3284F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F3284F" w:rsidRPr="00AF4D92" w14:paraId="62A77F91" w14:textId="77777777" w:rsidTr="000E4634">
        <w:tc>
          <w:tcPr>
            <w:tcW w:w="5488" w:type="dxa"/>
          </w:tcPr>
          <w:p w14:paraId="52B03621" w14:textId="772E34AF" w:rsidR="00F3284F" w:rsidRPr="009A648D" w:rsidRDefault="008508D8" w:rsidP="000E4634">
            <w:r>
              <w:t>:36B::QINS//UNIT/</w:t>
            </w:r>
            <w:r w:rsidR="008B7636">
              <w:rPr>
                <w:lang w:val="en-US"/>
              </w:rPr>
              <w:t>100</w:t>
            </w:r>
            <w:r w:rsidR="00F3284F" w:rsidRPr="00FD134C">
              <w:t>,</w:t>
            </w:r>
          </w:p>
        </w:tc>
        <w:tc>
          <w:tcPr>
            <w:tcW w:w="4762" w:type="dxa"/>
          </w:tcPr>
          <w:p w14:paraId="4D196794" w14:textId="77777777" w:rsidR="00F3284F" w:rsidRPr="00F83010" w:rsidRDefault="00F3284F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F3284F" w:rsidRPr="00AF4D92" w14:paraId="094EC3B6" w14:textId="77777777" w:rsidTr="000E4634">
        <w:tc>
          <w:tcPr>
            <w:tcW w:w="5488" w:type="dxa"/>
          </w:tcPr>
          <w:p w14:paraId="4ED5BF9B" w14:textId="7C81E584" w:rsidR="00F3284F" w:rsidRPr="009A648D" w:rsidRDefault="00F3284F" w:rsidP="000E4634">
            <w:r w:rsidRPr="00FD134C">
              <w:t>:16S:CAINST</w:t>
            </w:r>
          </w:p>
        </w:tc>
        <w:tc>
          <w:tcPr>
            <w:tcW w:w="4762" w:type="dxa"/>
          </w:tcPr>
          <w:p w14:paraId="792486A8" w14:textId="77777777" w:rsidR="00F3284F" w:rsidRPr="00F83010" w:rsidRDefault="00F3284F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6C0FE975" w14:textId="77777777" w:rsidR="005C6FBC" w:rsidRDefault="005C6FBC" w:rsidP="005C6FBC">
      <w:pPr>
        <w:pStyle w:val="20"/>
        <w:rPr>
          <w:ins w:id="181" w:author="Draft 2" w:date="2016-03-05T16:35:00Z"/>
          <w:lang w:val="ru-RU"/>
        </w:rPr>
      </w:pPr>
      <w:bookmarkStart w:id="182" w:name="_Toc445279684"/>
      <w:ins w:id="183" w:author="Draft 2" w:date="2016-03-05T16:35:00Z">
        <w:r>
          <w:rPr>
            <w:lang w:val="ru-RU"/>
          </w:rPr>
          <w:t>Инструкция от Владельца счета в НРД или Доверительного управляющего</w:t>
        </w:r>
        <w:bookmarkEnd w:id="182"/>
      </w:ins>
    </w:p>
    <w:p w14:paraId="397C2C0F" w14:textId="77777777" w:rsidR="005C6FBC" w:rsidRDefault="005C6FBC" w:rsidP="005C6FBC">
      <w:pPr>
        <w:ind w:left="142" w:firstLine="425"/>
        <w:rPr>
          <w:ins w:id="184" w:author="Draft 2" w:date="2016-03-05T16:35:00Z"/>
        </w:rPr>
      </w:pPr>
      <w:ins w:id="185" w:author="Draft 2" w:date="2016-03-05T16:35:00Z">
        <w:r>
          <w:t>Легенда:</w:t>
        </w:r>
      </w:ins>
    </w:p>
    <w:p w14:paraId="6BB30D58" w14:textId="77777777" w:rsidR="005C6FBC" w:rsidRDefault="005C6FBC" w:rsidP="005C6FBC">
      <w:pPr>
        <w:ind w:left="142" w:firstLine="425"/>
        <w:rPr>
          <w:ins w:id="186" w:author="Draft 2" w:date="2016-03-05T16:35:00Z"/>
        </w:rPr>
      </w:pPr>
      <w:ins w:id="187" w:author="Draft 2" w:date="2016-03-05T16:35:00Z">
        <w:r>
          <w:lastRenderedPageBreak/>
          <w:t>Инструкция отправляется Владельцем счета в НРД или Доверительным управляющим по счету/разделу MS1111111111/00000000000000000.</w:t>
        </w:r>
      </w:ins>
    </w:p>
    <w:p w14:paraId="4F13D743" w14:textId="77777777" w:rsidR="005C6FBC" w:rsidRDefault="005C6FBC" w:rsidP="005C6FBC">
      <w:pPr>
        <w:ind w:left="142" w:firstLine="425"/>
        <w:rPr>
          <w:ins w:id="188" w:author="Draft 2" w:date="2016-03-05T16:35:00Z"/>
        </w:rPr>
      </w:pPr>
      <w:ins w:id="189" w:author="Draft 2" w:date="2016-03-05T16:35:00Z">
        <w:r>
          <w:t>Дата подачи инструкции - 2015-06-25 (в пределах периода приема заявлений).</w:t>
        </w:r>
      </w:ins>
    </w:p>
    <w:p w14:paraId="47360D91" w14:textId="77777777" w:rsidR="005C6FBC" w:rsidRDefault="005C6FBC" w:rsidP="005C6FBC">
      <w:pPr>
        <w:ind w:left="142" w:firstLine="425"/>
        <w:rPr>
          <w:ins w:id="190" w:author="Draft 2" w:date="2016-03-05T16:35:00Z"/>
        </w:rPr>
      </w:pPr>
      <w:ins w:id="191" w:author="Draft 2" w:date="2016-03-05T16:35:00Z">
        <w:r>
          <w:t>Сообщения МТ565 поступающие от Владельца счета в НРД или Доверительного управляющего,</w:t>
        </w:r>
      </w:ins>
    </w:p>
    <w:p w14:paraId="7FB3408C" w14:textId="77777777" w:rsidR="005C6FBC" w:rsidRDefault="005C6FBC" w:rsidP="005C6FBC">
      <w:pPr>
        <w:ind w:left="142" w:firstLine="425"/>
        <w:rPr>
          <w:ins w:id="192" w:author="Draft 2" w:date="2016-03-05T16:35:00Z"/>
        </w:rPr>
      </w:pPr>
      <w:ins w:id="193" w:author="Draft 2" w:date="2016-03-05T16:35:00Z">
        <w:r>
          <w:t>заполняются стандартным образом, за исключением того, что</w:t>
        </w:r>
      </w:ins>
    </w:p>
    <w:p w14:paraId="1AC04900" w14:textId="77777777" w:rsidR="005C6FBC" w:rsidRPr="002E610F" w:rsidRDefault="005C6FBC" w:rsidP="005C6FBC">
      <w:pPr>
        <w:ind w:left="142" w:firstLine="425"/>
        <w:rPr>
          <w:ins w:id="194" w:author="Draft 2" w:date="2016-03-05T16:35:00Z"/>
        </w:rPr>
      </w:pPr>
      <w:ins w:id="195" w:author="Draft 2" w:date="2016-03-05T16:35:00Z">
        <w:r>
          <w:t>блок BENODET и поле :94а::SAFE – не заполняются.</w:t>
        </w:r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C6FBC" w14:paraId="4BFB9284" w14:textId="77777777" w:rsidTr="0027649C">
        <w:trPr>
          <w:ins w:id="196" w:author="Draft 2" w:date="2016-03-05T16:35:00Z"/>
        </w:trPr>
        <w:tc>
          <w:tcPr>
            <w:tcW w:w="5488" w:type="dxa"/>
            <w:shd w:val="clear" w:color="auto" w:fill="F2F2F2" w:themeFill="background1" w:themeFillShade="F2"/>
          </w:tcPr>
          <w:p w14:paraId="5DBD4E81" w14:textId="77777777" w:rsidR="005C6FBC" w:rsidRPr="00445088" w:rsidRDefault="005C6FBC" w:rsidP="0027649C">
            <w:pPr>
              <w:pStyle w:val="a3"/>
              <w:rPr>
                <w:ins w:id="197" w:author="Draft 2" w:date="2016-03-05T16:35:00Z"/>
              </w:rPr>
            </w:pPr>
            <w:ins w:id="198" w:author="Draft 2" w:date="2016-03-05T16:35:00Z">
              <w:r>
                <w:t>Пример сообщения</w:t>
              </w:r>
            </w:ins>
          </w:p>
        </w:tc>
        <w:tc>
          <w:tcPr>
            <w:tcW w:w="4762" w:type="dxa"/>
            <w:shd w:val="clear" w:color="auto" w:fill="F2F2F2" w:themeFill="background1" w:themeFillShade="F2"/>
          </w:tcPr>
          <w:p w14:paraId="42798BF8" w14:textId="77777777" w:rsidR="005C6FBC" w:rsidRDefault="005C6FBC" w:rsidP="0027649C">
            <w:pPr>
              <w:pStyle w:val="a3"/>
              <w:rPr>
                <w:ins w:id="199" w:author="Draft 2" w:date="2016-03-05T16:35:00Z"/>
              </w:rPr>
            </w:pPr>
            <w:ins w:id="200" w:author="Draft 2" w:date="2016-03-05T16:35:00Z">
              <w:r>
                <w:t>Комментарии</w:t>
              </w:r>
            </w:ins>
          </w:p>
        </w:tc>
      </w:tr>
      <w:tr w:rsidR="005C6FBC" w14:paraId="1D5FAC72" w14:textId="77777777" w:rsidTr="0027649C">
        <w:trPr>
          <w:ins w:id="201" w:author="Draft 2" w:date="2016-03-05T16:35:00Z"/>
        </w:trPr>
        <w:tc>
          <w:tcPr>
            <w:tcW w:w="5488" w:type="dxa"/>
            <w:vAlign w:val="bottom"/>
          </w:tcPr>
          <w:p w14:paraId="0D30C19A" w14:textId="77777777" w:rsidR="005C6FBC" w:rsidRPr="00445088" w:rsidRDefault="005C6FBC" w:rsidP="0027649C">
            <w:pPr>
              <w:rPr>
                <w:ins w:id="202" w:author="Draft 2" w:date="2016-03-05T16:35:00Z"/>
              </w:rPr>
            </w:pPr>
            <w:ins w:id="203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:16R:GENL</w:t>
              </w:r>
            </w:ins>
          </w:p>
        </w:tc>
        <w:tc>
          <w:tcPr>
            <w:tcW w:w="4762" w:type="dxa"/>
          </w:tcPr>
          <w:p w14:paraId="227FD6C9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04" w:author="Draft 2" w:date="2016-03-05T16:35:00Z"/>
              </w:rPr>
            </w:pPr>
          </w:p>
        </w:tc>
      </w:tr>
      <w:tr w:rsidR="005C6FBC" w14:paraId="6CCC21B6" w14:textId="77777777" w:rsidTr="0027649C">
        <w:trPr>
          <w:ins w:id="205" w:author="Draft 2" w:date="2016-03-05T16:35:00Z"/>
        </w:trPr>
        <w:tc>
          <w:tcPr>
            <w:tcW w:w="5488" w:type="dxa"/>
            <w:vAlign w:val="bottom"/>
          </w:tcPr>
          <w:p w14:paraId="7A675991" w14:textId="77777777" w:rsidR="005C6FBC" w:rsidRPr="00445088" w:rsidRDefault="005C6FBC" w:rsidP="0027649C">
            <w:pPr>
              <w:rPr>
                <w:ins w:id="206" w:author="Draft 2" w:date="2016-03-05T16:35:00Z"/>
              </w:rPr>
            </w:pPr>
            <w:ins w:id="207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:20C::CORP//757575X5955</w:t>
              </w:r>
            </w:ins>
          </w:p>
        </w:tc>
        <w:tc>
          <w:tcPr>
            <w:tcW w:w="4762" w:type="dxa"/>
          </w:tcPr>
          <w:p w14:paraId="69E40CCE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08" w:author="Draft 2" w:date="2016-03-05T16:35:00Z"/>
              </w:rPr>
            </w:pPr>
          </w:p>
        </w:tc>
      </w:tr>
      <w:tr w:rsidR="005C6FBC" w14:paraId="4AC64E56" w14:textId="77777777" w:rsidTr="0027649C">
        <w:trPr>
          <w:ins w:id="209" w:author="Draft 2" w:date="2016-03-05T16:35:00Z"/>
        </w:trPr>
        <w:tc>
          <w:tcPr>
            <w:tcW w:w="5488" w:type="dxa"/>
            <w:vAlign w:val="bottom"/>
          </w:tcPr>
          <w:p w14:paraId="6E362C04" w14:textId="77777777" w:rsidR="005C6FBC" w:rsidRPr="00445088" w:rsidRDefault="005C6FBC" w:rsidP="0027649C">
            <w:pPr>
              <w:rPr>
                <w:ins w:id="210" w:author="Draft 2" w:date="2016-03-05T16:35:00Z"/>
              </w:rPr>
            </w:pPr>
            <w:ins w:id="211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:20C::SEME//00101</w:t>
              </w:r>
            </w:ins>
          </w:p>
        </w:tc>
        <w:tc>
          <w:tcPr>
            <w:tcW w:w="4762" w:type="dxa"/>
          </w:tcPr>
          <w:p w14:paraId="2F437AAF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12" w:author="Draft 2" w:date="2016-03-05T16:35:00Z"/>
              </w:rPr>
            </w:pPr>
          </w:p>
        </w:tc>
      </w:tr>
      <w:tr w:rsidR="005C6FBC" w14:paraId="61D58837" w14:textId="77777777" w:rsidTr="0027649C">
        <w:trPr>
          <w:ins w:id="213" w:author="Draft 2" w:date="2016-03-05T16:35:00Z"/>
        </w:trPr>
        <w:tc>
          <w:tcPr>
            <w:tcW w:w="5488" w:type="dxa"/>
            <w:vAlign w:val="bottom"/>
          </w:tcPr>
          <w:p w14:paraId="34B80D03" w14:textId="77777777" w:rsidR="005C6FBC" w:rsidRDefault="005C6FBC" w:rsidP="0027649C">
            <w:pPr>
              <w:rPr>
                <w:ins w:id="214" w:author="Draft 2" w:date="2016-03-05T16:35:00Z"/>
              </w:rPr>
            </w:pPr>
            <w:ins w:id="215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:23G:NEWM</w:t>
              </w:r>
            </w:ins>
          </w:p>
        </w:tc>
        <w:tc>
          <w:tcPr>
            <w:tcW w:w="4762" w:type="dxa"/>
          </w:tcPr>
          <w:p w14:paraId="13D808C7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16" w:author="Draft 2" w:date="2016-03-05T16:35:00Z"/>
              </w:rPr>
            </w:pPr>
          </w:p>
        </w:tc>
      </w:tr>
      <w:tr w:rsidR="005C6FBC" w14:paraId="3EB3E006" w14:textId="77777777" w:rsidTr="0027649C">
        <w:trPr>
          <w:ins w:id="217" w:author="Draft 2" w:date="2016-03-05T16:35:00Z"/>
        </w:trPr>
        <w:tc>
          <w:tcPr>
            <w:tcW w:w="5488" w:type="dxa"/>
            <w:vAlign w:val="bottom"/>
          </w:tcPr>
          <w:p w14:paraId="57D7A296" w14:textId="438924CD" w:rsidR="005C6FBC" w:rsidRDefault="005C6FBC" w:rsidP="005C6FBC">
            <w:pPr>
              <w:rPr>
                <w:ins w:id="218" w:author="Draft 2" w:date="2016-03-05T16:35:00Z"/>
              </w:rPr>
            </w:pPr>
            <w:ins w:id="219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:22F::CAEV//</w:t>
              </w:r>
            </w:ins>
            <w:ins w:id="220" w:author="Draft 2" w:date="2016-03-05T16:39:00Z">
              <w:r>
                <w:rPr>
                  <w:rFonts w:ascii="Calibri" w:hAnsi="Calibri"/>
                  <w:sz w:val="22"/>
                  <w:szCs w:val="22"/>
                  <w:lang w:val="en-US"/>
                </w:rPr>
                <w:t>PRIO</w:t>
              </w:r>
            </w:ins>
          </w:p>
        </w:tc>
        <w:tc>
          <w:tcPr>
            <w:tcW w:w="4762" w:type="dxa"/>
          </w:tcPr>
          <w:p w14:paraId="068530F5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21" w:author="Draft 2" w:date="2016-03-05T16:35:00Z"/>
              </w:rPr>
            </w:pPr>
          </w:p>
        </w:tc>
      </w:tr>
      <w:tr w:rsidR="005C6FBC" w14:paraId="5DD0C701" w14:textId="77777777" w:rsidTr="0027649C">
        <w:trPr>
          <w:ins w:id="222" w:author="Draft 2" w:date="2016-03-05T16:35:00Z"/>
        </w:trPr>
        <w:tc>
          <w:tcPr>
            <w:tcW w:w="5488" w:type="dxa"/>
            <w:vAlign w:val="bottom"/>
          </w:tcPr>
          <w:p w14:paraId="15A628CA" w14:textId="77777777" w:rsidR="005C6FBC" w:rsidRDefault="005C6FBC" w:rsidP="0027649C">
            <w:pPr>
              <w:rPr>
                <w:ins w:id="223" w:author="Draft 2" w:date="2016-03-05T16:35:00Z"/>
              </w:rPr>
            </w:pPr>
            <w:ins w:id="224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:98C::PREP//20150625150000</w:t>
              </w:r>
            </w:ins>
          </w:p>
        </w:tc>
        <w:tc>
          <w:tcPr>
            <w:tcW w:w="4762" w:type="dxa"/>
          </w:tcPr>
          <w:p w14:paraId="2277825C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25" w:author="Draft 2" w:date="2016-03-05T16:35:00Z"/>
              </w:rPr>
            </w:pPr>
          </w:p>
        </w:tc>
      </w:tr>
      <w:tr w:rsidR="005C6FBC" w14:paraId="06CDD9B1" w14:textId="77777777" w:rsidTr="0027649C">
        <w:trPr>
          <w:ins w:id="226" w:author="Draft 2" w:date="2016-03-05T16:35:00Z"/>
        </w:trPr>
        <w:tc>
          <w:tcPr>
            <w:tcW w:w="5488" w:type="dxa"/>
            <w:vAlign w:val="bottom"/>
          </w:tcPr>
          <w:p w14:paraId="2D6F6B6C" w14:textId="77777777" w:rsidR="005C6FBC" w:rsidRDefault="005C6FBC" w:rsidP="0027649C">
            <w:pPr>
              <w:rPr>
                <w:ins w:id="227" w:author="Draft 2" w:date="2016-03-05T16:35:00Z"/>
              </w:rPr>
            </w:pPr>
            <w:ins w:id="228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:16S:GENL</w:t>
              </w:r>
            </w:ins>
          </w:p>
        </w:tc>
        <w:tc>
          <w:tcPr>
            <w:tcW w:w="4762" w:type="dxa"/>
          </w:tcPr>
          <w:p w14:paraId="2678E3F4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29" w:author="Draft 2" w:date="2016-03-05T16:35:00Z"/>
              </w:rPr>
            </w:pPr>
          </w:p>
        </w:tc>
      </w:tr>
      <w:tr w:rsidR="005C6FBC" w14:paraId="15BB25EB" w14:textId="77777777" w:rsidTr="0027649C">
        <w:trPr>
          <w:ins w:id="230" w:author="Draft 2" w:date="2016-03-05T16:35:00Z"/>
        </w:trPr>
        <w:tc>
          <w:tcPr>
            <w:tcW w:w="5488" w:type="dxa"/>
            <w:vAlign w:val="bottom"/>
          </w:tcPr>
          <w:p w14:paraId="22250ACF" w14:textId="77777777" w:rsidR="005C6FBC" w:rsidRDefault="005C6FBC" w:rsidP="0027649C">
            <w:pPr>
              <w:rPr>
                <w:ins w:id="231" w:author="Draft 2" w:date="2016-03-05T16:35:00Z"/>
              </w:rPr>
            </w:pPr>
            <w:ins w:id="232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:16R:USECU</w:t>
              </w:r>
            </w:ins>
          </w:p>
        </w:tc>
        <w:tc>
          <w:tcPr>
            <w:tcW w:w="4762" w:type="dxa"/>
          </w:tcPr>
          <w:p w14:paraId="021C60D3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33" w:author="Draft 2" w:date="2016-03-05T16:35:00Z"/>
              </w:rPr>
            </w:pPr>
          </w:p>
        </w:tc>
      </w:tr>
      <w:tr w:rsidR="005C6FBC" w14:paraId="490D657E" w14:textId="77777777" w:rsidTr="0027649C">
        <w:trPr>
          <w:ins w:id="234" w:author="Draft 2" w:date="2016-03-05T16:35:00Z"/>
        </w:trPr>
        <w:tc>
          <w:tcPr>
            <w:tcW w:w="5488" w:type="dxa"/>
            <w:vAlign w:val="bottom"/>
          </w:tcPr>
          <w:p w14:paraId="47AA62BE" w14:textId="692CDB5E" w:rsidR="005C6FBC" w:rsidRDefault="005C6FBC" w:rsidP="0027649C">
            <w:pPr>
              <w:rPr>
                <w:ins w:id="235" w:author="Draft 2" w:date="2016-03-05T16:35:00Z"/>
              </w:rPr>
            </w:pPr>
            <w:ins w:id="236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:35B:ISIN RU111111111</w:t>
              </w:r>
            </w:ins>
            <w:ins w:id="237" w:author="Draft 2" w:date="2016-03-05T16:38:00Z">
              <w:r>
                <w:rPr>
                  <w:rFonts w:ascii="Calibri" w:hAnsi="Calibri"/>
                  <w:sz w:val="22"/>
                  <w:szCs w:val="22"/>
                  <w:lang w:val="en-US"/>
                </w:rPr>
                <w:t>1</w:t>
              </w:r>
            </w:ins>
          </w:p>
        </w:tc>
        <w:tc>
          <w:tcPr>
            <w:tcW w:w="4762" w:type="dxa"/>
          </w:tcPr>
          <w:p w14:paraId="6E9AF09B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38" w:author="Draft 2" w:date="2016-03-05T16:35:00Z"/>
              </w:rPr>
            </w:pPr>
          </w:p>
        </w:tc>
      </w:tr>
      <w:tr w:rsidR="005C6FBC" w14:paraId="4FA6AA93" w14:textId="77777777" w:rsidTr="0027649C">
        <w:trPr>
          <w:ins w:id="239" w:author="Draft 2" w:date="2016-03-05T16:35:00Z"/>
        </w:trPr>
        <w:tc>
          <w:tcPr>
            <w:tcW w:w="5488" w:type="dxa"/>
            <w:vAlign w:val="bottom"/>
          </w:tcPr>
          <w:p w14:paraId="21FB5DEE" w14:textId="77777777" w:rsidR="005C6FBC" w:rsidRDefault="005C6FBC" w:rsidP="0027649C">
            <w:pPr>
              <w:rPr>
                <w:ins w:id="240" w:author="Draft 2" w:date="2016-03-05T16:35:00Z"/>
              </w:rPr>
            </w:pPr>
            <w:ins w:id="241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/XX/CORP/NADC/RU1111111111</w:t>
              </w:r>
            </w:ins>
          </w:p>
        </w:tc>
        <w:tc>
          <w:tcPr>
            <w:tcW w:w="4762" w:type="dxa"/>
          </w:tcPr>
          <w:p w14:paraId="434F2E0E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42" w:author="Draft 2" w:date="2016-03-05T16:35:00Z"/>
              </w:rPr>
            </w:pPr>
          </w:p>
        </w:tc>
      </w:tr>
      <w:tr w:rsidR="005C6FBC" w14:paraId="384D94B1" w14:textId="77777777" w:rsidTr="0027649C">
        <w:trPr>
          <w:ins w:id="243" w:author="Draft 2" w:date="2016-03-05T16:35:00Z"/>
        </w:trPr>
        <w:tc>
          <w:tcPr>
            <w:tcW w:w="5488" w:type="dxa"/>
            <w:vAlign w:val="bottom"/>
          </w:tcPr>
          <w:p w14:paraId="47EA9AED" w14:textId="77777777" w:rsidR="005C6FBC" w:rsidRDefault="005C6FBC" w:rsidP="0027649C">
            <w:pPr>
              <w:rPr>
                <w:ins w:id="244" w:author="Draft 2" w:date="2016-03-05T16:35:00Z"/>
              </w:rPr>
            </w:pPr>
            <w:ins w:id="245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/RU/1-11-00111-A</w:t>
              </w:r>
            </w:ins>
          </w:p>
        </w:tc>
        <w:tc>
          <w:tcPr>
            <w:tcW w:w="4762" w:type="dxa"/>
          </w:tcPr>
          <w:p w14:paraId="0E46418E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46" w:author="Draft 2" w:date="2016-03-05T16:35:00Z"/>
              </w:rPr>
            </w:pPr>
          </w:p>
        </w:tc>
      </w:tr>
      <w:tr w:rsidR="005C6FBC" w14:paraId="0F439ACB" w14:textId="77777777" w:rsidTr="0027649C">
        <w:trPr>
          <w:ins w:id="247" w:author="Draft 2" w:date="2016-03-05T16:35:00Z"/>
        </w:trPr>
        <w:tc>
          <w:tcPr>
            <w:tcW w:w="5488" w:type="dxa"/>
            <w:vAlign w:val="bottom"/>
          </w:tcPr>
          <w:p w14:paraId="134E154F" w14:textId="77777777" w:rsidR="005C6FBC" w:rsidRDefault="005C6FBC" w:rsidP="0027649C">
            <w:pPr>
              <w:rPr>
                <w:ins w:id="248" w:author="Draft 2" w:date="2016-03-05T16:35:00Z"/>
              </w:rPr>
            </w:pPr>
            <w:ins w:id="249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/NAME/'OAO ''MEGAFON'' VYP1</w:t>
              </w:r>
            </w:ins>
          </w:p>
        </w:tc>
        <w:tc>
          <w:tcPr>
            <w:tcW w:w="4762" w:type="dxa"/>
          </w:tcPr>
          <w:p w14:paraId="3594245C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50" w:author="Draft 2" w:date="2016-03-05T16:35:00Z"/>
              </w:rPr>
            </w:pPr>
          </w:p>
        </w:tc>
      </w:tr>
      <w:tr w:rsidR="005C6FBC" w14:paraId="549E1ADB" w14:textId="77777777" w:rsidTr="0027649C">
        <w:trPr>
          <w:ins w:id="251" w:author="Draft 2" w:date="2016-03-05T16:35:00Z"/>
        </w:trPr>
        <w:tc>
          <w:tcPr>
            <w:tcW w:w="5488" w:type="dxa"/>
            <w:vAlign w:val="bottom"/>
          </w:tcPr>
          <w:p w14:paraId="2F960828" w14:textId="77777777" w:rsidR="005C6FBC" w:rsidRDefault="005C6FBC" w:rsidP="0027649C">
            <w:pPr>
              <w:rPr>
                <w:ins w:id="252" w:author="Draft 2" w:date="2016-03-05T16:35:00Z"/>
              </w:rPr>
            </w:pPr>
            <w:ins w:id="253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 xml:space="preserve">:16R:ACCTINFO </w:t>
              </w:r>
            </w:ins>
          </w:p>
        </w:tc>
        <w:tc>
          <w:tcPr>
            <w:tcW w:w="4762" w:type="dxa"/>
          </w:tcPr>
          <w:p w14:paraId="29C3B907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54" w:author="Draft 2" w:date="2016-03-05T16:35:00Z"/>
              </w:rPr>
            </w:pPr>
          </w:p>
        </w:tc>
      </w:tr>
      <w:tr w:rsidR="005C6FBC" w14:paraId="15582319" w14:textId="77777777" w:rsidTr="0027649C">
        <w:trPr>
          <w:ins w:id="255" w:author="Draft 2" w:date="2016-03-05T16:35:00Z"/>
        </w:trPr>
        <w:tc>
          <w:tcPr>
            <w:tcW w:w="5488" w:type="dxa"/>
            <w:vAlign w:val="bottom"/>
          </w:tcPr>
          <w:p w14:paraId="5079312E" w14:textId="6507661F" w:rsidR="005C6FBC" w:rsidRDefault="005C6FBC" w:rsidP="0050300B">
            <w:pPr>
              <w:rPr>
                <w:ins w:id="256" w:author="Draft 2" w:date="2016-03-05T16:35:00Z"/>
              </w:rPr>
            </w:pPr>
            <w:ins w:id="257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:97A::SAFE//MS1111111111</w:t>
              </w:r>
              <w:del w:id="258" w:author="Draft 3" w:date="2016-03-30T15:34:00Z">
                <w:r w:rsidDel="0050300B">
                  <w:rPr>
                    <w:rFonts w:ascii="Calibri" w:hAnsi="Calibri"/>
                    <w:sz w:val="22"/>
                    <w:szCs w:val="22"/>
                  </w:rPr>
                  <w:delText>/KRZD/00000000000000000</w:delText>
                </w:r>
              </w:del>
            </w:ins>
          </w:p>
        </w:tc>
        <w:tc>
          <w:tcPr>
            <w:tcW w:w="4762" w:type="dxa"/>
          </w:tcPr>
          <w:p w14:paraId="54608195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59" w:author="Draft 2" w:date="2016-03-05T16:35:00Z"/>
              </w:rPr>
            </w:pPr>
          </w:p>
        </w:tc>
      </w:tr>
      <w:tr w:rsidR="005C6FBC" w14:paraId="59DC13CF" w14:textId="77777777" w:rsidTr="0027649C">
        <w:trPr>
          <w:ins w:id="260" w:author="Draft 2" w:date="2016-03-05T16:35:00Z"/>
        </w:trPr>
        <w:tc>
          <w:tcPr>
            <w:tcW w:w="5488" w:type="dxa"/>
            <w:vAlign w:val="bottom"/>
          </w:tcPr>
          <w:p w14:paraId="7147341F" w14:textId="77777777" w:rsidR="005C6FBC" w:rsidRDefault="005C6FBC" w:rsidP="0027649C">
            <w:pPr>
              <w:rPr>
                <w:ins w:id="261" w:author="Draft 2" w:date="2016-03-05T16:35:00Z"/>
              </w:rPr>
            </w:pPr>
            <w:ins w:id="262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:16S:ACCTINFO</w:t>
              </w:r>
            </w:ins>
          </w:p>
        </w:tc>
        <w:tc>
          <w:tcPr>
            <w:tcW w:w="4762" w:type="dxa"/>
          </w:tcPr>
          <w:p w14:paraId="53A77263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63" w:author="Draft 2" w:date="2016-03-05T16:35:00Z"/>
              </w:rPr>
            </w:pPr>
          </w:p>
        </w:tc>
      </w:tr>
      <w:tr w:rsidR="005C6FBC" w14:paraId="70939C79" w14:textId="77777777" w:rsidTr="0027649C">
        <w:trPr>
          <w:ins w:id="264" w:author="Draft 2" w:date="2016-03-05T16:35:00Z"/>
        </w:trPr>
        <w:tc>
          <w:tcPr>
            <w:tcW w:w="5488" w:type="dxa"/>
            <w:vAlign w:val="bottom"/>
          </w:tcPr>
          <w:p w14:paraId="6AF0CFDA" w14:textId="77777777" w:rsidR="005C6FBC" w:rsidRDefault="005C6FBC" w:rsidP="0027649C">
            <w:pPr>
              <w:rPr>
                <w:ins w:id="265" w:author="Draft 2" w:date="2016-03-05T16:35:00Z"/>
              </w:rPr>
            </w:pPr>
            <w:ins w:id="266" w:author="Draft 2" w:date="2016-03-05T16:35:00Z">
              <w:r>
                <w:rPr>
                  <w:rFonts w:ascii="Calibri" w:hAnsi="Calibri"/>
                  <w:sz w:val="22"/>
                  <w:szCs w:val="22"/>
                </w:rPr>
                <w:t>:16S:USECU</w:t>
              </w:r>
            </w:ins>
          </w:p>
        </w:tc>
        <w:tc>
          <w:tcPr>
            <w:tcW w:w="4762" w:type="dxa"/>
          </w:tcPr>
          <w:p w14:paraId="3362CE5D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67" w:author="Draft 2" w:date="2016-03-05T16:35:00Z"/>
              </w:rPr>
            </w:pPr>
          </w:p>
        </w:tc>
      </w:tr>
      <w:tr w:rsidR="005C6FBC" w14:paraId="641F3135" w14:textId="77777777" w:rsidTr="0027649C">
        <w:trPr>
          <w:ins w:id="268" w:author="Draft 2" w:date="2016-03-05T16:35:00Z"/>
        </w:trPr>
        <w:tc>
          <w:tcPr>
            <w:tcW w:w="5488" w:type="dxa"/>
          </w:tcPr>
          <w:p w14:paraId="69E6D43A" w14:textId="77777777" w:rsidR="005C6FBC" w:rsidRPr="005C6FBC" w:rsidRDefault="005C6FBC" w:rsidP="0027649C">
            <w:pPr>
              <w:rPr>
                <w:ins w:id="269" w:author="Draft 2" w:date="2016-03-05T16:35:00Z"/>
                <w:rFonts w:ascii="Calibri" w:hAnsi="Calibri"/>
                <w:sz w:val="22"/>
                <w:szCs w:val="22"/>
              </w:rPr>
            </w:pPr>
            <w:ins w:id="270" w:author="Draft 2" w:date="2016-03-05T16:35:00Z">
              <w:r w:rsidRPr="005C6FBC">
                <w:rPr>
                  <w:rFonts w:ascii="Calibri" w:hAnsi="Calibri"/>
                  <w:sz w:val="22"/>
                  <w:szCs w:val="22"/>
                </w:rPr>
                <w:t>:16R:CAINST</w:t>
              </w:r>
            </w:ins>
          </w:p>
        </w:tc>
        <w:tc>
          <w:tcPr>
            <w:tcW w:w="4762" w:type="dxa"/>
          </w:tcPr>
          <w:p w14:paraId="5768A217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71" w:author="Draft 2" w:date="2016-03-05T16:35:00Z"/>
              </w:rPr>
            </w:pPr>
          </w:p>
        </w:tc>
      </w:tr>
      <w:tr w:rsidR="005C6FBC" w14:paraId="58A81862" w14:textId="77777777" w:rsidTr="0027649C">
        <w:trPr>
          <w:ins w:id="272" w:author="Draft 2" w:date="2016-03-05T16:35:00Z"/>
        </w:trPr>
        <w:tc>
          <w:tcPr>
            <w:tcW w:w="5488" w:type="dxa"/>
          </w:tcPr>
          <w:p w14:paraId="1BAFAAD4" w14:textId="77777777" w:rsidR="005C6FBC" w:rsidRPr="005C6FBC" w:rsidRDefault="005C6FBC" w:rsidP="0027649C">
            <w:pPr>
              <w:rPr>
                <w:ins w:id="273" w:author="Draft 2" w:date="2016-03-05T16:35:00Z"/>
                <w:rFonts w:ascii="Calibri" w:hAnsi="Calibri"/>
                <w:sz w:val="22"/>
                <w:szCs w:val="22"/>
              </w:rPr>
            </w:pPr>
            <w:ins w:id="274" w:author="Draft 2" w:date="2016-03-05T16:35:00Z">
              <w:r w:rsidRPr="005C6FBC">
                <w:rPr>
                  <w:rFonts w:ascii="Calibri" w:hAnsi="Calibri"/>
                  <w:sz w:val="22"/>
                  <w:szCs w:val="22"/>
                </w:rPr>
                <w:t>:13A::CAON//001</w:t>
              </w:r>
            </w:ins>
          </w:p>
        </w:tc>
        <w:tc>
          <w:tcPr>
            <w:tcW w:w="4762" w:type="dxa"/>
          </w:tcPr>
          <w:p w14:paraId="3D39420F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75" w:author="Draft 2" w:date="2016-03-05T16:35:00Z"/>
              </w:rPr>
            </w:pPr>
          </w:p>
        </w:tc>
      </w:tr>
      <w:tr w:rsidR="005C6FBC" w14:paraId="1ECAB9D6" w14:textId="77777777" w:rsidTr="0027649C">
        <w:trPr>
          <w:ins w:id="276" w:author="Draft 2" w:date="2016-03-05T16:35:00Z"/>
        </w:trPr>
        <w:tc>
          <w:tcPr>
            <w:tcW w:w="5488" w:type="dxa"/>
          </w:tcPr>
          <w:p w14:paraId="43BC46C3" w14:textId="77777777" w:rsidR="005C6FBC" w:rsidRPr="005C6FBC" w:rsidRDefault="005C6FBC" w:rsidP="0027649C">
            <w:pPr>
              <w:rPr>
                <w:ins w:id="277" w:author="Draft 2" w:date="2016-03-05T16:35:00Z"/>
                <w:rFonts w:ascii="Calibri" w:hAnsi="Calibri"/>
                <w:sz w:val="22"/>
                <w:szCs w:val="22"/>
              </w:rPr>
            </w:pPr>
            <w:ins w:id="278" w:author="Draft 2" w:date="2016-03-05T16:35:00Z">
              <w:r w:rsidRPr="005C6FBC">
                <w:rPr>
                  <w:rFonts w:ascii="Calibri" w:hAnsi="Calibri"/>
                  <w:sz w:val="22"/>
                  <w:szCs w:val="22"/>
                </w:rPr>
                <w:t>:22F::CAOP//SECU</w:t>
              </w:r>
            </w:ins>
          </w:p>
        </w:tc>
        <w:tc>
          <w:tcPr>
            <w:tcW w:w="4762" w:type="dxa"/>
          </w:tcPr>
          <w:p w14:paraId="28F3748B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79" w:author="Draft 2" w:date="2016-03-05T16:35:00Z"/>
              </w:rPr>
            </w:pPr>
          </w:p>
        </w:tc>
      </w:tr>
      <w:tr w:rsidR="005C6FBC" w14:paraId="6CD7873F" w14:textId="77777777" w:rsidTr="0027649C">
        <w:trPr>
          <w:ins w:id="280" w:author="Draft 2" w:date="2016-03-05T16:35:00Z"/>
        </w:trPr>
        <w:tc>
          <w:tcPr>
            <w:tcW w:w="5488" w:type="dxa"/>
          </w:tcPr>
          <w:p w14:paraId="0BBE11AE" w14:textId="77777777" w:rsidR="005C6FBC" w:rsidRPr="005C6FBC" w:rsidRDefault="005C6FBC" w:rsidP="005C6FBC">
            <w:pPr>
              <w:rPr>
                <w:ins w:id="281" w:author="Draft 2" w:date="2016-03-05T16:38:00Z"/>
                <w:rFonts w:ascii="Calibri" w:hAnsi="Calibri"/>
                <w:sz w:val="22"/>
                <w:szCs w:val="22"/>
              </w:rPr>
            </w:pPr>
            <w:ins w:id="282" w:author="Draft 2" w:date="2016-03-05T16:35:00Z">
              <w:r w:rsidRPr="005C6FBC">
                <w:rPr>
                  <w:rFonts w:ascii="Calibri" w:hAnsi="Calibri"/>
                  <w:sz w:val="22"/>
                  <w:szCs w:val="22"/>
                </w:rPr>
                <w:t>:35B:ISIN RU2222222222</w:t>
              </w:r>
            </w:ins>
          </w:p>
          <w:p w14:paraId="0095EE28" w14:textId="15B8EB26" w:rsidR="005C6FBC" w:rsidRPr="005C6FBC" w:rsidRDefault="005C6FBC" w:rsidP="005C6FBC">
            <w:pPr>
              <w:rPr>
                <w:ins w:id="283" w:author="Draft 2" w:date="2016-03-05T16:35:00Z"/>
                <w:rFonts w:ascii="Calibri" w:hAnsi="Calibri"/>
                <w:sz w:val="22"/>
                <w:szCs w:val="22"/>
              </w:rPr>
            </w:pPr>
            <w:ins w:id="284" w:author="Draft 2" w:date="2016-03-05T16:35:00Z">
              <w:r w:rsidRPr="005C6FBC">
                <w:rPr>
                  <w:rFonts w:ascii="Calibri" w:hAnsi="Calibri"/>
                  <w:sz w:val="22"/>
                  <w:szCs w:val="22"/>
                </w:rPr>
                <w:t>/XX/CORP/NADC/RU2222222222</w:t>
              </w:r>
            </w:ins>
          </w:p>
        </w:tc>
        <w:tc>
          <w:tcPr>
            <w:tcW w:w="4762" w:type="dxa"/>
          </w:tcPr>
          <w:p w14:paraId="12DE14FA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85" w:author="Draft 2" w:date="2016-03-05T16:35:00Z"/>
              </w:rPr>
            </w:pPr>
          </w:p>
        </w:tc>
      </w:tr>
      <w:tr w:rsidR="005C6FBC" w14:paraId="26AD24E4" w14:textId="77777777" w:rsidTr="0027649C">
        <w:trPr>
          <w:ins w:id="286" w:author="Draft 2" w:date="2016-03-05T16:35:00Z"/>
        </w:trPr>
        <w:tc>
          <w:tcPr>
            <w:tcW w:w="5488" w:type="dxa"/>
          </w:tcPr>
          <w:p w14:paraId="236C6BB8" w14:textId="77777777" w:rsidR="005C6FBC" w:rsidRPr="005C6FBC" w:rsidRDefault="005C6FBC" w:rsidP="0027649C">
            <w:pPr>
              <w:rPr>
                <w:ins w:id="287" w:author="Draft 2" w:date="2016-03-05T16:35:00Z"/>
                <w:rFonts w:ascii="Calibri" w:hAnsi="Calibri"/>
                <w:sz w:val="22"/>
                <w:szCs w:val="22"/>
              </w:rPr>
            </w:pPr>
            <w:ins w:id="288" w:author="Draft 2" w:date="2016-03-05T16:35:00Z">
              <w:r w:rsidRPr="005C6FBC">
                <w:rPr>
                  <w:rFonts w:ascii="Calibri" w:hAnsi="Calibri"/>
                  <w:sz w:val="22"/>
                  <w:szCs w:val="22"/>
                </w:rPr>
                <w:t>:36B::QINS//UNIT/100,</w:t>
              </w:r>
            </w:ins>
          </w:p>
        </w:tc>
        <w:tc>
          <w:tcPr>
            <w:tcW w:w="4762" w:type="dxa"/>
          </w:tcPr>
          <w:p w14:paraId="116D3C40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89" w:author="Draft 2" w:date="2016-03-05T16:35:00Z"/>
              </w:rPr>
            </w:pPr>
          </w:p>
        </w:tc>
      </w:tr>
      <w:tr w:rsidR="005C6FBC" w14:paraId="33F5338F" w14:textId="77777777" w:rsidTr="0027649C">
        <w:trPr>
          <w:ins w:id="290" w:author="Draft 2" w:date="2016-03-05T16:35:00Z"/>
        </w:trPr>
        <w:tc>
          <w:tcPr>
            <w:tcW w:w="5488" w:type="dxa"/>
          </w:tcPr>
          <w:p w14:paraId="5B6CF6CC" w14:textId="77777777" w:rsidR="005C6FBC" w:rsidRPr="005C6FBC" w:rsidRDefault="005C6FBC" w:rsidP="0027649C">
            <w:pPr>
              <w:rPr>
                <w:ins w:id="291" w:author="Draft 2" w:date="2016-03-05T16:35:00Z"/>
                <w:rFonts w:ascii="Calibri" w:hAnsi="Calibri"/>
                <w:sz w:val="22"/>
                <w:szCs w:val="22"/>
              </w:rPr>
            </w:pPr>
            <w:ins w:id="292" w:author="Draft 2" w:date="2016-03-05T16:35:00Z">
              <w:r w:rsidRPr="005C6FBC">
                <w:rPr>
                  <w:rFonts w:ascii="Calibri" w:hAnsi="Calibri"/>
                  <w:sz w:val="22"/>
                  <w:szCs w:val="22"/>
                </w:rPr>
                <w:t>:16S:CAINST</w:t>
              </w:r>
            </w:ins>
          </w:p>
        </w:tc>
        <w:tc>
          <w:tcPr>
            <w:tcW w:w="4762" w:type="dxa"/>
          </w:tcPr>
          <w:p w14:paraId="7E44E43F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93" w:author="Draft 2" w:date="2016-03-05T16:35:00Z"/>
              </w:rPr>
            </w:pPr>
          </w:p>
        </w:tc>
      </w:tr>
      <w:tr w:rsidR="005C6FBC" w:rsidRPr="0073437B" w14:paraId="686BA77E" w14:textId="77777777" w:rsidTr="0027649C">
        <w:trPr>
          <w:ins w:id="294" w:author="Draft 2" w:date="2016-03-05T16:35:00Z"/>
        </w:trPr>
        <w:tc>
          <w:tcPr>
            <w:tcW w:w="5488" w:type="dxa"/>
            <w:vAlign w:val="bottom"/>
          </w:tcPr>
          <w:p w14:paraId="60C7B35D" w14:textId="77777777" w:rsidR="005C6FBC" w:rsidRPr="0073437B" w:rsidRDefault="005C6FBC" w:rsidP="0027649C">
            <w:pPr>
              <w:numPr>
                <w:ilvl w:val="0"/>
                <w:numId w:val="0"/>
              </w:numPr>
              <w:rPr>
                <w:ins w:id="295" w:author="Draft 2" w:date="2016-03-05T16:35:00Z"/>
                <w:lang w:val="en-US"/>
              </w:rPr>
            </w:pPr>
          </w:p>
        </w:tc>
        <w:tc>
          <w:tcPr>
            <w:tcW w:w="4762" w:type="dxa"/>
          </w:tcPr>
          <w:p w14:paraId="6838DC63" w14:textId="77777777" w:rsidR="005C6FBC" w:rsidRPr="00853844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96" w:author="Draft 2" w:date="2016-03-05T16:35:00Z"/>
                <w:lang w:val="en-US"/>
              </w:rPr>
            </w:pPr>
          </w:p>
        </w:tc>
      </w:tr>
      <w:tr w:rsidR="005C6FBC" w:rsidRPr="00853844" w14:paraId="074B1642" w14:textId="77777777" w:rsidTr="0027649C">
        <w:trPr>
          <w:ins w:id="297" w:author="Draft 2" w:date="2016-03-05T16:35:00Z"/>
        </w:trPr>
        <w:tc>
          <w:tcPr>
            <w:tcW w:w="5488" w:type="dxa"/>
            <w:vAlign w:val="bottom"/>
          </w:tcPr>
          <w:p w14:paraId="05056B56" w14:textId="77777777" w:rsidR="005C6FBC" w:rsidRPr="00507E9E" w:rsidRDefault="005C6FBC" w:rsidP="0027649C">
            <w:pPr>
              <w:rPr>
                <w:ins w:id="298" w:author="Draft 2" w:date="2016-03-05T16:35:00Z"/>
              </w:rPr>
            </w:pPr>
          </w:p>
        </w:tc>
        <w:tc>
          <w:tcPr>
            <w:tcW w:w="4762" w:type="dxa"/>
          </w:tcPr>
          <w:p w14:paraId="3BF37E8F" w14:textId="77777777" w:rsidR="005C6FBC" w:rsidRPr="00853844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299" w:author="Draft 2" w:date="2016-03-05T16:35:00Z"/>
                <w:lang w:val="en-US"/>
              </w:rPr>
            </w:pPr>
          </w:p>
        </w:tc>
      </w:tr>
    </w:tbl>
    <w:p w14:paraId="593038AA" w14:textId="09BF96FF" w:rsidR="00F3284F" w:rsidRPr="00FE07C1" w:rsidRDefault="005C6FBC" w:rsidP="005C6FBC">
      <w:pPr>
        <w:pStyle w:val="20"/>
        <w:rPr>
          <w:ins w:id="300" w:author="Draft 2" w:date="2016-03-05T16:36:00Z"/>
          <w:lang w:val="ru-RU"/>
        </w:rPr>
      </w:pPr>
      <w:bookmarkStart w:id="301" w:name="_Toc445279685"/>
      <w:ins w:id="302" w:author="Draft 2" w:date="2016-03-05T16:35:00Z">
        <w:r>
          <w:t>Запрос на отмену инструкции от Владельца счета или Доверительного управляющего</w:t>
        </w:r>
      </w:ins>
      <w:bookmarkEnd w:id="301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C6FBC" w14:paraId="3D7F86A4" w14:textId="77777777" w:rsidTr="0027649C">
        <w:trPr>
          <w:ins w:id="303" w:author="Draft 2" w:date="2016-03-05T16:36:00Z"/>
        </w:trPr>
        <w:tc>
          <w:tcPr>
            <w:tcW w:w="5488" w:type="dxa"/>
            <w:shd w:val="clear" w:color="auto" w:fill="F2F2F2" w:themeFill="background1" w:themeFillShade="F2"/>
          </w:tcPr>
          <w:p w14:paraId="39DC28E3" w14:textId="77777777" w:rsidR="005C6FBC" w:rsidRPr="00445088" w:rsidRDefault="005C6FBC" w:rsidP="0027649C">
            <w:pPr>
              <w:pStyle w:val="a3"/>
              <w:rPr>
                <w:ins w:id="304" w:author="Draft 2" w:date="2016-03-05T16:36:00Z"/>
              </w:rPr>
            </w:pPr>
            <w:ins w:id="305" w:author="Draft 2" w:date="2016-03-05T16:36:00Z">
              <w:r>
                <w:t>Пример сообщения</w:t>
              </w:r>
            </w:ins>
          </w:p>
        </w:tc>
        <w:tc>
          <w:tcPr>
            <w:tcW w:w="4762" w:type="dxa"/>
            <w:shd w:val="clear" w:color="auto" w:fill="F2F2F2" w:themeFill="background1" w:themeFillShade="F2"/>
          </w:tcPr>
          <w:p w14:paraId="4E195931" w14:textId="77777777" w:rsidR="005C6FBC" w:rsidRDefault="005C6FBC" w:rsidP="0027649C">
            <w:pPr>
              <w:pStyle w:val="a3"/>
              <w:rPr>
                <w:ins w:id="306" w:author="Draft 2" w:date="2016-03-05T16:36:00Z"/>
              </w:rPr>
            </w:pPr>
            <w:ins w:id="307" w:author="Draft 2" w:date="2016-03-05T16:36:00Z">
              <w:r>
                <w:t>Комментарии</w:t>
              </w:r>
            </w:ins>
          </w:p>
        </w:tc>
      </w:tr>
      <w:tr w:rsidR="005C6FBC" w14:paraId="5406FCCD" w14:textId="77777777" w:rsidTr="0027649C">
        <w:trPr>
          <w:ins w:id="308" w:author="Draft 2" w:date="2016-03-05T16:36:00Z"/>
        </w:trPr>
        <w:tc>
          <w:tcPr>
            <w:tcW w:w="5488" w:type="dxa"/>
            <w:vAlign w:val="bottom"/>
          </w:tcPr>
          <w:p w14:paraId="605D1340" w14:textId="495CC8D5" w:rsidR="005C6FBC" w:rsidRPr="00445088" w:rsidRDefault="005C6FBC" w:rsidP="0027649C">
            <w:pPr>
              <w:rPr>
                <w:ins w:id="309" w:author="Draft 2" w:date="2016-03-05T16:36:00Z"/>
              </w:rPr>
            </w:pPr>
            <w:ins w:id="310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:16R:GENL</w:t>
              </w:r>
            </w:ins>
          </w:p>
        </w:tc>
        <w:tc>
          <w:tcPr>
            <w:tcW w:w="4762" w:type="dxa"/>
          </w:tcPr>
          <w:p w14:paraId="6DB857A3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11" w:author="Draft 2" w:date="2016-03-05T16:36:00Z"/>
              </w:rPr>
            </w:pPr>
          </w:p>
        </w:tc>
      </w:tr>
      <w:tr w:rsidR="005C6FBC" w14:paraId="6DE06E42" w14:textId="77777777" w:rsidTr="0027649C">
        <w:trPr>
          <w:ins w:id="312" w:author="Draft 2" w:date="2016-03-05T16:36:00Z"/>
        </w:trPr>
        <w:tc>
          <w:tcPr>
            <w:tcW w:w="5488" w:type="dxa"/>
            <w:vAlign w:val="bottom"/>
          </w:tcPr>
          <w:p w14:paraId="2B1D3697" w14:textId="07917FE1" w:rsidR="005C6FBC" w:rsidRPr="00445088" w:rsidRDefault="005C6FBC" w:rsidP="0027649C">
            <w:pPr>
              <w:rPr>
                <w:ins w:id="313" w:author="Draft 2" w:date="2016-03-05T16:36:00Z"/>
              </w:rPr>
            </w:pPr>
            <w:ins w:id="314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:20C::CORP//757575X5955</w:t>
              </w:r>
            </w:ins>
          </w:p>
        </w:tc>
        <w:tc>
          <w:tcPr>
            <w:tcW w:w="4762" w:type="dxa"/>
          </w:tcPr>
          <w:p w14:paraId="1AC40AD6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15" w:author="Draft 2" w:date="2016-03-05T16:36:00Z"/>
              </w:rPr>
            </w:pPr>
          </w:p>
        </w:tc>
      </w:tr>
      <w:tr w:rsidR="005C6FBC" w14:paraId="356072C1" w14:textId="77777777" w:rsidTr="0027649C">
        <w:trPr>
          <w:ins w:id="316" w:author="Draft 2" w:date="2016-03-05T16:36:00Z"/>
        </w:trPr>
        <w:tc>
          <w:tcPr>
            <w:tcW w:w="5488" w:type="dxa"/>
            <w:vAlign w:val="bottom"/>
          </w:tcPr>
          <w:p w14:paraId="55F2D4DC" w14:textId="73E38ED0" w:rsidR="005C6FBC" w:rsidRPr="00445088" w:rsidRDefault="005C6FBC" w:rsidP="0027649C">
            <w:pPr>
              <w:rPr>
                <w:ins w:id="317" w:author="Draft 2" w:date="2016-03-05T16:36:00Z"/>
              </w:rPr>
            </w:pPr>
            <w:ins w:id="318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:20C::SEME//00111</w:t>
              </w:r>
            </w:ins>
          </w:p>
        </w:tc>
        <w:tc>
          <w:tcPr>
            <w:tcW w:w="4762" w:type="dxa"/>
          </w:tcPr>
          <w:p w14:paraId="5FDCD190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19" w:author="Draft 2" w:date="2016-03-05T16:36:00Z"/>
              </w:rPr>
            </w:pPr>
          </w:p>
        </w:tc>
      </w:tr>
      <w:tr w:rsidR="005C6FBC" w14:paraId="2C512B3C" w14:textId="77777777" w:rsidTr="0027649C">
        <w:trPr>
          <w:ins w:id="320" w:author="Draft 2" w:date="2016-03-05T16:36:00Z"/>
        </w:trPr>
        <w:tc>
          <w:tcPr>
            <w:tcW w:w="5488" w:type="dxa"/>
            <w:vAlign w:val="bottom"/>
          </w:tcPr>
          <w:p w14:paraId="501F301A" w14:textId="7BEAA49D" w:rsidR="005C6FBC" w:rsidRDefault="005C6FBC" w:rsidP="0027649C">
            <w:pPr>
              <w:rPr>
                <w:ins w:id="321" w:author="Draft 2" w:date="2016-03-05T16:36:00Z"/>
              </w:rPr>
            </w:pPr>
            <w:ins w:id="322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:23G:CANC</w:t>
              </w:r>
            </w:ins>
          </w:p>
        </w:tc>
        <w:tc>
          <w:tcPr>
            <w:tcW w:w="4762" w:type="dxa"/>
          </w:tcPr>
          <w:p w14:paraId="5785350D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23" w:author="Draft 2" w:date="2016-03-05T16:36:00Z"/>
              </w:rPr>
            </w:pPr>
          </w:p>
        </w:tc>
      </w:tr>
      <w:tr w:rsidR="005C6FBC" w14:paraId="0E170FB6" w14:textId="77777777" w:rsidTr="0027649C">
        <w:trPr>
          <w:ins w:id="324" w:author="Draft 2" w:date="2016-03-05T16:36:00Z"/>
        </w:trPr>
        <w:tc>
          <w:tcPr>
            <w:tcW w:w="5488" w:type="dxa"/>
            <w:vAlign w:val="bottom"/>
          </w:tcPr>
          <w:p w14:paraId="40F46BC6" w14:textId="26E32070" w:rsidR="005C6FBC" w:rsidRDefault="005C6FBC" w:rsidP="005C6FBC">
            <w:pPr>
              <w:rPr>
                <w:ins w:id="325" w:author="Draft 2" w:date="2016-03-05T16:36:00Z"/>
              </w:rPr>
            </w:pPr>
            <w:ins w:id="326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:22F::CAEV//</w:t>
              </w:r>
            </w:ins>
            <w:ins w:id="327" w:author="Draft 2" w:date="2016-03-05T16:39:00Z">
              <w:r>
                <w:rPr>
                  <w:rFonts w:ascii="Calibri" w:hAnsi="Calibri"/>
                  <w:sz w:val="22"/>
                  <w:szCs w:val="22"/>
                  <w:lang w:val="en-US"/>
                </w:rPr>
                <w:t>PRIO</w:t>
              </w:r>
            </w:ins>
          </w:p>
        </w:tc>
        <w:tc>
          <w:tcPr>
            <w:tcW w:w="4762" w:type="dxa"/>
          </w:tcPr>
          <w:p w14:paraId="7BD74FA3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28" w:author="Draft 2" w:date="2016-03-05T16:36:00Z"/>
              </w:rPr>
            </w:pPr>
          </w:p>
        </w:tc>
      </w:tr>
      <w:tr w:rsidR="005C6FBC" w14:paraId="0AAB987A" w14:textId="77777777" w:rsidTr="0027649C">
        <w:trPr>
          <w:ins w:id="329" w:author="Draft 2" w:date="2016-03-05T16:36:00Z"/>
        </w:trPr>
        <w:tc>
          <w:tcPr>
            <w:tcW w:w="5488" w:type="dxa"/>
            <w:vAlign w:val="bottom"/>
          </w:tcPr>
          <w:p w14:paraId="25C27762" w14:textId="46717C5F" w:rsidR="005C6FBC" w:rsidRDefault="005C6FBC" w:rsidP="0027649C">
            <w:pPr>
              <w:rPr>
                <w:ins w:id="330" w:author="Draft 2" w:date="2016-03-05T16:36:00Z"/>
              </w:rPr>
            </w:pPr>
            <w:ins w:id="331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:98C::PREP//20150626150000</w:t>
              </w:r>
            </w:ins>
          </w:p>
        </w:tc>
        <w:tc>
          <w:tcPr>
            <w:tcW w:w="4762" w:type="dxa"/>
          </w:tcPr>
          <w:p w14:paraId="306AC245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32" w:author="Draft 2" w:date="2016-03-05T16:36:00Z"/>
              </w:rPr>
            </w:pPr>
          </w:p>
        </w:tc>
      </w:tr>
      <w:tr w:rsidR="005C6FBC" w14:paraId="3AEFC054" w14:textId="77777777" w:rsidTr="0027649C">
        <w:trPr>
          <w:ins w:id="333" w:author="Draft 2" w:date="2016-03-05T16:36:00Z"/>
        </w:trPr>
        <w:tc>
          <w:tcPr>
            <w:tcW w:w="5488" w:type="dxa"/>
            <w:vAlign w:val="bottom"/>
          </w:tcPr>
          <w:p w14:paraId="740537C4" w14:textId="0ABD2580" w:rsidR="005C6FBC" w:rsidRDefault="005C6FBC" w:rsidP="0027649C">
            <w:pPr>
              <w:rPr>
                <w:ins w:id="334" w:author="Draft 2" w:date="2016-03-05T16:36:00Z"/>
              </w:rPr>
            </w:pPr>
            <w:ins w:id="335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:16R:LINK</w:t>
              </w:r>
            </w:ins>
          </w:p>
        </w:tc>
        <w:tc>
          <w:tcPr>
            <w:tcW w:w="4762" w:type="dxa"/>
          </w:tcPr>
          <w:p w14:paraId="073943EE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36" w:author="Draft 2" w:date="2016-03-05T16:36:00Z"/>
              </w:rPr>
            </w:pPr>
          </w:p>
        </w:tc>
      </w:tr>
      <w:tr w:rsidR="005C6FBC" w14:paraId="1956E31C" w14:textId="77777777" w:rsidTr="0027649C">
        <w:trPr>
          <w:ins w:id="337" w:author="Draft 2" w:date="2016-03-05T16:36:00Z"/>
        </w:trPr>
        <w:tc>
          <w:tcPr>
            <w:tcW w:w="5488" w:type="dxa"/>
            <w:vAlign w:val="bottom"/>
          </w:tcPr>
          <w:p w14:paraId="1AB21934" w14:textId="155462F0" w:rsidR="005C6FBC" w:rsidRDefault="005C6FBC" w:rsidP="0027649C">
            <w:pPr>
              <w:rPr>
                <w:ins w:id="338" w:author="Draft 2" w:date="2016-03-05T16:36:00Z"/>
              </w:rPr>
            </w:pPr>
            <w:ins w:id="339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:13A::LINK//565</w:t>
              </w:r>
            </w:ins>
          </w:p>
        </w:tc>
        <w:tc>
          <w:tcPr>
            <w:tcW w:w="4762" w:type="dxa"/>
          </w:tcPr>
          <w:p w14:paraId="3D7DACB1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40" w:author="Draft 2" w:date="2016-03-05T16:36:00Z"/>
              </w:rPr>
            </w:pPr>
          </w:p>
        </w:tc>
      </w:tr>
      <w:tr w:rsidR="005C6FBC" w14:paraId="0540CB2A" w14:textId="77777777" w:rsidTr="0027649C">
        <w:trPr>
          <w:ins w:id="341" w:author="Draft 2" w:date="2016-03-05T16:36:00Z"/>
        </w:trPr>
        <w:tc>
          <w:tcPr>
            <w:tcW w:w="5488" w:type="dxa"/>
            <w:vAlign w:val="bottom"/>
          </w:tcPr>
          <w:p w14:paraId="355376B9" w14:textId="14E9AA87" w:rsidR="005C6FBC" w:rsidRDefault="005C6FBC" w:rsidP="0027649C">
            <w:pPr>
              <w:rPr>
                <w:ins w:id="342" w:author="Draft 2" w:date="2016-03-05T16:36:00Z"/>
              </w:rPr>
            </w:pPr>
            <w:ins w:id="343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:20C::PREV//00101</w:t>
              </w:r>
            </w:ins>
          </w:p>
        </w:tc>
        <w:tc>
          <w:tcPr>
            <w:tcW w:w="4762" w:type="dxa"/>
          </w:tcPr>
          <w:p w14:paraId="5DFE70F8" w14:textId="1A20EF15" w:rsidR="005C6FBC" w:rsidRDefault="005C6FBC" w:rsidP="005C6FBC">
            <w:pPr>
              <w:rPr>
                <w:ins w:id="344" w:author="Draft 2" w:date="2016-03-05T16:36:00Z"/>
              </w:rPr>
            </w:pPr>
            <w:ins w:id="345" w:author="Draft 2" w:date="2016-03-05T16:38:00Z">
              <w:r w:rsidRPr="005C6FBC">
                <w:t>&lt;--Референс отменяемого сообщения--&gt;</w:t>
              </w:r>
            </w:ins>
          </w:p>
        </w:tc>
      </w:tr>
      <w:tr w:rsidR="005C6FBC" w14:paraId="7D69961F" w14:textId="77777777" w:rsidTr="0027649C">
        <w:trPr>
          <w:ins w:id="346" w:author="Draft 2" w:date="2016-03-05T16:36:00Z"/>
        </w:trPr>
        <w:tc>
          <w:tcPr>
            <w:tcW w:w="5488" w:type="dxa"/>
            <w:vAlign w:val="bottom"/>
          </w:tcPr>
          <w:p w14:paraId="21BEC168" w14:textId="61685FDF" w:rsidR="005C6FBC" w:rsidRDefault="005C6FBC" w:rsidP="0027649C">
            <w:pPr>
              <w:rPr>
                <w:ins w:id="347" w:author="Draft 2" w:date="2016-03-05T16:36:00Z"/>
              </w:rPr>
            </w:pPr>
            <w:ins w:id="348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:16S:LINK</w:t>
              </w:r>
            </w:ins>
          </w:p>
        </w:tc>
        <w:tc>
          <w:tcPr>
            <w:tcW w:w="4762" w:type="dxa"/>
          </w:tcPr>
          <w:p w14:paraId="2E0E80A2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49" w:author="Draft 2" w:date="2016-03-05T16:36:00Z"/>
              </w:rPr>
            </w:pPr>
          </w:p>
        </w:tc>
      </w:tr>
      <w:tr w:rsidR="005C6FBC" w14:paraId="3BA55A57" w14:textId="77777777" w:rsidTr="0027649C">
        <w:trPr>
          <w:ins w:id="350" w:author="Draft 2" w:date="2016-03-05T16:36:00Z"/>
        </w:trPr>
        <w:tc>
          <w:tcPr>
            <w:tcW w:w="5488" w:type="dxa"/>
            <w:vAlign w:val="bottom"/>
          </w:tcPr>
          <w:p w14:paraId="56B12A35" w14:textId="7C32E5AB" w:rsidR="005C6FBC" w:rsidRDefault="005C6FBC" w:rsidP="0027649C">
            <w:pPr>
              <w:rPr>
                <w:ins w:id="351" w:author="Draft 2" w:date="2016-03-05T16:36:00Z"/>
              </w:rPr>
            </w:pPr>
            <w:ins w:id="352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:16S:GENL</w:t>
              </w:r>
            </w:ins>
          </w:p>
        </w:tc>
        <w:tc>
          <w:tcPr>
            <w:tcW w:w="4762" w:type="dxa"/>
          </w:tcPr>
          <w:p w14:paraId="65AD1256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53" w:author="Draft 2" w:date="2016-03-05T16:36:00Z"/>
              </w:rPr>
            </w:pPr>
          </w:p>
        </w:tc>
      </w:tr>
      <w:tr w:rsidR="005C6FBC" w14:paraId="01DB8B20" w14:textId="77777777" w:rsidTr="0027649C">
        <w:trPr>
          <w:ins w:id="354" w:author="Draft 2" w:date="2016-03-05T16:36:00Z"/>
        </w:trPr>
        <w:tc>
          <w:tcPr>
            <w:tcW w:w="5488" w:type="dxa"/>
            <w:vAlign w:val="bottom"/>
          </w:tcPr>
          <w:p w14:paraId="51878110" w14:textId="47A1D465" w:rsidR="005C6FBC" w:rsidRDefault="005C6FBC" w:rsidP="0027649C">
            <w:pPr>
              <w:rPr>
                <w:ins w:id="355" w:author="Draft 2" w:date="2016-03-05T16:36:00Z"/>
              </w:rPr>
            </w:pPr>
            <w:ins w:id="356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:16R:USECU</w:t>
              </w:r>
            </w:ins>
          </w:p>
        </w:tc>
        <w:tc>
          <w:tcPr>
            <w:tcW w:w="4762" w:type="dxa"/>
          </w:tcPr>
          <w:p w14:paraId="566F2B43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57" w:author="Draft 2" w:date="2016-03-05T16:36:00Z"/>
              </w:rPr>
            </w:pPr>
          </w:p>
        </w:tc>
      </w:tr>
      <w:tr w:rsidR="005C6FBC" w14:paraId="02760800" w14:textId="77777777" w:rsidTr="0027649C">
        <w:trPr>
          <w:ins w:id="358" w:author="Draft 2" w:date="2016-03-05T16:36:00Z"/>
        </w:trPr>
        <w:tc>
          <w:tcPr>
            <w:tcW w:w="5488" w:type="dxa"/>
            <w:vAlign w:val="bottom"/>
          </w:tcPr>
          <w:p w14:paraId="5E74FFAC" w14:textId="25B0DEF4" w:rsidR="005C6FBC" w:rsidRDefault="005C6FBC" w:rsidP="0027649C">
            <w:pPr>
              <w:rPr>
                <w:ins w:id="359" w:author="Draft 2" w:date="2016-03-05T16:36:00Z"/>
              </w:rPr>
            </w:pPr>
            <w:ins w:id="360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:35B:ISIN RU111111111</w:t>
              </w:r>
            </w:ins>
            <w:ins w:id="361" w:author="Draft 2" w:date="2016-03-05T16:38:00Z">
              <w:r>
                <w:rPr>
                  <w:rFonts w:ascii="Calibri" w:hAnsi="Calibri"/>
                  <w:sz w:val="22"/>
                  <w:szCs w:val="22"/>
                  <w:lang w:val="en-US"/>
                </w:rPr>
                <w:t>1</w:t>
              </w:r>
            </w:ins>
          </w:p>
        </w:tc>
        <w:tc>
          <w:tcPr>
            <w:tcW w:w="4762" w:type="dxa"/>
          </w:tcPr>
          <w:p w14:paraId="49815A67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62" w:author="Draft 2" w:date="2016-03-05T16:36:00Z"/>
              </w:rPr>
            </w:pPr>
          </w:p>
        </w:tc>
      </w:tr>
      <w:tr w:rsidR="005C6FBC" w14:paraId="6EDA0D5B" w14:textId="77777777" w:rsidTr="0027649C">
        <w:trPr>
          <w:ins w:id="363" w:author="Draft 2" w:date="2016-03-05T16:36:00Z"/>
        </w:trPr>
        <w:tc>
          <w:tcPr>
            <w:tcW w:w="5488" w:type="dxa"/>
            <w:vAlign w:val="bottom"/>
          </w:tcPr>
          <w:p w14:paraId="051D8EAB" w14:textId="00A02390" w:rsidR="005C6FBC" w:rsidRDefault="005C6FBC" w:rsidP="0027649C">
            <w:pPr>
              <w:rPr>
                <w:ins w:id="364" w:author="Draft 2" w:date="2016-03-05T16:36:00Z"/>
              </w:rPr>
            </w:pPr>
            <w:ins w:id="365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lastRenderedPageBreak/>
                <w:t>/XX/CORP/NADC/RU1111111111</w:t>
              </w:r>
            </w:ins>
          </w:p>
        </w:tc>
        <w:tc>
          <w:tcPr>
            <w:tcW w:w="4762" w:type="dxa"/>
          </w:tcPr>
          <w:p w14:paraId="59F6DF1C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66" w:author="Draft 2" w:date="2016-03-05T16:36:00Z"/>
              </w:rPr>
            </w:pPr>
          </w:p>
        </w:tc>
      </w:tr>
      <w:tr w:rsidR="005C6FBC" w14:paraId="1A320155" w14:textId="77777777" w:rsidTr="0027649C">
        <w:trPr>
          <w:ins w:id="367" w:author="Draft 2" w:date="2016-03-05T16:36:00Z"/>
        </w:trPr>
        <w:tc>
          <w:tcPr>
            <w:tcW w:w="5488" w:type="dxa"/>
            <w:vAlign w:val="bottom"/>
          </w:tcPr>
          <w:p w14:paraId="3E3F4C9A" w14:textId="1A81028A" w:rsidR="005C6FBC" w:rsidRDefault="005C6FBC" w:rsidP="0027649C">
            <w:pPr>
              <w:rPr>
                <w:ins w:id="368" w:author="Draft 2" w:date="2016-03-05T16:36:00Z"/>
              </w:rPr>
            </w:pPr>
            <w:ins w:id="369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/RU/1-11-00111-A</w:t>
              </w:r>
            </w:ins>
          </w:p>
        </w:tc>
        <w:tc>
          <w:tcPr>
            <w:tcW w:w="4762" w:type="dxa"/>
          </w:tcPr>
          <w:p w14:paraId="1D6A830B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70" w:author="Draft 2" w:date="2016-03-05T16:36:00Z"/>
              </w:rPr>
            </w:pPr>
          </w:p>
        </w:tc>
      </w:tr>
      <w:tr w:rsidR="005C6FBC" w14:paraId="22D2F397" w14:textId="77777777" w:rsidTr="0027649C">
        <w:trPr>
          <w:ins w:id="371" w:author="Draft 2" w:date="2016-03-05T16:36:00Z"/>
        </w:trPr>
        <w:tc>
          <w:tcPr>
            <w:tcW w:w="5488" w:type="dxa"/>
            <w:vAlign w:val="bottom"/>
          </w:tcPr>
          <w:p w14:paraId="0B69E689" w14:textId="624B1696" w:rsidR="005C6FBC" w:rsidRDefault="005C6FBC" w:rsidP="0027649C">
            <w:pPr>
              <w:rPr>
                <w:ins w:id="372" w:author="Draft 2" w:date="2016-03-05T16:36:00Z"/>
              </w:rPr>
            </w:pPr>
            <w:ins w:id="373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/NAME/'OAO ''MEGAFON'' VYP1</w:t>
              </w:r>
            </w:ins>
          </w:p>
        </w:tc>
        <w:tc>
          <w:tcPr>
            <w:tcW w:w="4762" w:type="dxa"/>
          </w:tcPr>
          <w:p w14:paraId="78BDC246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74" w:author="Draft 2" w:date="2016-03-05T16:36:00Z"/>
              </w:rPr>
            </w:pPr>
          </w:p>
        </w:tc>
      </w:tr>
      <w:tr w:rsidR="005C6FBC" w14:paraId="447620B5" w14:textId="77777777" w:rsidTr="00FE07C1">
        <w:trPr>
          <w:ins w:id="375" w:author="Draft 2" w:date="2016-03-05T16:36:00Z"/>
        </w:trPr>
        <w:tc>
          <w:tcPr>
            <w:tcW w:w="5488" w:type="dxa"/>
            <w:vAlign w:val="bottom"/>
          </w:tcPr>
          <w:p w14:paraId="11D79A96" w14:textId="75AE7582" w:rsidR="005C6FBC" w:rsidRPr="005C6FBC" w:rsidRDefault="005C6FBC" w:rsidP="0027649C">
            <w:pPr>
              <w:rPr>
                <w:ins w:id="376" w:author="Draft 2" w:date="2016-03-05T16:36:00Z"/>
                <w:rFonts w:ascii="Calibri" w:hAnsi="Calibri"/>
                <w:sz w:val="22"/>
                <w:szCs w:val="22"/>
              </w:rPr>
            </w:pPr>
            <w:ins w:id="377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 xml:space="preserve">:16R:ACCTINFO </w:t>
              </w:r>
            </w:ins>
          </w:p>
        </w:tc>
        <w:tc>
          <w:tcPr>
            <w:tcW w:w="4762" w:type="dxa"/>
          </w:tcPr>
          <w:p w14:paraId="17521ED9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78" w:author="Draft 2" w:date="2016-03-05T16:36:00Z"/>
              </w:rPr>
            </w:pPr>
          </w:p>
        </w:tc>
      </w:tr>
      <w:tr w:rsidR="005C6FBC" w14:paraId="0CD091A3" w14:textId="77777777" w:rsidTr="00FE07C1">
        <w:trPr>
          <w:ins w:id="379" w:author="Draft 2" w:date="2016-03-05T16:36:00Z"/>
        </w:trPr>
        <w:tc>
          <w:tcPr>
            <w:tcW w:w="5488" w:type="dxa"/>
            <w:vAlign w:val="bottom"/>
          </w:tcPr>
          <w:p w14:paraId="02D18A3D" w14:textId="12D6EEAB" w:rsidR="005C6FBC" w:rsidRPr="005C6FBC" w:rsidRDefault="005C6FBC" w:rsidP="0050300B">
            <w:pPr>
              <w:rPr>
                <w:ins w:id="380" w:author="Draft 2" w:date="2016-03-05T16:36:00Z"/>
                <w:rFonts w:ascii="Calibri" w:hAnsi="Calibri"/>
                <w:sz w:val="22"/>
                <w:szCs w:val="22"/>
              </w:rPr>
            </w:pPr>
            <w:ins w:id="381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:97A::SAFE//MS1111111111</w:t>
              </w:r>
              <w:del w:id="382" w:author="Draft 3" w:date="2016-03-30T15:34:00Z">
                <w:r w:rsidDel="0050300B">
                  <w:rPr>
                    <w:rFonts w:ascii="Calibri" w:hAnsi="Calibri"/>
                    <w:sz w:val="22"/>
                    <w:szCs w:val="22"/>
                  </w:rPr>
                  <w:delText>/KRZD/00000000000000000</w:delText>
                </w:r>
              </w:del>
            </w:ins>
          </w:p>
        </w:tc>
        <w:tc>
          <w:tcPr>
            <w:tcW w:w="4762" w:type="dxa"/>
          </w:tcPr>
          <w:p w14:paraId="3BB0E867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83" w:author="Draft 2" w:date="2016-03-05T16:36:00Z"/>
              </w:rPr>
            </w:pPr>
          </w:p>
        </w:tc>
      </w:tr>
      <w:tr w:rsidR="005C6FBC" w14:paraId="28102F57" w14:textId="77777777" w:rsidTr="00FE07C1">
        <w:trPr>
          <w:ins w:id="384" w:author="Draft 2" w:date="2016-03-05T16:36:00Z"/>
        </w:trPr>
        <w:tc>
          <w:tcPr>
            <w:tcW w:w="5488" w:type="dxa"/>
            <w:vAlign w:val="bottom"/>
          </w:tcPr>
          <w:p w14:paraId="386FD901" w14:textId="430B9637" w:rsidR="005C6FBC" w:rsidRPr="005C6FBC" w:rsidRDefault="005C6FBC" w:rsidP="0027649C">
            <w:pPr>
              <w:rPr>
                <w:ins w:id="385" w:author="Draft 2" w:date="2016-03-05T16:36:00Z"/>
                <w:rFonts w:ascii="Calibri" w:hAnsi="Calibri"/>
                <w:sz w:val="22"/>
                <w:szCs w:val="22"/>
              </w:rPr>
            </w:pPr>
            <w:ins w:id="386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:16S:ACCTINFO</w:t>
              </w:r>
            </w:ins>
          </w:p>
        </w:tc>
        <w:tc>
          <w:tcPr>
            <w:tcW w:w="4762" w:type="dxa"/>
          </w:tcPr>
          <w:p w14:paraId="35E4DD72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87" w:author="Draft 2" w:date="2016-03-05T16:36:00Z"/>
              </w:rPr>
            </w:pPr>
          </w:p>
        </w:tc>
      </w:tr>
      <w:tr w:rsidR="005C6FBC" w14:paraId="081045DC" w14:textId="77777777" w:rsidTr="00FE07C1">
        <w:trPr>
          <w:ins w:id="388" w:author="Draft 2" w:date="2016-03-05T16:36:00Z"/>
        </w:trPr>
        <w:tc>
          <w:tcPr>
            <w:tcW w:w="5488" w:type="dxa"/>
            <w:vAlign w:val="bottom"/>
          </w:tcPr>
          <w:p w14:paraId="3EDC7BEC" w14:textId="2E8E8B68" w:rsidR="005C6FBC" w:rsidRPr="005C6FBC" w:rsidRDefault="005C6FBC" w:rsidP="0027649C">
            <w:pPr>
              <w:rPr>
                <w:ins w:id="389" w:author="Draft 2" w:date="2016-03-05T16:36:00Z"/>
                <w:rFonts w:ascii="Calibri" w:hAnsi="Calibri"/>
                <w:sz w:val="22"/>
                <w:szCs w:val="22"/>
              </w:rPr>
            </w:pPr>
            <w:ins w:id="390" w:author="Draft 2" w:date="2016-03-05T16:37:00Z">
              <w:r>
                <w:rPr>
                  <w:rFonts w:ascii="Calibri" w:hAnsi="Calibri"/>
                  <w:sz w:val="22"/>
                  <w:szCs w:val="22"/>
                </w:rPr>
                <w:t>:16S:USECU</w:t>
              </w:r>
            </w:ins>
          </w:p>
        </w:tc>
        <w:tc>
          <w:tcPr>
            <w:tcW w:w="4762" w:type="dxa"/>
          </w:tcPr>
          <w:p w14:paraId="2B8AD4BE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91" w:author="Draft 2" w:date="2016-03-05T16:36:00Z"/>
              </w:rPr>
            </w:pPr>
          </w:p>
        </w:tc>
      </w:tr>
      <w:tr w:rsidR="005C6FBC" w14:paraId="49D777E3" w14:textId="77777777" w:rsidTr="00FE07C1">
        <w:trPr>
          <w:ins w:id="392" w:author="Draft 2" w:date="2016-03-05T16:36:00Z"/>
        </w:trPr>
        <w:tc>
          <w:tcPr>
            <w:tcW w:w="5488" w:type="dxa"/>
          </w:tcPr>
          <w:p w14:paraId="7354AB50" w14:textId="5DECDBBB" w:rsidR="005C6FBC" w:rsidRPr="005C6FBC" w:rsidRDefault="005C6FBC" w:rsidP="0027649C">
            <w:pPr>
              <w:rPr>
                <w:ins w:id="393" w:author="Draft 2" w:date="2016-03-05T16:36:00Z"/>
                <w:rFonts w:ascii="Calibri" w:hAnsi="Calibri"/>
                <w:sz w:val="22"/>
                <w:szCs w:val="22"/>
              </w:rPr>
            </w:pPr>
            <w:ins w:id="394" w:author="Draft 2" w:date="2016-03-05T16:37:00Z">
              <w:r w:rsidRPr="005C6FBC">
                <w:rPr>
                  <w:rFonts w:ascii="Calibri" w:hAnsi="Calibri"/>
                  <w:sz w:val="22"/>
                  <w:szCs w:val="22"/>
                </w:rPr>
                <w:t>:16R:CAINST</w:t>
              </w:r>
            </w:ins>
          </w:p>
        </w:tc>
        <w:tc>
          <w:tcPr>
            <w:tcW w:w="4762" w:type="dxa"/>
          </w:tcPr>
          <w:p w14:paraId="123D0437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95" w:author="Draft 2" w:date="2016-03-05T16:36:00Z"/>
              </w:rPr>
            </w:pPr>
          </w:p>
        </w:tc>
      </w:tr>
      <w:tr w:rsidR="005C6FBC" w14:paraId="38240EA1" w14:textId="77777777" w:rsidTr="00FE07C1">
        <w:trPr>
          <w:ins w:id="396" w:author="Draft 2" w:date="2016-03-05T16:37:00Z"/>
        </w:trPr>
        <w:tc>
          <w:tcPr>
            <w:tcW w:w="5488" w:type="dxa"/>
          </w:tcPr>
          <w:p w14:paraId="4320C3B2" w14:textId="62B68F97" w:rsidR="005C6FBC" w:rsidRPr="005C6FBC" w:rsidRDefault="005C6FBC" w:rsidP="0027649C">
            <w:pPr>
              <w:rPr>
                <w:ins w:id="397" w:author="Draft 2" w:date="2016-03-05T16:37:00Z"/>
                <w:rFonts w:ascii="Calibri" w:hAnsi="Calibri"/>
                <w:sz w:val="22"/>
                <w:szCs w:val="22"/>
              </w:rPr>
            </w:pPr>
            <w:ins w:id="398" w:author="Draft 2" w:date="2016-03-05T16:37:00Z">
              <w:r w:rsidRPr="005C6FBC">
                <w:rPr>
                  <w:rFonts w:ascii="Calibri" w:hAnsi="Calibri"/>
                  <w:sz w:val="22"/>
                  <w:szCs w:val="22"/>
                </w:rPr>
                <w:t>:13A::CAON//001</w:t>
              </w:r>
            </w:ins>
          </w:p>
        </w:tc>
        <w:tc>
          <w:tcPr>
            <w:tcW w:w="4762" w:type="dxa"/>
          </w:tcPr>
          <w:p w14:paraId="5B005E07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399" w:author="Draft 2" w:date="2016-03-05T16:37:00Z"/>
              </w:rPr>
            </w:pPr>
          </w:p>
        </w:tc>
      </w:tr>
      <w:tr w:rsidR="005C6FBC" w14:paraId="186B3AED" w14:textId="77777777" w:rsidTr="00FE07C1">
        <w:trPr>
          <w:ins w:id="400" w:author="Draft 2" w:date="2016-03-05T16:37:00Z"/>
        </w:trPr>
        <w:tc>
          <w:tcPr>
            <w:tcW w:w="5488" w:type="dxa"/>
          </w:tcPr>
          <w:p w14:paraId="48456F99" w14:textId="10AF7AF6" w:rsidR="005C6FBC" w:rsidRPr="005C6FBC" w:rsidRDefault="005C6FBC" w:rsidP="0027649C">
            <w:pPr>
              <w:rPr>
                <w:ins w:id="401" w:author="Draft 2" w:date="2016-03-05T16:37:00Z"/>
                <w:rFonts w:ascii="Calibri" w:hAnsi="Calibri"/>
                <w:sz w:val="22"/>
                <w:szCs w:val="22"/>
              </w:rPr>
            </w:pPr>
            <w:ins w:id="402" w:author="Draft 2" w:date="2016-03-05T16:37:00Z">
              <w:r w:rsidRPr="005C6FBC">
                <w:rPr>
                  <w:rFonts w:ascii="Calibri" w:hAnsi="Calibri"/>
                  <w:sz w:val="22"/>
                  <w:szCs w:val="22"/>
                </w:rPr>
                <w:t>:22F::CAOP//SECU</w:t>
              </w:r>
            </w:ins>
          </w:p>
        </w:tc>
        <w:tc>
          <w:tcPr>
            <w:tcW w:w="4762" w:type="dxa"/>
          </w:tcPr>
          <w:p w14:paraId="2AD715C7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403" w:author="Draft 2" w:date="2016-03-05T16:37:00Z"/>
              </w:rPr>
            </w:pPr>
          </w:p>
        </w:tc>
      </w:tr>
      <w:tr w:rsidR="005C6FBC" w14:paraId="1B61D338" w14:textId="77777777" w:rsidTr="00FE07C1">
        <w:trPr>
          <w:ins w:id="404" w:author="Draft 2" w:date="2016-03-05T16:37:00Z"/>
        </w:trPr>
        <w:tc>
          <w:tcPr>
            <w:tcW w:w="5488" w:type="dxa"/>
          </w:tcPr>
          <w:p w14:paraId="370CE072" w14:textId="77777777" w:rsidR="005C6FBC" w:rsidRPr="005C6FBC" w:rsidRDefault="005C6FBC" w:rsidP="0027649C">
            <w:pPr>
              <w:rPr>
                <w:ins w:id="405" w:author="Draft 2" w:date="2016-03-05T16:37:00Z"/>
                <w:rFonts w:ascii="Calibri" w:hAnsi="Calibri"/>
                <w:sz w:val="22"/>
                <w:szCs w:val="22"/>
              </w:rPr>
            </w:pPr>
            <w:ins w:id="406" w:author="Draft 2" w:date="2016-03-05T16:37:00Z">
              <w:r w:rsidRPr="005C6FBC">
                <w:rPr>
                  <w:rFonts w:ascii="Calibri" w:hAnsi="Calibri"/>
                  <w:sz w:val="22"/>
                  <w:szCs w:val="22"/>
                </w:rPr>
                <w:t>:35B:ISIN RU2222222222</w:t>
              </w:r>
            </w:ins>
          </w:p>
          <w:p w14:paraId="2E1E2BFE" w14:textId="040B4E48" w:rsidR="005C6FBC" w:rsidRPr="005C6FBC" w:rsidRDefault="005C6FBC" w:rsidP="0027649C">
            <w:pPr>
              <w:rPr>
                <w:ins w:id="407" w:author="Draft 2" w:date="2016-03-05T16:37:00Z"/>
                <w:rFonts w:ascii="Calibri" w:hAnsi="Calibri"/>
                <w:sz w:val="22"/>
                <w:szCs w:val="22"/>
              </w:rPr>
            </w:pPr>
            <w:ins w:id="408" w:author="Draft 2" w:date="2016-03-05T16:37:00Z">
              <w:r w:rsidRPr="005C6FBC">
                <w:rPr>
                  <w:rFonts w:ascii="Calibri" w:hAnsi="Calibri"/>
                  <w:sz w:val="22"/>
                  <w:szCs w:val="22"/>
                </w:rPr>
                <w:t>/XX/CORP/NADC/RU2222222222</w:t>
              </w:r>
            </w:ins>
          </w:p>
        </w:tc>
        <w:tc>
          <w:tcPr>
            <w:tcW w:w="4762" w:type="dxa"/>
          </w:tcPr>
          <w:p w14:paraId="568A86CA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409" w:author="Draft 2" w:date="2016-03-05T16:37:00Z"/>
              </w:rPr>
            </w:pPr>
          </w:p>
        </w:tc>
      </w:tr>
      <w:tr w:rsidR="005C6FBC" w14:paraId="1F4FB74B" w14:textId="77777777" w:rsidTr="00FE07C1">
        <w:trPr>
          <w:ins w:id="410" w:author="Draft 2" w:date="2016-03-05T16:37:00Z"/>
        </w:trPr>
        <w:tc>
          <w:tcPr>
            <w:tcW w:w="5488" w:type="dxa"/>
          </w:tcPr>
          <w:p w14:paraId="213ED5F0" w14:textId="40C6E3F7" w:rsidR="005C6FBC" w:rsidRPr="005C6FBC" w:rsidRDefault="005C6FBC" w:rsidP="0027649C">
            <w:pPr>
              <w:rPr>
                <w:ins w:id="411" w:author="Draft 2" w:date="2016-03-05T16:37:00Z"/>
                <w:rFonts w:ascii="Calibri" w:hAnsi="Calibri"/>
                <w:sz w:val="22"/>
                <w:szCs w:val="22"/>
              </w:rPr>
            </w:pPr>
            <w:ins w:id="412" w:author="Draft 2" w:date="2016-03-05T16:37:00Z">
              <w:r w:rsidRPr="005C6FBC">
                <w:rPr>
                  <w:rFonts w:ascii="Calibri" w:hAnsi="Calibri"/>
                  <w:sz w:val="22"/>
                  <w:szCs w:val="22"/>
                </w:rPr>
                <w:t>:36B::QINS//UNIT/100,</w:t>
              </w:r>
            </w:ins>
          </w:p>
        </w:tc>
        <w:tc>
          <w:tcPr>
            <w:tcW w:w="4762" w:type="dxa"/>
          </w:tcPr>
          <w:p w14:paraId="02A216C2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413" w:author="Draft 2" w:date="2016-03-05T16:37:00Z"/>
              </w:rPr>
            </w:pPr>
          </w:p>
        </w:tc>
      </w:tr>
      <w:tr w:rsidR="005C6FBC" w14:paraId="5569B0C4" w14:textId="77777777" w:rsidTr="00FE07C1">
        <w:trPr>
          <w:ins w:id="414" w:author="Draft 2" w:date="2016-03-05T16:36:00Z"/>
        </w:trPr>
        <w:tc>
          <w:tcPr>
            <w:tcW w:w="5488" w:type="dxa"/>
          </w:tcPr>
          <w:p w14:paraId="6A1F2B5C" w14:textId="29246355" w:rsidR="005C6FBC" w:rsidRPr="005C6FBC" w:rsidRDefault="005C6FBC" w:rsidP="0027649C">
            <w:pPr>
              <w:rPr>
                <w:ins w:id="415" w:author="Draft 2" w:date="2016-03-05T16:36:00Z"/>
                <w:rFonts w:ascii="Calibri" w:hAnsi="Calibri"/>
                <w:sz w:val="22"/>
                <w:szCs w:val="22"/>
              </w:rPr>
            </w:pPr>
            <w:ins w:id="416" w:author="Draft 2" w:date="2016-03-05T16:37:00Z">
              <w:r w:rsidRPr="005C6FBC">
                <w:rPr>
                  <w:rFonts w:ascii="Calibri" w:hAnsi="Calibri"/>
                  <w:sz w:val="22"/>
                  <w:szCs w:val="22"/>
                </w:rPr>
                <w:t>:16S:CAINST</w:t>
              </w:r>
            </w:ins>
          </w:p>
        </w:tc>
        <w:tc>
          <w:tcPr>
            <w:tcW w:w="4762" w:type="dxa"/>
          </w:tcPr>
          <w:p w14:paraId="48CF57D7" w14:textId="77777777" w:rsidR="005C6FBC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417" w:author="Draft 2" w:date="2016-03-05T16:36:00Z"/>
              </w:rPr>
            </w:pPr>
          </w:p>
        </w:tc>
      </w:tr>
      <w:tr w:rsidR="005C6FBC" w:rsidRPr="0073437B" w14:paraId="1C04A6AC" w14:textId="77777777" w:rsidTr="00FE07C1">
        <w:trPr>
          <w:ins w:id="418" w:author="Draft 2" w:date="2016-03-05T16:36:00Z"/>
        </w:trPr>
        <w:tc>
          <w:tcPr>
            <w:tcW w:w="5488" w:type="dxa"/>
          </w:tcPr>
          <w:p w14:paraId="52AF2AFD" w14:textId="1C04AA66" w:rsidR="005C6FBC" w:rsidRPr="0073437B" w:rsidRDefault="005C6FBC" w:rsidP="0027649C">
            <w:pPr>
              <w:numPr>
                <w:ilvl w:val="0"/>
                <w:numId w:val="0"/>
              </w:numPr>
              <w:rPr>
                <w:ins w:id="419" w:author="Draft 2" w:date="2016-03-05T16:36:00Z"/>
                <w:lang w:val="en-US"/>
              </w:rPr>
            </w:pPr>
          </w:p>
        </w:tc>
        <w:tc>
          <w:tcPr>
            <w:tcW w:w="4762" w:type="dxa"/>
          </w:tcPr>
          <w:p w14:paraId="2511194F" w14:textId="77777777" w:rsidR="005C6FBC" w:rsidRPr="00853844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420" w:author="Draft 2" w:date="2016-03-05T16:36:00Z"/>
                <w:lang w:val="en-US"/>
              </w:rPr>
            </w:pPr>
          </w:p>
        </w:tc>
      </w:tr>
      <w:tr w:rsidR="005C6FBC" w:rsidRPr="00853844" w14:paraId="1685D3D5" w14:textId="77777777" w:rsidTr="00FE07C1">
        <w:trPr>
          <w:ins w:id="421" w:author="Draft 2" w:date="2016-03-05T16:36:00Z"/>
        </w:trPr>
        <w:tc>
          <w:tcPr>
            <w:tcW w:w="5488" w:type="dxa"/>
          </w:tcPr>
          <w:p w14:paraId="797AC615" w14:textId="6606F4BC" w:rsidR="005C6FBC" w:rsidRPr="00507E9E" w:rsidRDefault="005C6FBC" w:rsidP="0027649C">
            <w:pPr>
              <w:rPr>
                <w:ins w:id="422" w:author="Draft 2" w:date="2016-03-05T16:36:00Z"/>
              </w:rPr>
            </w:pPr>
          </w:p>
        </w:tc>
        <w:tc>
          <w:tcPr>
            <w:tcW w:w="4762" w:type="dxa"/>
          </w:tcPr>
          <w:p w14:paraId="760E1D45" w14:textId="77777777" w:rsidR="005C6FBC" w:rsidRPr="00853844" w:rsidRDefault="005C6FBC" w:rsidP="0027649C">
            <w:pPr>
              <w:numPr>
                <w:ilvl w:val="0"/>
                <w:numId w:val="1"/>
              </w:numPr>
              <w:ind w:left="-6" w:firstLine="6"/>
              <w:rPr>
                <w:ins w:id="423" w:author="Draft 2" w:date="2016-03-05T16:36:00Z"/>
                <w:lang w:val="en-US"/>
              </w:rPr>
            </w:pPr>
          </w:p>
        </w:tc>
      </w:tr>
    </w:tbl>
    <w:p w14:paraId="5F02CEAC" w14:textId="77777777" w:rsidR="005C6FBC" w:rsidRPr="005C6FBC" w:rsidRDefault="005C6FBC" w:rsidP="005C6FBC">
      <w:pPr>
        <w:rPr>
          <w:lang w:val="en-US"/>
        </w:rPr>
      </w:pPr>
    </w:p>
    <w:p w14:paraId="2BECE8CB" w14:textId="77777777" w:rsidR="009E0C4A" w:rsidRDefault="008A44AD" w:rsidP="00886EFB">
      <w:pPr>
        <w:pStyle w:val="1"/>
      </w:pPr>
      <w:bookmarkStart w:id="424" w:name="_Toc445279686"/>
      <w:r>
        <w:t>Сообщение МТ</w:t>
      </w:r>
      <w:r w:rsidR="00F41856">
        <w:t>568</w:t>
      </w:r>
      <w:r>
        <w:t>.</w:t>
      </w:r>
      <w:bookmarkEnd w:id="424"/>
      <w:r>
        <w:t xml:space="preserve"> </w:t>
      </w:r>
    </w:p>
    <w:p w14:paraId="30747F19" w14:textId="24DC181D" w:rsidR="00D05605" w:rsidRPr="00D05605" w:rsidRDefault="00F41856" w:rsidP="00886EFB">
      <w:pPr>
        <w:pStyle w:val="20"/>
      </w:pPr>
      <w:bookmarkStart w:id="425" w:name="_Toc445279687"/>
      <w:r>
        <w:t>Сообщение об оплате</w:t>
      </w:r>
      <w:r w:rsidR="00AB5728" w:rsidRPr="00AB5728">
        <w:t xml:space="preserve"> (</w:t>
      </w:r>
      <w:r w:rsidR="00AB5728">
        <w:t>в связке с 565</w:t>
      </w:r>
      <w:r w:rsidR="00AB5728" w:rsidRPr="00AB5728">
        <w:t>)</w:t>
      </w:r>
      <w:bookmarkEnd w:id="425"/>
    </w:p>
    <w:p w14:paraId="26E19A0F" w14:textId="04ABDACE" w:rsidR="008A44AD" w:rsidRDefault="008A44AD" w:rsidP="00991784">
      <w:pPr>
        <w:ind w:left="0" w:firstLine="0"/>
      </w:pPr>
      <w:commentRangeStart w:id="426"/>
      <w:r w:rsidRPr="00BF4AB9">
        <w:rPr>
          <w:rStyle w:val="a8"/>
        </w:rPr>
        <w:t>Легенда</w:t>
      </w:r>
      <w:r>
        <w:t xml:space="preserve">: </w:t>
      </w:r>
    </w:p>
    <w:p w14:paraId="37DFE7EC" w14:textId="296EDD3A" w:rsidR="008A44AD" w:rsidRPr="00007D13" w:rsidRDefault="00007D13" w:rsidP="00007D13">
      <w:pPr>
        <w:numPr>
          <w:ilvl w:val="0"/>
          <w:numId w:val="0"/>
        </w:numPr>
      </w:pPr>
      <w:r w:rsidRPr="00AB5728">
        <w:t>Одновременно с сообщением CAIN</w:t>
      </w:r>
      <w:r w:rsidR="00886EFB" w:rsidRPr="00886EFB">
        <w:t xml:space="preserve"> (565)</w:t>
      </w:r>
      <w:r w:rsidRPr="00AB5728">
        <w:t xml:space="preserve"> на участие</w:t>
      </w:r>
      <w:r w:rsidRPr="00007D13">
        <w:t xml:space="preserve"> в КД PRIO депонент может направить в адрес НРД сообщение CANA</w:t>
      </w:r>
      <w:r w:rsidR="00886EFB" w:rsidRPr="00886EFB">
        <w:t xml:space="preserve"> (568)</w:t>
      </w:r>
      <w:r w:rsidRPr="00007D13">
        <w:t>, в котором указывается информация о номерах платежных поручений и/или других документах, подтверждающих оплату приобретаемых ЦБ, а также в обязательном порядке указываются ссылки на референс КД и на референс сообщения CAIN</w:t>
      </w:r>
      <w:r w:rsidR="00AB5728">
        <w:t xml:space="preserve"> (с признаком </w:t>
      </w:r>
      <w:r w:rsidR="00AB5728">
        <w:rPr>
          <w:lang w:val="en-US"/>
        </w:rPr>
        <w:t>WITH</w:t>
      </w:r>
      <w:r w:rsidR="00AB5728">
        <w:t>, т.к. эти сообщения должны обрабатываться совместно)</w:t>
      </w:r>
      <w:r w:rsidRPr="00007D13">
        <w:t xml:space="preserve">. </w:t>
      </w:r>
    </w:p>
    <w:p w14:paraId="5CCD68C5" w14:textId="77777777" w:rsidR="00007D13" w:rsidRPr="00007D13" w:rsidRDefault="00007D13" w:rsidP="00007D13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394"/>
      </w:tblGrid>
      <w:tr w:rsidR="008A44AD" w14:paraId="27A96457" w14:textId="77777777" w:rsidTr="0027649C">
        <w:tc>
          <w:tcPr>
            <w:tcW w:w="5488" w:type="dxa"/>
            <w:shd w:val="clear" w:color="auto" w:fill="F2F2F2" w:themeFill="background1" w:themeFillShade="F2"/>
          </w:tcPr>
          <w:p w14:paraId="23D12499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2975CF96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007D13" w14:paraId="110FF992" w14:textId="77777777" w:rsidTr="0027649C">
        <w:tc>
          <w:tcPr>
            <w:tcW w:w="5488" w:type="dxa"/>
          </w:tcPr>
          <w:p w14:paraId="287B35F3" w14:textId="041CF09A" w:rsidR="00007D13" w:rsidRPr="00445088" w:rsidRDefault="00007D13" w:rsidP="008A44AD">
            <w:pPr>
              <w:numPr>
                <w:ilvl w:val="0"/>
                <w:numId w:val="1"/>
              </w:numPr>
              <w:ind w:left="-6" w:firstLine="6"/>
            </w:pPr>
            <w:r w:rsidRPr="001664E4">
              <w:t>:16R:GENL</w:t>
            </w:r>
          </w:p>
        </w:tc>
        <w:tc>
          <w:tcPr>
            <w:tcW w:w="4394" w:type="dxa"/>
          </w:tcPr>
          <w:p w14:paraId="19D164AD" w14:textId="1B75C0DC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14:paraId="4DA4C76A" w14:textId="77777777" w:rsidTr="0027649C">
        <w:tc>
          <w:tcPr>
            <w:tcW w:w="5488" w:type="dxa"/>
          </w:tcPr>
          <w:p w14:paraId="2CE61CC6" w14:textId="7296E793" w:rsidR="00007D13" w:rsidRPr="00445088" w:rsidRDefault="00007D13" w:rsidP="00007D13">
            <w:r w:rsidRPr="009D7EC9">
              <w:t>:20C::CORP//</w:t>
            </w:r>
            <w:r w:rsidRPr="00007D13">
              <w:t>401401X1111</w:t>
            </w:r>
          </w:p>
        </w:tc>
        <w:tc>
          <w:tcPr>
            <w:tcW w:w="4394" w:type="dxa"/>
          </w:tcPr>
          <w:p w14:paraId="12EA9D64" w14:textId="400C524C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14:paraId="07B0DF2B" w14:textId="77777777" w:rsidTr="0027649C">
        <w:tc>
          <w:tcPr>
            <w:tcW w:w="5488" w:type="dxa"/>
          </w:tcPr>
          <w:p w14:paraId="45830F4A" w14:textId="1E67D1D7" w:rsidR="00007D13" w:rsidRPr="00445088" w:rsidRDefault="00007D13" w:rsidP="00007D13">
            <w:r w:rsidRPr="009D7EC9">
              <w:t>:20C::SEME//</w:t>
            </w:r>
            <w:r>
              <w:t>000102</w:t>
            </w:r>
          </w:p>
        </w:tc>
        <w:tc>
          <w:tcPr>
            <w:tcW w:w="4394" w:type="dxa"/>
          </w:tcPr>
          <w:p w14:paraId="4FEE654B" w14:textId="6BFFB9BE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14:paraId="02E4D27C" w14:textId="77777777" w:rsidTr="0027649C">
        <w:tc>
          <w:tcPr>
            <w:tcW w:w="5488" w:type="dxa"/>
          </w:tcPr>
          <w:p w14:paraId="276E1DD5" w14:textId="6D2FFC6A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:23G:NEWM</w:t>
            </w:r>
          </w:p>
        </w:tc>
        <w:tc>
          <w:tcPr>
            <w:tcW w:w="4394" w:type="dxa"/>
          </w:tcPr>
          <w:p w14:paraId="467B4A79" w14:textId="4F879E8B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14:paraId="1F0DB8F9" w14:textId="77777777" w:rsidTr="0027649C">
        <w:tc>
          <w:tcPr>
            <w:tcW w:w="5488" w:type="dxa"/>
          </w:tcPr>
          <w:p w14:paraId="1F6BA050" w14:textId="64F35396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:22F::CAEV//PRIO</w:t>
            </w:r>
          </w:p>
        </w:tc>
        <w:tc>
          <w:tcPr>
            <w:tcW w:w="4394" w:type="dxa"/>
          </w:tcPr>
          <w:p w14:paraId="7EF1D88E" w14:textId="0C49D0B9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14:paraId="0EA5483F" w14:textId="77777777" w:rsidTr="0027649C">
        <w:tc>
          <w:tcPr>
            <w:tcW w:w="5488" w:type="dxa"/>
          </w:tcPr>
          <w:p w14:paraId="6C7DE5D2" w14:textId="4B52711F" w:rsidR="00007D13" w:rsidRDefault="00007D13" w:rsidP="00007D13">
            <w:r w:rsidRPr="009D7EC9">
              <w:t>:98C::PREP//</w:t>
            </w:r>
            <w:r w:rsidRPr="00007D13">
              <w:t>20160815150000</w:t>
            </w:r>
          </w:p>
        </w:tc>
        <w:tc>
          <w:tcPr>
            <w:tcW w:w="4394" w:type="dxa"/>
          </w:tcPr>
          <w:p w14:paraId="34E6A06D" w14:textId="774B71F6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14:paraId="263CD080" w14:textId="77777777" w:rsidTr="0027649C">
        <w:tc>
          <w:tcPr>
            <w:tcW w:w="5488" w:type="dxa"/>
          </w:tcPr>
          <w:p w14:paraId="30A787E8" w14:textId="09EDFB3A" w:rsidR="00007D13" w:rsidRPr="000E1654" w:rsidRDefault="00007D13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:16R:LINK</w:t>
            </w:r>
          </w:p>
        </w:tc>
        <w:tc>
          <w:tcPr>
            <w:tcW w:w="4394" w:type="dxa"/>
          </w:tcPr>
          <w:p w14:paraId="26159D35" w14:textId="79875190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14:paraId="01B6F8F6" w14:textId="77777777" w:rsidTr="0027649C">
        <w:tc>
          <w:tcPr>
            <w:tcW w:w="5488" w:type="dxa"/>
          </w:tcPr>
          <w:p w14:paraId="1C9163CB" w14:textId="09CB95A6" w:rsidR="00007D13" w:rsidRDefault="00007D13" w:rsidP="00C915AC">
            <w:pPr>
              <w:numPr>
                <w:ilvl w:val="0"/>
                <w:numId w:val="1"/>
              </w:numPr>
              <w:ind w:left="-6" w:firstLine="6"/>
            </w:pPr>
            <w:r w:rsidRPr="009D7EC9">
              <w:t>:22F::LINK//WITH</w:t>
            </w:r>
          </w:p>
        </w:tc>
        <w:tc>
          <w:tcPr>
            <w:tcW w:w="4394" w:type="dxa"/>
          </w:tcPr>
          <w:p w14:paraId="10AE170D" w14:textId="6FCDCABB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14:paraId="6DF7FC54" w14:textId="77777777" w:rsidTr="0027649C">
        <w:tc>
          <w:tcPr>
            <w:tcW w:w="5488" w:type="dxa"/>
          </w:tcPr>
          <w:p w14:paraId="3ED3C1F2" w14:textId="4D7B6A28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  <w:r>
              <w:t>:13A::LINK//565</w:t>
            </w:r>
          </w:p>
        </w:tc>
        <w:tc>
          <w:tcPr>
            <w:tcW w:w="4394" w:type="dxa"/>
          </w:tcPr>
          <w:p w14:paraId="5CC4337C" w14:textId="0066DABC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14:paraId="67EC7D69" w14:textId="77777777" w:rsidTr="0027649C">
        <w:tc>
          <w:tcPr>
            <w:tcW w:w="5488" w:type="dxa"/>
          </w:tcPr>
          <w:p w14:paraId="5A21C61C" w14:textId="4586CC0D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:20C::PREV//</w:t>
            </w:r>
            <w:r>
              <w:t>000101</w:t>
            </w:r>
          </w:p>
        </w:tc>
        <w:tc>
          <w:tcPr>
            <w:tcW w:w="4394" w:type="dxa"/>
          </w:tcPr>
          <w:p w14:paraId="5CBA08B2" w14:textId="500DC9A3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14:paraId="42293566" w14:textId="77777777" w:rsidTr="0027649C">
        <w:tc>
          <w:tcPr>
            <w:tcW w:w="5488" w:type="dxa"/>
          </w:tcPr>
          <w:p w14:paraId="75D159C6" w14:textId="1B294304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:16S:LINK</w:t>
            </w:r>
          </w:p>
        </w:tc>
        <w:tc>
          <w:tcPr>
            <w:tcW w:w="4394" w:type="dxa"/>
          </w:tcPr>
          <w:p w14:paraId="7B6DE64E" w14:textId="4200C6B2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14:paraId="397D7573" w14:textId="77777777" w:rsidTr="0027649C">
        <w:tc>
          <w:tcPr>
            <w:tcW w:w="5488" w:type="dxa"/>
          </w:tcPr>
          <w:p w14:paraId="41F255A8" w14:textId="18FCA654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:16S:GENL</w:t>
            </w:r>
          </w:p>
        </w:tc>
        <w:tc>
          <w:tcPr>
            <w:tcW w:w="4394" w:type="dxa"/>
          </w:tcPr>
          <w:p w14:paraId="08CCF270" w14:textId="494F0323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14:paraId="25972897" w14:textId="77777777" w:rsidTr="0027649C">
        <w:tc>
          <w:tcPr>
            <w:tcW w:w="5488" w:type="dxa"/>
          </w:tcPr>
          <w:p w14:paraId="18498C6F" w14:textId="2A9C4682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  <w:r w:rsidRPr="009D7EC9">
              <w:t>:16R:ADDINFO</w:t>
            </w:r>
          </w:p>
        </w:tc>
        <w:tc>
          <w:tcPr>
            <w:tcW w:w="4394" w:type="dxa"/>
          </w:tcPr>
          <w:p w14:paraId="589D4CC6" w14:textId="33EB2B2A" w:rsidR="00007D13" w:rsidRDefault="00007D13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7D13" w:rsidRPr="0094399A" w14:paraId="33F664ED" w14:textId="77777777" w:rsidTr="0027649C">
        <w:tc>
          <w:tcPr>
            <w:tcW w:w="5488" w:type="dxa"/>
          </w:tcPr>
          <w:p w14:paraId="5F5DADF4" w14:textId="77777777" w:rsidR="0057371B" w:rsidRDefault="00F871D5" w:rsidP="0073437B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:70E</w:t>
            </w:r>
            <w:r w:rsidR="00853844" w:rsidRPr="00853844">
              <w:rPr>
                <w:lang w:val="en-US"/>
              </w:rPr>
              <w:t>::ADTX//PDOC/NUMB/123/</w:t>
            </w:r>
            <w:r w:rsidR="00853844">
              <w:rPr>
                <w:lang w:val="en-US"/>
              </w:rPr>
              <w:t>DATE</w:t>
            </w:r>
            <w:r w:rsidR="00853844" w:rsidRPr="00853844">
              <w:rPr>
                <w:lang w:val="en-US"/>
              </w:rPr>
              <w:t>/</w:t>
            </w:r>
          </w:p>
          <w:p w14:paraId="3B111D0B" w14:textId="4595D7D9" w:rsidR="0057371B" w:rsidRDefault="00853844" w:rsidP="0073437B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853844">
              <w:rPr>
                <w:lang w:val="en-US"/>
              </w:rPr>
              <w:t>20160812/AMNT/RUB</w:t>
            </w:r>
            <w:r w:rsidR="0073437B" w:rsidRPr="0073437B">
              <w:rPr>
                <w:lang w:val="en-US"/>
              </w:rPr>
              <w:t>5</w:t>
            </w:r>
            <w:r w:rsidRPr="00853844">
              <w:rPr>
                <w:lang w:val="en-US"/>
              </w:rPr>
              <w:t>00000,/PURP/</w:t>
            </w:r>
            <w:ins w:id="427" w:author="Артемов М.В." w:date="2016-06-16T16:00:00Z">
              <w:r w:rsidR="008B0A35" w:rsidRPr="000E4634">
                <w:rPr>
                  <w:lang w:val="en-US"/>
                </w:rPr>
                <w:t>'</w:t>
              </w:r>
            </w:ins>
            <w:r w:rsidRPr="00853844">
              <w:rPr>
                <w:lang w:val="en-US"/>
              </w:rPr>
              <w:t>O</w:t>
            </w:r>
          </w:p>
          <w:p w14:paraId="39244DF2" w14:textId="77777777" w:rsidR="0057371B" w:rsidRDefault="00853844" w:rsidP="0073437B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853844">
              <w:rPr>
                <w:lang w:val="en-US"/>
              </w:rPr>
              <w:t xml:space="preserve">PLATA </w:t>
            </w:r>
            <w:r w:rsidR="0073437B" w:rsidRPr="0073437B">
              <w:rPr>
                <w:lang w:val="en-US"/>
              </w:rPr>
              <w:t>1</w:t>
            </w:r>
            <w:r w:rsidRPr="00853844">
              <w:rPr>
                <w:lang w:val="en-US"/>
              </w:rPr>
              <w:t>00 CENNYH</w:t>
            </w:r>
          </w:p>
          <w:p w14:paraId="61C2F1A4" w14:textId="60306197" w:rsidR="0057371B" w:rsidRDefault="00853844" w:rsidP="0073437B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853844">
              <w:rPr>
                <w:lang w:val="en-US"/>
              </w:rPr>
              <w:t xml:space="preserve"> BUMAG </w:t>
            </w:r>
            <w:ins w:id="428" w:author="Артемов М.В." w:date="2016-06-16T16:01:00Z">
              <w:r w:rsidR="008B0A35" w:rsidRPr="000E4634">
                <w:rPr>
                  <w:lang w:val="en-US"/>
                </w:rPr>
                <w:t>'</w:t>
              </w:r>
            </w:ins>
            <w:r w:rsidRPr="00853844">
              <w:rPr>
                <w:lang w:val="en-US"/>
              </w:rPr>
              <w:t>ISIN RU2222222222</w:t>
            </w:r>
            <w:ins w:id="429" w:author="Артемов М.В." w:date="2016-06-16T16:01:00Z">
              <w:r w:rsidR="008B0A35" w:rsidRPr="000E4634">
                <w:rPr>
                  <w:lang w:val="en-US"/>
                </w:rPr>
                <w:t>'</w:t>
              </w:r>
            </w:ins>
            <w:r w:rsidRPr="00853844">
              <w:rPr>
                <w:lang w:val="en-US"/>
              </w:rPr>
              <w:t>.</w:t>
            </w:r>
          </w:p>
          <w:p w14:paraId="3BA87474" w14:textId="6AFF9E05" w:rsidR="00007D13" w:rsidRPr="00853844" w:rsidRDefault="00853844" w:rsidP="0073437B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 xml:space="preserve"> KD 401401H</w:t>
            </w:r>
            <w:r w:rsidRPr="00853844">
              <w:rPr>
                <w:lang w:val="en-US"/>
              </w:rPr>
              <w:t>1111</w:t>
            </w:r>
            <w:r>
              <w:rPr>
                <w:lang w:val="en-US"/>
              </w:rPr>
              <w:t>.</w:t>
            </w:r>
          </w:p>
        </w:tc>
        <w:tc>
          <w:tcPr>
            <w:tcW w:w="4394" w:type="dxa"/>
          </w:tcPr>
          <w:p w14:paraId="48886779" w14:textId="2A043D7A" w:rsidR="00007D13" w:rsidRPr="00853844" w:rsidRDefault="00007D13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007D13" w:rsidRPr="00724E81" w14:paraId="00C9BBE2" w14:textId="77777777" w:rsidTr="0027649C">
        <w:tc>
          <w:tcPr>
            <w:tcW w:w="5488" w:type="dxa"/>
          </w:tcPr>
          <w:p w14:paraId="349A71A1" w14:textId="64B20312" w:rsidR="0057371B" w:rsidRDefault="00DF09A8" w:rsidP="00DF09A8">
            <w:pPr>
              <w:numPr>
                <w:ilvl w:val="0"/>
                <w:numId w:val="0"/>
              </w:numPr>
              <w:rPr>
                <w:lang w:val="en-US" w:eastAsia="ru-RU"/>
              </w:rPr>
            </w:pPr>
            <w:r w:rsidRPr="00233784">
              <w:rPr>
                <w:lang w:val="en-US" w:eastAsia="ru-RU"/>
              </w:rPr>
              <w:t>:</w:t>
            </w:r>
            <w:r w:rsidRPr="00202B97">
              <w:rPr>
                <w:lang w:val="en-US" w:eastAsia="ru-RU"/>
              </w:rPr>
              <w:t>70</w:t>
            </w:r>
            <w:ins w:id="430" w:author="Вакалюк" w:date="2016-04-07T09:51:00Z">
              <w:r w:rsidR="0027649C">
                <w:rPr>
                  <w:lang w:val="en-US" w:eastAsia="ru-RU"/>
                </w:rPr>
                <w:t>E</w:t>
              </w:r>
            </w:ins>
            <w:del w:id="431" w:author="Вакалюк" w:date="2016-04-07T09:51:00Z">
              <w:r w:rsidRPr="00541A75" w:rsidDel="0027649C">
                <w:rPr>
                  <w:lang w:val="en-US" w:eastAsia="ru-RU"/>
                </w:rPr>
                <w:delText>F</w:delText>
              </w:r>
            </w:del>
            <w:r w:rsidRPr="00202B97">
              <w:rPr>
                <w:lang w:val="en-US" w:eastAsia="ru-RU"/>
              </w:rPr>
              <w:t>::</w:t>
            </w:r>
            <w:r w:rsidRPr="0071176E">
              <w:rPr>
                <w:lang w:val="en-US" w:eastAsia="ru-RU"/>
              </w:rPr>
              <w:t>ADTX</w:t>
            </w:r>
            <w:r w:rsidRPr="00202B97">
              <w:rPr>
                <w:lang w:val="en-US" w:eastAsia="ru-RU"/>
              </w:rPr>
              <w:t>//</w:t>
            </w:r>
            <w:r w:rsidRPr="00A27386">
              <w:rPr>
                <w:lang w:val="en-US" w:eastAsia="ru-RU"/>
              </w:rPr>
              <w:t>ACCW</w:t>
            </w:r>
            <w:r w:rsidRPr="00202B97">
              <w:rPr>
                <w:lang w:val="en-US" w:eastAsia="ru-RU"/>
              </w:rPr>
              <w:t>/</w:t>
            </w:r>
            <w:ins w:id="432" w:author="Draft 4" w:date="2016-06-22T19:18:00Z">
              <w:r w:rsidR="00D1472D">
                <w:rPr>
                  <w:lang w:val="en-US" w:eastAsia="ru-RU"/>
                </w:rPr>
                <w:t>RBIC</w:t>
              </w:r>
            </w:ins>
            <w:ins w:id="433" w:author="Горяевская" w:date="2016-06-14T18:50:00Z">
              <w:r w:rsidR="00D744F0">
                <w:rPr>
                  <w:lang w:val="en-US" w:eastAsia="ru-RU"/>
                </w:rPr>
                <w:t>/</w:t>
              </w:r>
            </w:ins>
            <w:r w:rsidRPr="00DF09A8">
              <w:rPr>
                <w:lang w:val="en-US" w:eastAsia="ru-RU"/>
              </w:rPr>
              <w:t>044583777</w:t>
            </w:r>
            <w:r>
              <w:rPr>
                <w:lang w:val="en-US" w:eastAsia="ru-RU"/>
              </w:rPr>
              <w:t>/NAME/</w:t>
            </w:r>
            <w:ins w:id="434" w:author="Артемов М.В." w:date="2016-06-16T16:01:00Z">
              <w:r w:rsidR="00615B24" w:rsidRPr="000E4634">
                <w:rPr>
                  <w:lang w:val="en-US"/>
                </w:rPr>
                <w:t>'</w:t>
              </w:r>
            </w:ins>
            <w:r>
              <w:rPr>
                <w:lang w:val="en-US" w:eastAsia="ru-RU"/>
              </w:rPr>
              <w:t>PAO BTV BANK</w:t>
            </w:r>
            <w:ins w:id="435" w:author="Горяевская" w:date="2016-06-14T18:50:00Z">
              <w:r w:rsidR="00D744F0" w:rsidRPr="000E4634">
                <w:rPr>
                  <w:lang w:val="en-US"/>
                </w:rPr>
                <w:t>'</w:t>
              </w:r>
            </w:ins>
            <w:r>
              <w:rPr>
                <w:lang w:val="en-US" w:eastAsia="ru-RU"/>
              </w:rPr>
              <w:t>/TOWN/</w:t>
            </w:r>
            <w:ins w:id="436" w:author="Горяевская" w:date="2016-06-14T18:50:00Z">
              <w:r w:rsidR="00D744F0" w:rsidRPr="000E4634">
                <w:rPr>
                  <w:lang w:val="en-US"/>
                </w:rPr>
                <w:t>'</w:t>
              </w:r>
            </w:ins>
            <w:r>
              <w:rPr>
                <w:lang w:val="en-US" w:eastAsia="ru-RU"/>
              </w:rPr>
              <w:t>MOSKVA</w:t>
            </w:r>
            <w:ins w:id="437" w:author="Горяевская" w:date="2016-06-14T18:50:00Z">
              <w:r w:rsidR="00D744F0" w:rsidRPr="000E4634">
                <w:rPr>
                  <w:lang w:val="en-US"/>
                </w:rPr>
                <w:t>'</w:t>
              </w:r>
            </w:ins>
            <w:r>
              <w:rPr>
                <w:lang w:val="en-US" w:eastAsia="ru-RU"/>
              </w:rPr>
              <w:t>/ACCT/</w:t>
            </w:r>
            <w:r w:rsidRPr="00DF09A8">
              <w:rPr>
                <w:lang w:val="en-US" w:eastAsia="ru-RU"/>
              </w:rPr>
              <w:t>30</w:t>
            </w:r>
          </w:p>
          <w:p w14:paraId="24C4245F" w14:textId="2405F32C" w:rsidR="00007D13" w:rsidRPr="00853844" w:rsidRDefault="00DF09A8" w:rsidP="00DF09A8">
            <w:pPr>
              <w:numPr>
                <w:ilvl w:val="0"/>
                <w:numId w:val="0"/>
              </w:numPr>
              <w:rPr>
                <w:lang w:val="en-US" w:eastAsia="ru-RU"/>
              </w:rPr>
            </w:pPr>
            <w:r w:rsidRPr="00DF09A8">
              <w:rPr>
                <w:lang w:val="en-US" w:eastAsia="ru-RU"/>
              </w:rPr>
              <w:t>101810900000000777</w:t>
            </w:r>
          </w:p>
        </w:tc>
        <w:tc>
          <w:tcPr>
            <w:tcW w:w="4394" w:type="dxa"/>
          </w:tcPr>
          <w:p w14:paraId="13B423AF" w14:textId="3997C8F2" w:rsidR="00007D13" w:rsidRPr="00853844" w:rsidRDefault="00007D13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DF09A8" w:rsidRPr="00A01F3D" w14:paraId="6A7860F0" w14:textId="77777777" w:rsidTr="0027649C">
        <w:tc>
          <w:tcPr>
            <w:tcW w:w="5488" w:type="dxa"/>
          </w:tcPr>
          <w:p w14:paraId="134EB5FB" w14:textId="275351C1" w:rsidR="0057371B" w:rsidRDefault="00DF09A8" w:rsidP="008C149A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DF09A8">
              <w:rPr>
                <w:lang w:val="en-US" w:eastAsia="ru-RU"/>
              </w:rPr>
              <w:lastRenderedPageBreak/>
              <w:t>:70E::ADTX//BENM/</w:t>
            </w:r>
            <w:r w:rsidR="008C149A">
              <w:rPr>
                <w:lang w:val="en-US" w:eastAsia="ru-RU"/>
              </w:rPr>
              <w:t>BENT/LEGL/</w:t>
            </w:r>
            <w:r w:rsidRPr="00DF09A8">
              <w:rPr>
                <w:lang w:val="en-US" w:eastAsia="ru-RU"/>
              </w:rPr>
              <w:t>NAME</w:t>
            </w:r>
            <w:r w:rsidRPr="00E21D15">
              <w:rPr>
                <w:lang w:val="en-US" w:eastAsia="ru-RU"/>
              </w:rPr>
              <w:t>/</w:t>
            </w:r>
            <w:r w:rsidRPr="00E21D15">
              <w:rPr>
                <w:lang w:val="en-US"/>
              </w:rPr>
              <w:t>'OOO ''VOSHOD''</w:t>
            </w:r>
            <w:ins w:id="438" w:author="Горяевская" w:date="2016-06-14T18:50:00Z">
              <w:r w:rsidR="00D744F0" w:rsidRPr="000E4634">
                <w:rPr>
                  <w:lang w:val="en-US"/>
                </w:rPr>
                <w:t>'</w:t>
              </w:r>
            </w:ins>
            <w:r w:rsidRPr="00E21D15">
              <w:rPr>
                <w:lang w:val="en-US" w:eastAsia="ru-RU"/>
              </w:rPr>
              <w:t>/ADDR/</w:t>
            </w:r>
            <w:r w:rsidRPr="00E21D15">
              <w:rPr>
                <w:lang w:val="en-US"/>
              </w:rPr>
              <w:t>'G. MOSKVA,</w:t>
            </w:r>
          </w:p>
          <w:p w14:paraId="5FF61FF0" w14:textId="58EFED2C" w:rsidR="0057371B" w:rsidRDefault="00DF09A8" w:rsidP="008C149A">
            <w:pPr>
              <w:numPr>
                <w:ilvl w:val="0"/>
                <w:numId w:val="0"/>
              </w:numPr>
              <w:rPr>
                <w:lang w:val="en-US" w:eastAsia="ru-RU"/>
              </w:rPr>
            </w:pPr>
            <w:r w:rsidRPr="00E21D15">
              <w:rPr>
                <w:lang w:val="en-US"/>
              </w:rPr>
              <w:t xml:space="preserve"> LENINA, 26</w:t>
            </w:r>
            <w:ins w:id="439" w:author="Горяевская" w:date="2016-06-14T18:50:00Z">
              <w:r w:rsidR="00D744F0" w:rsidRPr="000E4634">
                <w:rPr>
                  <w:lang w:val="en-US"/>
                </w:rPr>
                <w:t>'</w:t>
              </w:r>
            </w:ins>
            <w:r w:rsidR="008C149A" w:rsidRPr="00E21D15">
              <w:rPr>
                <w:lang w:val="en-US"/>
              </w:rPr>
              <w:t>/</w:t>
            </w:r>
            <w:r w:rsidRPr="00E21D15">
              <w:rPr>
                <w:lang w:val="en-US" w:eastAsia="ru-RU"/>
              </w:rPr>
              <w:t>TXID/</w:t>
            </w:r>
            <w:r w:rsidR="008C149A" w:rsidRPr="00E21D15">
              <w:rPr>
                <w:lang w:val="en-US" w:eastAsia="ru-RU"/>
              </w:rPr>
              <w:t>7710140777</w:t>
            </w:r>
            <w:r w:rsidRPr="00E21D15">
              <w:rPr>
                <w:lang w:val="en-US" w:eastAsia="ru-RU"/>
              </w:rPr>
              <w:t>/ACCT/</w:t>
            </w:r>
            <w:r w:rsidR="008C149A" w:rsidRPr="00E21D15">
              <w:rPr>
                <w:lang w:val="en-US" w:eastAsia="ru-RU"/>
              </w:rPr>
              <w:t>408178</w:t>
            </w:r>
          </w:p>
          <w:p w14:paraId="71C52AAB" w14:textId="31DD00CA" w:rsidR="00DF09A8" w:rsidRPr="00233784" w:rsidRDefault="008C149A" w:rsidP="00615B24">
            <w:pPr>
              <w:numPr>
                <w:ilvl w:val="0"/>
                <w:numId w:val="0"/>
              </w:numPr>
              <w:jc w:val="left"/>
              <w:rPr>
                <w:lang w:val="en-US" w:eastAsia="ru-RU"/>
              </w:rPr>
            </w:pPr>
            <w:r w:rsidRPr="00E21D15">
              <w:rPr>
                <w:lang w:val="en-US" w:eastAsia="ru-RU"/>
              </w:rPr>
              <w:t>10700000077777</w:t>
            </w:r>
            <w:r w:rsidR="00DF09A8" w:rsidRPr="00E21D15">
              <w:rPr>
                <w:lang w:val="en-US" w:eastAsia="ru-RU"/>
              </w:rPr>
              <w:t>/</w:t>
            </w:r>
            <w:r w:rsidRPr="00E21D15">
              <w:rPr>
                <w:lang w:val="en-US" w:eastAsia="ru-RU"/>
              </w:rPr>
              <w:t>PURP/</w:t>
            </w:r>
            <w:ins w:id="440" w:author="Артемов М.В." w:date="2016-06-16T16:03:00Z">
              <w:r w:rsidR="00615B24" w:rsidRPr="000E4634">
                <w:rPr>
                  <w:lang w:val="en-US"/>
                </w:rPr>
                <w:t>'</w:t>
              </w:r>
            </w:ins>
            <w:ins w:id="441" w:author="Артемов М.В." w:date="2016-06-16T16:04:00Z">
              <w:r w:rsidR="00615B24" w:rsidRPr="00615B24">
                <w:rPr>
                  <w:lang w:val="en-US" w:eastAsia="ru-RU"/>
                </w:rPr>
                <w:t>VOZVRAT DENEJNYH SREDSTV ZA OPLATU CB. KD 401401H1111.</w:t>
              </w:r>
            </w:ins>
          </w:p>
        </w:tc>
        <w:tc>
          <w:tcPr>
            <w:tcW w:w="4394" w:type="dxa"/>
          </w:tcPr>
          <w:p w14:paraId="3402CCD2" w14:textId="77777777" w:rsidR="00DF09A8" w:rsidRPr="00853844" w:rsidRDefault="00DF09A8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007D13" w:rsidRPr="00853844" w14:paraId="76807AAD" w14:textId="77777777" w:rsidTr="0027649C">
        <w:tc>
          <w:tcPr>
            <w:tcW w:w="5488" w:type="dxa"/>
          </w:tcPr>
          <w:p w14:paraId="5177A66E" w14:textId="36019F84" w:rsidR="00007D13" w:rsidRPr="00853844" w:rsidRDefault="00F871D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853844">
              <w:rPr>
                <w:lang w:val="en-US"/>
              </w:rPr>
              <w:t>:16</w:t>
            </w:r>
            <w:r w:rsidRPr="009D7EC9">
              <w:rPr>
                <w:lang w:val="en-US"/>
              </w:rPr>
              <w:t>S</w:t>
            </w:r>
            <w:r w:rsidRPr="00853844">
              <w:rPr>
                <w:lang w:val="en-US"/>
              </w:rPr>
              <w:t>:</w:t>
            </w:r>
            <w:r w:rsidRPr="009D7EC9">
              <w:rPr>
                <w:lang w:val="en-US"/>
              </w:rPr>
              <w:t>ADDINFO</w:t>
            </w:r>
          </w:p>
        </w:tc>
        <w:tc>
          <w:tcPr>
            <w:tcW w:w="4394" w:type="dxa"/>
          </w:tcPr>
          <w:p w14:paraId="7638A78B" w14:textId="71FCFF3B" w:rsidR="00007D13" w:rsidRPr="00853844" w:rsidRDefault="00007D13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30FED28A" w14:textId="1803D324" w:rsidR="00AB5728" w:rsidRPr="00D05605" w:rsidRDefault="00B15B1B" w:rsidP="00886EFB">
      <w:pPr>
        <w:pStyle w:val="20"/>
      </w:pPr>
      <w:bookmarkStart w:id="442" w:name="_Toc445279688"/>
      <w:commentRangeEnd w:id="426"/>
      <w:r>
        <w:rPr>
          <w:rStyle w:val="afb"/>
          <w:rFonts w:cs="Times New Roman"/>
          <w:b w:val="0"/>
          <w:bCs w:val="0"/>
          <w:iCs/>
          <w:snapToGrid w:val="0"/>
          <w:color w:val="000000"/>
          <w:kern w:val="0"/>
          <w:lang w:val="ru-RU"/>
        </w:rPr>
        <w:commentReference w:id="426"/>
      </w:r>
      <w:r w:rsidR="00AB5728">
        <w:t xml:space="preserve">Сообщение об оплате </w:t>
      </w:r>
      <w:r w:rsidR="00886EFB">
        <w:rPr>
          <w:lang w:val="en-US"/>
        </w:rPr>
        <w:t>MT</w:t>
      </w:r>
      <w:r w:rsidR="00886EFB" w:rsidRPr="00886EFB">
        <w:rPr>
          <w:lang w:val="ru-RU"/>
        </w:rPr>
        <w:t xml:space="preserve">568 </w:t>
      </w:r>
      <w:r w:rsidR="00AB5728">
        <w:t>(отдельное от 565)</w:t>
      </w:r>
      <w:bookmarkEnd w:id="442"/>
    </w:p>
    <w:p w14:paraId="72A0AB7B" w14:textId="77777777" w:rsidR="00AB5728" w:rsidRDefault="00AB5728" w:rsidP="00AB5728">
      <w:pPr>
        <w:ind w:left="0" w:firstLine="0"/>
      </w:pPr>
      <w:r w:rsidRPr="00BF4AB9">
        <w:rPr>
          <w:rStyle w:val="a8"/>
        </w:rPr>
        <w:t>Легенда</w:t>
      </w:r>
      <w:r>
        <w:t xml:space="preserve">: </w:t>
      </w:r>
    </w:p>
    <w:p w14:paraId="18DF76F6" w14:textId="6E998B97" w:rsidR="00AB5728" w:rsidRPr="00007D13" w:rsidRDefault="00AB5728" w:rsidP="00AB5728">
      <w:pPr>
        <w:numPr>
          <w:ilvl w:val="0"/>
          <w:numId w:val="0"/>
        </w:numPr>
      </w:pPr>
      <w:r>
        <w:t>Д</w:t>
      </w:r>
      <w:r w:rsidRPr="00AB5728">
        <w:t>епонент может направить в адрес НРД сообщение CANA</w:t>
      </w:r>
      <w:r w:rsidR="00886EFB" w:rsidRPr="00886EFB">
        <w:t xml:space="preserve"> (568)</w:t>
      </w:r>
      <w:r w:rsidRPr="00AB5728">
        <w:t xml:space="preserve">, в котором указывается информация о номерах платежных поручений и/или других документах, подтверждающих оплату приобретаемых ЦБ, </w:t>
      </w:r>
      <w:r>
        <w:t>также и п</w:t>
      </w:r>
      <w:r w:rsidRPr="00AB5728">
        <w:t>осле отправки поручения CAIN</w:t>
      </w:r>
      <w:r w:rsidR="00886EFB" w:rsidRPr="00886EFB">
        <w:t xml:space="preserve"> (565)</w:t>
      </w:r>
      <w:r w:rsidRPr="00AB5728">
        <w:t xml:space="preserve"> на участие в КД PRIO</w:t>
      </w:r>
      <w:r>
        <w:t xml:space="preserve">. В этом случае </w:t>
      </w:r>
      <w:r>
        <w:rPr>
          <w:lang w:val="en-US"/>
        </w:rPr>
        <w:t>CANA</w:t>
      </w:r>
      <w:r>
        <w:t xml:space="preserve"> обрабатывается отдельно от </w:t>
      </w:r>
      <w:r>
        <w:rPr>
          <w:lang w:val="en-US"/>
        </w:rPr>
        <w:t>CAIN</w:t>
      </w:r>
      <w:r>
        <w:t>. В</w:t>
      </w:r>
      <w:r w:rsidRPr="00AB5728">
        <w:t xml:space="preserve"> обязательном порядке указываются ссылки на референс КД и на референс сообщения CAIN</w:t>
      </w:r>
      <w:r>
        <w:t xml:space="preserve"> (но без признака </w:t>
      </w:r>
      <w:r>
        <w:rPr>
          <w:lang w:val="en-US"/>
        </w:rPr>
        <w:t>WITH</w:t>
      </w:r>
      <w:r>
        <w:t>)</w:t>
      </w:r>
      <w:r w:rsidRPr="00AB5728">
        <w:t xml:space="preserve">. </w:t>
      </w:r>
    </w:p>
    <w:p w14:paraId="4FE376C9" w14:textId="77777777" w:rsidR="00AB5728" w:rsidRPr="00007D13" w:rsidRDefault="00AB5728" w:rsidP="00AB5728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AB5728" w14:paraId="6DD85B4F" w14:textId="77777777" w:rsidTr="000E4634">
        <w:tc>
          <w:tcPr>
            <w:tcW w:w="5488" w:type="dxa"/>
            <w:shd w:val="clear" w:color="auto" w:fill="F2F2F2" w:themeFill="background1" w:themeFillShade="F2"/>
          </w:tcPr>
          <w:p w14:paraId="6450D86E" w14:textId="77777777" w:rsidR="00AB5728" w:rsidRPr="00445088" w:rsidRDefault="00AB5728" w:rsidP="000E4634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0C8BE4E2" w14:textId="77777777" w:rsidR="00AB5728" w:rsidRDefault="00AB5728" w:rsidP="000E4634">
            <w:pPr>
              <w:pStyle w:val="a3"/>
            </w:pPr>
            <w:r>
              <w:t>Комментарии</w:t>
            </w:r>
          </w:p>
        </w:tc>
      </w:tr>
      <w:tr w:rsidR="00AB5728" w14:paraId="6FEACB94" w14:textId="77777777" w:rsidTr="000E4634">
        <w:tc>
          <w:tcPr>
            <w:tcW w:w="5488" w:type="dxa"/>
          </w:tcPr>
          <w:p w14:paraId="2033E228" w14:textId="77777777" w:rsidR="00AB5728" w:rsidRPr="00445088" w:rsidRDefault="00AB5728" w:rsidP="00507E9E">
            <w:r w:rsidRPr="001664E4">
              <w:t>:16R:GENL</w:t>
            </w:r>
          </w:p>
        </w:tc>
        <w:tc>
          <w:tcPr>
            <w:tcW w:w="4762" w:type="dxa"/>
          </w:tcPr>
          <w:p w14:paraId="0177E723" w14:textId="77777777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AB5728" w14:paraId="18A4C1DD" w14:textId="77777777" w:rsidTr="000E4634">
        <w:tc>
          <w:tcPr>
            <w:tcW w:w="5488" w:type="dxa"/>
          </w:tcPr>
          <w:p w14:paraId="1D90F0DE" w14:textId="62D90EDB" w:rsidR="00AB5728" w:rsidRPr="00445088" w:rsidRDefault="00AB5728" w:rsidP="000E4634">
            <w:r w:rsidRPr="009D7EC9">
              <w:t>:20C::CORP//</w:t>
            </w:r>
            <w:r w:rsidR="00C15DE4" w:rsidRPr="00507E9E">
              <w:t>401401X1111</w:t>
            </w:r>
          </w:p>
        </w:tc>
        <w:tc>
          <w:tcPr>
            <w:tcW w:w="4762" w:type="dxa"/>
          </w:tcPr>
          <w:p w14:paraId="5C753CA7" w14:textId="77777777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AB5728" w14:paraId="6B4573ED" w14:textId="77777777" w:rsidTr="000E4634">
        <w:tc>
          <w:tcPr>
            <w:tcW w:w="5488" w:type="dxa"/>
          </w:tcPr>
          <w:p w14:paraId="03AE040B" w14:textId="3A0D8AF7" w:rsidR="00AB5728" w:rsidRPr="00445088" w:rsidRDefault="00AB5728" w:rsidP="000E4634">
            <w:r w:rsidRPr="009D7EC9">
              <w:t>:20C::SEME//</w:t>
            </w:r>
            <w:r w:rsidR="00507E9E" w:rsidRPr="00507E9E">
              <w:t>00103</w:t>
            </w:r>
          </w:p>
        </w:tc>
        <w:tc>
          <w:tcPr>
            <w:tcW w:w="4762" w:type="dxa"/>
          </w:tcPr>
          <w:p w14:paraId="45DDDBC8" w14:textId="77777777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AB5728" w14:paraId="1DB56CF7" w14:textId="77777777" w:rsidTr="000E4634">
        <w:tc>
          <w:tcPr>
            <w:tcW w:w="5488" w:type="dxa"/>
          </w:tcPr>
          <w:p w14:paraId="627D36FE" w14:textId="77777777" w:rsidR="00AB5728" w:rsidRDefault="00AB5728" w:rsidP="00507E9E">
            <w:r w:rsidRPr="009D7EC9">
              <w:t>:23G:NEWM</w:t>
            </w:r>
          </w:p>
        </w:tc>
        <w:tc>
          <w:tcPr>
            <w:tcW w:w="4762" w:type="dxa"/>
          </w:tcPr>
          <w:p w14:paraId="78B39DB0" w14:textId="77777777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AB5728" w14:paraId="0249376E" w14:textId="77777777" w:rsidTr="000E4634">
        <w:tc>
          <w:tcPr>
            <w:tcW w:w="5488" w:type="dxa"/>
          </w:tcPr>
          <w:p w14:paraId="5421F54E" w14:textId="77777777" w:rsidR="00AB5728" w:rsidRDefault="00AB5728" w:rsidP="00507E9E">
            <w:r w:rsidRPr="009D7EC9">
              <w:t>:22F::CAEV//PRIO</w:t>
            </w:r>
          </w:p>
        </w:tc>
        <w:tc>
          <w:tcPr>
            <w:tcW w:w="4762" w:type="dxa"/>
          </w:tcPr>
          <w:p w14:paraId="35CC864E" w14:textId="77777777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AB5728" w14:paraId="5D9A7174" w14:textId="77777777" w:rsidTr="000E4634">
        <w:tc>
          <w:tcPr>
            <w:tcW w:w="5488" w:type="dxa"/>
          </w:tcPr>
          <w:p w14:paraId="4DE02950" w14:textId="0EEACF3D" w:rsidR="00AB5728" w:rsidRDefault="00AB5728" w:rsidP="00C15DE4">
            <w:r w:rsidRPr="009D7EC9">
              <w:t>:98C::PREP//</w:t>
            </w:r>
            <w:r w:rsidRPr="00007D13">
              <w:t>201608</w:t>
            </w:r>
            <w:r w:rsidR="00C15DE4">
              <w:t>25</w:t>
            </w:r>
            <w:r w:rsidRPr="00007D13">
              <w:t>150000</w:t>
            </w:r>
          </w:p>
        </w:tc>
        <w:tc>
          <w:tcPr>
            <w:tcW w:w="4762" w:type="dxa"/>
          </w:tcPr>
          <w:p w14:paraId="2B9DBE4E" w14:textId="2B594B29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AB5728" w14:paraId="13B3C159" w14:textId="77777777" w:rsidTr="000E4634">
        <w:tc>
          <w:tcPr>
            <w:tcW w:w="5488" w:type="dxa"/>
          </w:tcPr>
          <w:p w14:paraId="08FF550C" w14:textId="77777777" w:rsidR="00AB5728" w:rsidRPr="000E1654" w:rsidRDefault="00AB5728" w:rsidP="00507E9E">
            <w:r w:rsidRPr="009D7EC9">
              <w:t>:16R:LINK</w:t>
            </w:r>
          </w:p>
        </w:tc>
        <w:tc>
          <w:tcPr>
            <w:tcW w:w="4762" w:type="dxa"/>
          </w:tcPr>
          <w:p w14:paraId="466E6209" w14:textId="77777777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AB5728" w14:paraId="012161A0" w14:textId="77777777" w:rsidTr="000E4634">
        <w:tc>
          <w:tcPr>
            <w:tcW w:w="5488" w:type="dxa"/>
          </w:tcPr>
          <w:p w14:paraId="4E80F1B3" w14:textId="3570CD84" w:rsidR="00AB5728" w:rsidRDefault="00AB5728" w:rsidP="00507E9E">
            <w:r>
              <w:t>:13A::LINK//565</w:t>
            </w:r>
          </w:p>
        </w:tc>
        <w:tc>
          <w:tcPr>
            <w:tcW w:w="4762" w:type="dxa"/>
          </w:tcPr>
          <w:p w14:paraId="43C53F7C" w14:textId="77777777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AB5728" w14:paraId="3A80033B" w14:textId="77777777" w:rsidTr="000E4634">
        <w:tc>
          <w:tcPr>
            <w:tcW w:w="5488" w:type="dxa"/>
          </w:tcPr>
          <w:p w14:paraId="78AAE7FA" w14:textId="6F1F7B1B" w:rsidR="00AB5728" w:rsidRDefault="00AB5728" w:rsidP="00507E9E">
            <w:r w:rsidRPr="009D7EC9">
              <w:t>:20C::PREV//</w:t>
            </w:r>
            <w:r w:rsidR="003526CA" w:rsidRPr="003526CA">
              <w:t>123456</w:t>
            </w:r>
          </w:p>
        </w:tc>
        <w:tc>
          <w:tcPr>
            <w:tcW w:w="4762" w:type="dxa"/>
          </w:tcPr>
          <w:p w14:paraId="4F924C25" w14:textId="77777777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AB5728" w14:paraId="3FC5A747" w14:textId="77777777" w:rsidTr="000E4634">
        <w:tc>
          <w:tcPr>
            <w:tcW w:w="5488" w:type="dxa"/>
          </w:tcPr>
          <w:p w14:paraId="5C08B577" w14:textId="77777777" w:rsidR="00AB5728" w:rsidRDefault="00AB5728" w:rsidP="00507E9E">
            <w:r w:rsidRPr="009D7EC9">
              <w:t>:16S:LINK</w:t>
            </w:r>
          </w:p>
        </w:tc>
        <w:tc>
          <w:tcPr>
            <w:tcW w:w="4762" w:type="dxa"/>
          </w:tcPr>
          <w:p w14:paraId="55267790" w14:textId="77777777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AB5728" w14:paraId="6DE12C4A" w14:textId="77777777" w:rsidTr="000E4634">
        <w:tc>
          <w:tcPr>
            <w:tcW w:w="5488" w:type="dxa"/>
          </w:tcPr>
          <w:p w14:paraId="1CAF3213" w14:textId="77777777" w:rsidR="00AB5728" w:rsidRDefault="00AB5728" w:rsidP="00507E9E">
            <w:r w:rsidRPr="009D7EC9">
              <w:t>:16S:GENL</w:t>
            </w:r>
          </w:p>
        </w:tc>
        <w:tc>
          <w:tcPr>
            <w:tcW w:w="4762" w:type="dxa"/>
          </w:tcPr>
          <w:p w14:paraId="0820D03B" w14:textId="77777777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AB5728" w14:paraId="6FD23902" w14:textId="77777777" w:rsidTr="000E4634">
        <w:tc>
          <w:tcPr>
            <w:tcW w:w="5488" w:type="dxa"/>
          </w:tcPr>
          <w:p w14:paraId="726D104F" w14:textId="77777777" w:rsidR="00AB5728" w:rsidRDefault="00AB5728" w:rsidP="00507E9E">
            <w:r w:rsidRPr="009D7EC9">
              <w:t>:16R:ADDINFO</w:t>
            </w:r>
          </w:p>
        </w:tc>
        <w:tc>
          <w:tcPr>
            <w:tcW w:w="4762" w:type="dxa"/>
          </w:tcPr>
          <w:p w14:paraId="5D17A999" w14:textId="77777777" w:rsidR="00AB5728" w:rsidRDefault="00AB5728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AB5728" w:rsidRPr="00A01F3D" w14:paraId="0F1ADB98" w14:textId="77777777" w:rsidTr="000E4634">
        <w:tc>
          <w:tcPr>
            <w:tcW w:w="5488" w:type="dxa"/>
          </w:tcPr>
          <w:p w14:paraId="6EE1E72D" w14:textId="1A9CA918" w:rsidR="00AB5728" w:rsidRPr="0073437B" w:rsidRDefault="005E7388" w:rsidP="0073437B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:70E</w:t>
            </w:r>
            <w:r w:rsidRPr="00853844">
              <w:rPr>
                <w:lang w:val="en-US"/>
              </w:rPr>
              <w:t>::ADTX//PDOC/NUMB/123/</w:t>
            </w:r>
            <w:r>
              <w:rPr>
                <w:lang w:val="en-US"/>
              </w:rPr>
              <w:t>DATE</w:t>
            </w:r>
            <w:r w:rsidRPr="00853844">
              <w:rPr>
                <w:lang w:val="en-US"/>
              </w:rPr>
              <w:t>/20160812/AMNT/RUB</w:t>
            </w:r>
            <w:r w:rsidR="0073437B" w:rsidRPr="0073437B">
              <w:rPr>
                <w:lang w:val="en-US"/>
              </w:rPr>
              <w:t>5</w:t>
            </w:r>
            <w:r w:rsidR="0073437B">
              <w:rPr>
                <w:lang w:val="en-US"/>
              </w:rPr>
              <w:t>00000,/PURP/</w:t>
            </w:r>
            <w:ins w:id="443" w:author="Артемов М.В." w:date="2016-06-16T16:06:00Z">
              <w:r w:rsidR="00A01F3D" w:rsidRPr="000E4634">
                <w:rPr>
                  <w:lang w:val="en-US"/>
                </w:rPr>
                <w:t>'</w:t>
              </w:r>
            </w:ins>
            <w:r w:rsidR="0073437B">
              <w:rPr>
                <w:lang w:val="en-US"/>
              </w:rPr>
              <w:t xml:space="preserve">OPLATA </w:t>
            </w:r>
            <w:r w:rsidR="0073437B" w:rsidRPr="0073437B">
              <w:rPr>
                <w:lang w:val="en-US"/>
              </w:rPr>
              <w:t>1</w:t>
            </w:r>
            <w:r w:rsidRPr="00853844">
              <w:rPr>
                <w:lang w:val="en-US"/>
              </w:rPr>
              <w:t xml:space="preserve">00 CENNYH BUMAG </w:t>
            </w:r>
            <w:ins w:id="444" w:author="Артемов М.В." w:date="2016-06-16T16:06:00Z">
              <w:r w:rsidR="00A01F3D" w:rsidRPr="000E4634">
                <w:rPr>
                  <w:lang w:val="en-US"/>
                </w:rPr>
                <w:t>'</w:t>
              </w:r>
            </w:ins>
            <w:r w:rsidRPr="00853844">
              <w:rPr>
                <w:lang w:val="en-US"/>
              </w:rPr>
              <w:t>ISIN RU2222222222</w:t>
            </w:r>
            <w:ins w:id="445" w:author="Артемов М.В." w:date="2016-06-16T16:06:00Z">
              <w:r w:rsidR="00A01F3D" w:rsidRPr="000E4634">
                <w:rPr>
                  <w:lang w:val="en-US"/>
                </w:rPr>
                <w:t>'</w:t>
              </w:r>
            </w:ins>
            <w:r w:rsidRPr="00853844">
              <w:rPr>
                <w:lang w:val="en-US"/>
              </w:rPr>
              <w:t>.</w:t>
            </w:r>
            <w:r>
              <w:rPr>
                <w:lang w:val="en-US"/>
              </w:rPr>
              <w:t xml:space="preserve"> KD 401401H</w:t>
            </w:r>
            <w:r w:rsidRPr="00853844">
              <w:rPr>
                <w:lang w:val="en-US"/>
              </w:rPr>
              <w:t>1111</w:t>
            </w:r>
            <w:r>
              <w:rPr>
                <w:lang w:val="en-US"/>
              </w:rPr>
              <w:t>.</w:t>
            </w:r>
          </w:p>
        </w:tc>
        <w:tc>
          <w:tcPr>
            <w:tcW w:w="4762" w:type="dxa"/>
          </w:tcPr>
          <w:p w14:paraId="6B6EA773" w14:textId="77777777" w:rsidR="00AB5728" w:rsidRPr="00853844" w:rsidRDefault="00AB5728" w:rsidP="000E4634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AB5728" w:rsidRPr="00853844" w14:paraId="614AA2C5" w14:textId="77777777" w:rsidTr="000E4634">
        <w:tc>
          <w:tcPr>
            <w:tcW w:w="5488" w:type="dxa"/>
          </w:tcPr>
          <w:p w14:paraId="7EB2A8D6" w14:textId="77777777" w:rsidR="00AB5728" w:rsidRPr="00507E9E" w:rsidRDefault="00AB5728" w:rsidP="00507E9E">
            <w:r w:rsidRPr="00507E9E">
              <w:t>:16S:ADDINFO</w:t>
            </w:r>
          </w:p>
        </w:tc>
        <w:tc>
          <w:tcPr>
            <w:tcW w:w="4762" w:type="dxa"/>
          </w:tcPr>
          <w:p w14:paraId="27040BEF" w14:textId="77777777" w:rsidR="00AB5728" w:rsidRPr="00853844" w:rsidRDefault="00AB5728" w:rsidP="000E4634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598F4422" w14:textId="539BA529" w:rsidR="002E610F" w:rsidRPr="005C6FBC" w:rsidDel="00B15B1B" w:rsidRDefault="002E610F" w:rsidP="005C6FBC">
      <w:pPr>
        <w:pStyle w:val="20"/>
        <w:numPr>
          <w:ilvl w:val="0"/>
          <w:numId w:val="0"/>
        </w:numPr>
        <w:ind w:left="574" w:hanging="432"/>
        <w:rPr>
          <w:ins w:id="446" w:author="Draft 2" w:date="2016-03-05T16:24:00Z"/>
          <w:del w:id="447" w:author="Draft 3" w:date="2016-04-07T10:13:00Z"/>
        </w:rPr>
      </w:pPr>
    </w:p>
    <w:p w14:paraId="52B2F257" w14:textId="77777777" w:rsidR="002E610F" w:rsidRPr="002E610F" w:rsidRDefault="002E610F" w:rsidP="005C6FBC"/>
    <w:p w14:paraId="57777F86" w14:textId="0603C118" w:rsidR="00B26016" w:rsidRDefault="00B26016" w:rsidP="00886EFB">
      <w:pPr>
        <w:pStyle w:val="1"/>
        <w:rPr>
          <w:lang w:val="en-US"/>
        </w:rPr>
      </w:pPr>
      <w:bookmarkStart w:id="448" w:name="_Toc445279689"/>
      <w:r w:rsidRPr="00573402">
        <w:t>Сообщение</w:t>
      </w:r>
      <w:r w:rsidRPr="00F871D5">
        <w:t xml:space="preserve"> </w:t>
      </w:r>
      <w:r w:rsidRPr="00573402">
        <w:t>МТ</w:t>
      </w:r>
      <w:r w:rsidRPr="00F871D5">
        <w:t>567.</w:t>
      </w:r>
      <w:bookmarkEnd w:id="448"/>
    </w:p>
    <w:p w14:paraId="5D658FED" w14:textId="75C3F685" w:rsidR="004618C4" w:rsidRPr="004618C4" w:rsidRDefault="004618C4" w:rsidP="00886EFB">
      <w:pPr>
        <w:pStyle w:val="20"/>
      </w:pPr>
      <w:bookmarkStart w:id="449" w:name="_Toc445279690"/>
      <w:r w:rsidRPr="00573402">
        <w:t>Сообщение</w:t>
      </w:r>
      <w:r w:rsidRPr="00F871D5">
        <w:t xml:space="preserve"> </w:t>
      </w:r>
      <w:r w:rsidRPr="00573402">
        <w:t>МТ</w:t>
      </w:r>
      <w:r w:rsidRPr="00F871D5">
        <w:t xml:space="preserve">567. </w:t>
      </w:r>
      <w:r w:rsidR="00AA144C">
        <w:rPr>
          <w:lang w:val="en-US"/>
        </w:rPr>
        <w:t>MR</w:t>
      </w:r>
      <w:r w:rsidR="00AA144C">
        <w:t xml:space="preserve"> от НРД</w:t>
      </w:r>
      <w:bookmarkEnd w:id="449"/>
    </w:p>
    <w:p w14:paraId="42AB094B" w14:textId="77777777" w:rsidR="004618C4" w:rsidRPr="004618C4" w:rsidRDefault="004618C4" w:rsidP="004618C4"/>
    <w:p w14:paraId="1E64192A" w14:textId="77777777" w:rsidR="00B26016" w:rsidRPr="00AA144C" w:rsidRDefault="00B26016" w:rsidP="00AA144C">
      <w:pPr>
        <w:numPr>
          <w:ilvl w:val="0"/>
          <w:numId w:val="0"/>
        </w:numPr>
        <w:ind w:left="360"/>
        <w:rPr>
          <w:lang w:val="en-US"/>
        </w:rPr>
      </w:pPr>
      <w:r w:rsidRPr="00F83010">
        <w:t>Легенда</w:t>
      </w:r>
      <w:r w:rsidRPr="00AA144C">
        <w:rPr>
          <w:lang w:val="en-US"/>
        </w:rPr>
        <w:t xml:space="preserve">: </w:t>
      </w:r>
    </w:p>
    <w:p w14:paraId="3F0F00A8" w14:textId="57845D9F" w:rsidR="00AA144C" w:rsidRPr="00AA144C" w:rsidRDefault="00AA144C" w:rsidP="00AA144C">
      <w:pPr>
        <w:numPr>
          <w:ilvl w:val="0"/>
          <w:numId w:val="0"/>
        </w:numPr>
        <w:ind w:left="360"/>
      </w:pPr>
      <w:r w:rsidRPr="00AA144C">
        <w:t xml:space="preserve">Сообщение об отказе в приеме MR </w:t>
      </w:r>
      <w:r w:rsidR="00886EFB" w:rsidRPr="00886EFB">
        <w:t xml:space="preserve">(567) </w:t>
      </w:r>
      <w:r w:rsidRPr="00AA144C">
        <w:t>отп</w:t>
      </w:r>
      <w:r w:rsidR="00886EFB">
        <w:t>равляется  в ответ на полученное</w:t>
      </w:r>
      <w:r w:rsidRPr="00AA144C">
        <w:t xml:space="preserve"> сообщение </w:t>
      </w:r>
      <w:r w:rsidR="00886EFB">
        <w:rPr>
          <w:lang w:val="en-US"/>
        </w:rPr>
        <w:t>MT</w:t>
      </w:r>
      <w:r w:rsidR="00886EFB" w:rsidRPr="00886EFB">
        <w:t xml:space="preserve">568 </w:t>
      </w:r>
      <w:r w:rsidR="00886EFB">
        <w:t>с реквизитами документа об оплате</w:t>
      </w:r>
      <w:r w:rsidRPr="00AA144C">
        <w:t>.</w:t>
      </w:r>
    </w:p>
    <w:p w14:paraId="4248FA6B" w14:textId="37CF4A63" w:rsidR="00B26016" w:rsidRPr="008F00E6" w:rsidRDefault="00AA144C" w:rsidP="00AA144C">
      <w:pPr>
        <w:numPr>
          <w:ilvl w:val="0"/>
          <w:numId w:val="0"/>
        </w:numPr>
        <w:ind w:left="360"/>
      </w:pPr>
      <w:r w:rsidRPr="00AA144C">
        <w:t>В примере: от НРД депонен</w:t>
      </w:r>
      <w:r>
        <w:t>ту (</w:t>
      </w:r>
      <w:r w:rsidRPr="00AA144C">
        <w:t>код МС0123456789) отправлено сообщение MR c референсом  00001111</w:t>
      </w:r>
      <w:r>
        <w:t xml:space="preserve"> в</w:t>
      </w:r>
      <w:r w:rsidRPr="00AA144C">
        <w:t xml:space="preserve"> ответ на полученное сообщение CANA </w:t>
      </w:r>
      <w:r w:rsidR="00886EFB">
        <w:t xml:space="preserve">(568) </w:t>
      </w:r>
      <w:r w:rsidRPr="00AA144C">
        <w:t>c референсом 00101.</w:t>
      </w:r>
    </w:p>
    <w:p w14:paraId="04BBBDBE" w14:textId="77777777" w:rsidR="00B26016" w:rsidRPr="00573402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14:paraId="23507EA5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316ADC2B" w14:textId="77777777" w:rsidR="00B26016" w:rsidRPr="00445088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B8D35A9" w14:textId="77777777" w:rsidR="00B26016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0D07F3" w14:paraId="3727B2F6" w14:textId="77777777" w:rsidTr="006227CB">
        <w:tc>
          <w:tcPr>
            <w:tcW w:w="5488" w:type="dxa"/>
          </w:tcPr>
          <w:p w14:paraId="6217494B" w14:textId="32D116F4" w:rsidR="000D07F3" w:rsidRPr="00445088" w:rsidRDefault="000D07F3" w:rsidP="004C7B9D">
            <w:r w:rsidRPr="00FE2239">
              <w:t>:16R:GENL</w:t>
            </w:r>
          </w:p>
        </w:tc>
        <w:tc>
          <w:tcPr>
            <w:tcW w:w="4762" w:type="dxa"/>
          </w:tcPr>
          <w:p w14:paraId="3263BBC8" w14:textId="77777777" w:rsidR="000D07F3" w:rsidRDefault="000D07F3" w:rsidP="006227CB">
            <w:pPr>
              <w:pStyle w:val="a7"/>
            </w:pPr>
          </w:p>
        </w:tc>
      </w:tr>
      <w:tr w:rsidR="000D07F3" w14:paraId="68F773BE" w14:textId="77777777" w:rsidTr="006227CB">
        <w:tc>
          <w:tcPr>
            <w:tcW w:w="5488" w:type="dxa"/>
          </w:tcPr>
          <w:p w14:paraId="09094FE7" w14:textId="1729807B" w:rsidR="000D07F3" w:rsidRPr="00445088" w:rsidRDefault="000D07F3" w:rsidP="004C7B9D">
            <w:r w:rsidRPr="00FE2239">
              <w:t>:20C::CORP//</w:t>
            </w:r>
            <w:r w:rsidR="006F4CC1" w:rsidRPr="006F4CC1">
              <w:t>401401X1111</w:t>
            </w:r>
          </w:p>
        </w:tc>
        <w:tc>
          <w:tcPr>
            <w:tcW w:w="4762" w:type="dxa"/>
          </w:tcPr>
          <w:p w14:paraId="454AFDCD" w14:textId="236F7E6E" w:rsidR="000D07F3" w:rsidRDefault="000D07F3" w:rsidP="006227CB">
            <w:pPr>
              <w:pStyle w:val="a7"/>
            </w:pPr>
          </w:p>
        </w:tc>
      </w:tr>
      <w:tr w:rsidR="000D07F3" w14:paraId="512D7FAF" w14:textId="77777777" w:rsidTr="006227CB">
        <w:tc>
          <w:tcPr>
            <w:tcW w:w="5488" w:type="dxa"/>
          </w:tcPr>
          <w:p w14:paraId="78202ACB" w14:textId="2919EA6D" w:rsidR="000D07F3" w:rsidRPr="00445088" w:rsidRDefault="000D07F3" w:rsidP="004C7B9D">
            <w:r w:rsidRPr="00FE2239">
              <w:t>:20C::SEME//</w:t>
            </w:r>
            <w:r w:rsidR="006F4CC1" w:rsidRPr="006F4CC1">
              <w:t>00001111</w:t>
            </w:r>
          </w:p>
        </w:tc>
        <w:tc>
          <w:tcPr>
            <w:tcW w:w="4762" w:type="dxa"/>
          </w:tcPr>
          <w:p w14:paraId="0516A7BC" w14:textId="77777777" w:rsidR="000D07F3" w:rsidRDefault="000D07F3" w:rsidP="006227CB">
            <w:pPr>
              <w:pStyle w:val="a7"/>
            </w:pPr>
          </w:p>
        </w:tc>
      </w:tr>
      <w:tr w:rsidR="000D07F3" w14:paraId="418F4375" w14:textId="77777777" w:rsidTr="006227CB">
        <w:tc>
          <w:tcPr>
            <w:tcW w:w="5488" w:type="dxa"/>
          </w:tcPr>
          <w:p w14:paraId="598832BE" w14:textId="050311D0" w:rsidR="000D07F3" w:rsidRDefault="000D07F3" w:rsidP="004C7B9D">
            <w:r w:rsidRPr="00FE2239">
              <w:t>:23G:INST</w:t>
            </w:r>
          </w:p>
        </w:tc>
        <w:tc>
          <w:tcPr>
            <w:tcW w:w="4762" w:type="dxa"/>
          </w:tcPr>
          <w:p w14:paraId="590F7884" w14:textId="77777777" w:rsidR="000D07F3" w:rsidRDefault="000D07F3" w:rsidP="006227CB">
            <w:pPr>
              <w:pStyle w:val="a7"/>
            </w:pPr>
          </w:p>
        </w:tc>
      </w:tr>
      <w:tr w:rsidR="000D07F3" w14:paraId="52E55EB9" w14:textId="77777777" w:rsidTr="006227CB">
        <w:tc>
          <w:tcPr>
            <w:tcW w:w="5488" w:type="dxa"/>
          </w:tcPr>
          <w:p w14:paraId="301BC1BC" w14:textId="09A8A7C1" w:rsidR="000D07F3" w:rsidRPr="004C7B9D" w:rsidRDefault="000D07F3" w:rsidP="004C7B9D">
            <w:r w:rsidRPr="00FE2239">
              <w:lastRenderedPageBreak/>
              <w:t>:22F::CAEV//</w:t>
            </w:r>
            <w:r w:rsidR="006F4CC1" w:rsidRPr="004C7B9D">
              <w:t>PRIO</w:t>
            </w:r>
          </w:p>
        </w:tc>
        <w:tc>
          <w:tcPr>
            <w:tcW w:w="4762" w:type="dxa"/>
          </w:tcPr>
          <w:p w14:paraId="33E42828" w14:textId="77777777" w:rsidR="000D07F3" w:rsidRDefault="000D07F3" w:rsidP="006227CB">
            <w:pPr>
              <w:pStyle w:val="a7"/>
            </w:pPr>
          </w:p>
        </w:tc>
      </w:tr>
      <w:tr w:rsidR="000D07F3" w14:paraId="41B070FF" w14:textId="77777777" w:rsidTr="006227CB">
        <w:tc>
          <w:tcPr>
            <w:tcW w:w="5488" w:type="dxa"/>
          </w:tcPr>
          <w:p w14:paraId="446FB107" w14:textId="3E27B8F3" w:rsidR="000D07F3" w:rsidRDefault="000D07F3" w:rsidP="004C7B9D">
            <w:r w:rsidRPr="00FE2239">
              <w:t>:98C::PREP//201</w:t>
            </w:r>
            <w:r w:rsidR="006F4CC1" w:rsidRPr="004C7B9D">
              <w:t>6</w:t>
            </w:r>
            <w:r w:rsidR="006F4CC1">
              <w:t>0</w:t>
            </w:r>
            <w:r w:rsidR="006F4CC1" w:rsidRPr="004C7B9D">
              <w:t>8</w:t>
            </w:r>
            <w:r w:rsidRPr="00FE2239">
              <w:t>25</w:t>
            </w:r>
            <w:r w:rsidR="006F4CC1"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0BE740DF" w14:textId="77777777" w:rsidR="000D07F3" w:rsidRDefault="000D07F3" w:rsidP="006227CB">
            <w:pPr>
              <w:pStyle w:val="a7"/>
            </w:pPr>
          </w:p>
        </w:tc>
      </w:tr>
      <w:tr w:rsidR="000D07F3" w14:paraId="54191E20" w14:textId="77777777" w:rsidTr="006227CB">
        <w:tc>
          <w:tcPr>
            <w:tcW w:w="5488" w:type="dxa"/>
          </w:tcPr>
          <w:p w14:paraId="28EBB324" w14:textId="0EE905B7" w:rsidR="000D07F3" w:rsidRDefault="000D07F3" w:rsidP="004C7B9D">
            <w:r w:rsidRPr="00FE2239">
              <w:t>:16R:LINK</w:t>
            </w:r>
          </w:p>
        </w:tc>
        <w:tc>
          <w:tcPr>
            <w:tcW w:w="4762" w:type="dxa"/>
          </w:tcPr>
          <w:p w14:paraId="75443102" w14:textId="77777777" w:rsidR="000D07F3" w:rsidRDefault="000D07F3" w:rsidP="006227CB">
            <w:pPr>
              <w:pStyle w:val="a7"/>
            </w:pPr>
          </w:p>
        </w:tc>
      </w:tr>
      <w:tr w:rsidR="000D07F3" w14:paraId="450EA27F" w14:textId="77777777" w:rsidTr="006227CB">
        <w:tc>
          <w:tcPr>
            <w:tcW w:w="5488" w:type="dxa"/>
          </w:tcPr>
          <w:p w14:paraId="62A589F7" w14:textId="798D6263" w:rsidR="000D07F3" w:rsidRPr="004C7B9D" w:rsidRDefault="006F4CC1" w:rsidP="004C7B9D">
            <w:r>
              <w:t>:13A::LINK//56</w:t>
            </w:r>
            <w:r w:rsidRPr="004C7B9D">
              <w:t>8</w:t>
            </w:r>
          </w:p>
        </w:tc>
        <w:tc>
          <w:tcPr>
            <w:tcW w:w="4762" w:type="dxa"/>
          </w:tcPr>
          <w:p w14:paraId="03AAA87E" w14:textId="6A243C70" w:rsidR="000D07F3" w:rsidRDefault="000D07F3" w:rsidP="006227CB">
            <w:pPr>
              <w:pStyle w:val="a7"/>
            </w:pPr>
          </w:p>
        </w:tc>
      </w:tr>
      <w:tr w:rsidR="000D07F3" w14:paraId="1CEE3C0C" w14:textId="77777777" w:rsidTr="006227CB">
        <w:tc>
          <w:tcPr>
            <w:tcW w:w="5488" w:type="dxa"/>
          </w:tcPr>
          <w:p w14:paraId="5D7CA8DE" w14:textId="7D230BD3" w:rsidR="000D07F3" w:rsidRDefault="000D07F3" w:rsidP="0057371B">
            <w:r w:rsidRPr="00FE2239">
              <w:t>:20C::RELA//</w:t>
            </w:r>
            <w:r w:rsidR="006F4CC1" w:rsidRPr="006F4CC1">
              <w:t>00101</w:t>
            </w:r>
          </w:p>
        </w:tc>
        <w:tc>
          <w:tcPr>
            <w:tcW w:w="4762" w:type="dxa"/>
          </w:tcPr>
          <w:p w14:paraId="12673879" w14:textId="37BB2B2E" w:rsidR="000D07F3" w:rsidRDefault="000D07F3" w:rsidP="006227CB">
            <w:pPr>
              <w:pStyle w:val="a7"/>
            </w:pPr>
          </w:p>
        </w:tc>
      </w:tr>
      <w:tr w:rsidR="000D07F3" w14:paraId="23F0EE4F" w14:textId="77777777" w:rsidTr="006227CB">
        <w:tc>
          <w:tcPr>
            <w:tcW w:w="5488" w:type="dxa"/>
          </w:tcPr>
          <w:p w14:paraId="7A8253C6" w14:textId="5060ED5D" w:rsidR="000D07F3" w:rsidRDefault="000D07F3" w:rsidP="004C7B9D">
            <w:r w:rsidRPr="00FE2239">
              <w:t>:16S:LINK</w:t>
            </w:r>
          </w:p>
        </w:tc>
        <w:tc>
          <w:tcPr>
            <w:tcW w:w="4762" w:type="dxa"/>
          </w:tcPr>
          <w:p w14:paraId="74D4D4B4" w14:textId="77777777" w:rsidR="000D07F3" w:rsidRDefault="000D07F3" w:rsidP="006227CB">
            <w:pPr>
              <w:pStyle w:val="a7"/>
            </w:pPr>
          </w:p>
        </w:tc>
      </w:tr>
      <w:tr w:rsidR="000D07F3" w:rsidRPr="00EF6706" w14:paraId="2306916A" w14:textId="77777777" w:rsidTr="006227CB">
        <w:tc>
          <w:tcPr>
            <w:tcW w:w="5488" w:type="dxa"/>
          </w:tcPr>
          <w:p w14:paraId="103B813E" w14:textId="493D7660" w:rsidR="000D07F3" w:rsidRPr="004C7B9D" w:rsidRDefault="000D07F3" w:rsidP="004C7B9D">
            <w:r w:rsidRPr="00FE2239">
              <w:t>:16R:STAT</w:t>
            </w:r>
          </w:p>
        </w:tc>
        <w:tc>
          <w:tcPr>
            <w:tcW w:w="4762" w:type="dxa"/>
          </w:tcPr>
          <w:p w14:paraId="55D9E3D7" w14:textId="77777777" w:rsidR="000D07F3" w:rsidRPr="00CA5A6F" w:rsidRDefault="000D07F3" w:rsidP="006227CB">
            <w:pPr>
              <w:pStyle w:val="a7"/>
              <w:rPr>
                <w:lang w:val="en-US"/>
              </w:rPr>
            </w:pPr>
          </w:p>
        </w:tc>
      </w:tr>
      <w:tr w:rsidR="000D07F3" w14:paraId="4C705F3D" w14:textId="77777777" w:rsidTr="006227CB">
        <w:tc>
          <w:tcPr>
            <w:tcW w:w="5488" w:type="dxa"/>
          </w:tcPr>
          <w:p w14:paraId="4E054EF9" w14:textId="55F31BCD" w:rsidR="000D07F3" w:rsidRDefault="000D07F3" w:rsidP="004C7B9D">
            <w:r w:rsidRPr="00FE2239">
              <w:t>:25D::IPRC//REJT</w:t>
            </w:r>
          </w:p>
        </w:tc>
        <w:tc>
          <w:tcPr>
            <w:tcW w:w="4762" w:type="dxa"/>
          </w:tcPr>
          <w:p w14:paraId="3CB37A87" w14:textId="77777777" w:rsidR="000D07F3" w:rsidRDefault="000D07F3" w:rsidP="006227CB">
            <w:pPr>
              <w:pStyle w:val="a7"/>
            </w:pPr>
          </w:p>
        </w:tc>
      </w:tr>
      <w:tr w:rsidR="000D07F3" w14:paraId="389DD955" w14:textId="77777777" w:rsidTr="006227CB">
        <w:tc>
          <w:tcPr>
            <w:tcW w:w="5488" w:type="dxa"/>
          </w:tcPr>
          <w:p w14:paraId="0E028AF8" w14:textId="6A7E5E3D" w:rsidR="000D07F3" w:rsidRDefault="000D07F3" w:rsidP="004C7B9D">
            <w:r w:rsidRPr="00FE2239">
              <w:t>:16R:REAS</w:t>
            </w:r>
          </w:p>
        </w:tc>
        <w:tc>
          <w:tcPr>
            <w:tcW w:w="4762" w:type="dxa"/>
          </w:tcPr>
          <w:p w14:paraId="1299FD79" w14:textId="77777777" w:rsidR="000D07F3" w:rsidRDefault="000D07F3" w:rsidP="006227CB">
            <w:pPr>
              <w:pStyle w:val="a7"/>
            </w:pPr>
          </w:p>
        </w:tc>
      </w:tr>
      <w:tr w:rsidR="000D07F3" w14:paraId="778A248F" w14:textId="77777777" w:rsidTr="006227CB">
        <w:tc>
          <w:tcPr>
            <w:tcW w:w="5488" w:type="dxa"/>
          </w:tcPr>
          <w:p w14:paraId="1AA76B92" w14:textId="4F13A7DF" w:rsidR="000D07F3" w:rsidRPr="004C7B9D" w:rsidRDefault="000D07F3" w:rsidP="004C7B9D">
            <w:r w:rsidRPr="00FE2239">
              <w:t>:24B</w:t>
            </w:r>
            <w:r w:rsidR="008B7636">
              <w:t>::REJT/</w:t>
            </w:r>
            <w:r w:rsidR="00735D7D">
              <w:t>N</w:t>
            </w:r>
            <w:r w:rsidR="00735D7D" w:rsidRPr="004C7B9D">
              <w:t>SDR/E101</w:t>
            </w:r>
          </w:p>
        </w:tc>
        <w:tc>
          <w:tcPr>
            <w:tcW w:w="4762" w:type="dxa"/>
          </w:tcPr>
          <w:p w14:paraId="23D683C7" w14:textId="77777777" w:rsidR="000D07F3" w:rsidRDefault="000D07F3" w:rsidP="006227CB">
            <w:pPr>
              <w:pStyle w:val="a7"/>
            </w:pPr>
          </w:p>
        </w:tc>
      </w:tr>
      <w:tr w:rsidR="000D07F3" w:rsidRPr="0094399A" w14:paraId="5BBF0847" w14:textId="77777777" w:rsidTr="006227CB">
        <w:tc>
          <w:tcPr>
            <w:tcW w:w="5488" w:type="dxa"/>
          </w:tcPr>
          <w:p w14:paraId="09A975CB" w14:textId="4A7B0FA6" w:rsidR="000D07F3" w:rsidRPr="009363C6" w:rsidRDefault="000D07F3" w:rsidP="006E51A7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9363C6">
              <w:rPr>
                <w:lang w:val="en-US"/>
              </w:rPr>
              <w:t>:70D::REAS//</w:t>
            </w:r>
            <w:ins w:id="450" w:author="Артемов М.В." w:date="2016-06-16T16:07:00Z">
              <w:r w:rsidR="00A01F3D" w:rsidRPr="000E4634">
                <w:rPr>
                  <w:lang w:val="en-US"/>
                </w:rPr>
                <w:t>'</w:t>
              </w:r>
            </w:ins>
            <w:r w:rsidR="00735D7D" w:rsidRPr="009363C6">
              <w:rPr>
                <w:lang w:val="en-US"/>
              </w:rPr>
              <w:t>NE NAiDENO PORUcENIE V OTNOQENII KOTOROGO POLUcENO SOOBqENIE OB OPLATE</w:t>
            </w:r>
          </w:p>
        </w:tc>
        <w:tc>
          <w:tcPr>
            <w:tcW w:w="4762" w:type="dxa"/>
          </w:tcPr>
          <w:p w14:paraId="45189954" w14:textId="77777777" w:rsidR="000D07F3" w:rsidRPr="00735D7D" w:rsidRDefault="000D07F3" w:rsidP="006227CB">
            <w:pPr>
              <w:pStyle w:val="a7"/>
              <w:rPr>
                <w:lang w:val="en-US"/>
              </w:rPr>
            </w:pPr>
          </w:p>
        </w:tc>
      </w:tr>
      <w:tr w:rsidR="000D07F3" w14:paraId="508B2E0C" w14:textId="77777777" w:rsidTr="006227CB">
        <w:tc>
          <w:tcPr>
            <w:tcW w:w="5488" w:type="dxa"/>
          </w:tcPr>
          <w:p w14:paraId="45D01A75" w14:textId="2CE672E2" w:rsidR="000D07F3" w:rsidRDefault="000D07F3" w:rsidP="004C7B9D">
            <w:r w:rsidRPr="00FE2239">
              <w:t>:16S:REAS</w:t>
            </w:r>
          </w:p>
        </w:tc>
        <w:tc>
          <w:tcPr>
            <w:tcW w:w="4762" w:type="dxa"/>
          </w:tcPr>
          <w:p w14:paraId="5B93CF79" w14:textId="77777777" w:rsidR="000D07F3" w:rsidRDefault="000D07F3" w:rsidP="006227CB">
            <w:pPr>
              <w:pStyle w:val="a7"/>
            </w:pPr>
          </w:p>
        </w:tc>
      </w:tr>
      <w:tr w:rsidR="000D07F3" w14:paraId="269D638F" w14:textId="77777777" w:rsidTr="006227CB">
        <w:tc>
          <w:tcPr>
            <w:tcW w:w="5488" w:type="dxa"/>
          </w:tcPr>
          <w:p w14:paraId="06725B14" w14:textId="1FD214E8" w:rsidR="000D07F3" w:rsidRDefault="000D07F3" w:rsidP="004C7B9D">
            <w:r w:rsidRPr="00FE2239">
              <w:t>:16S:STAT</w:t>
            </w:r>
          </w:p>
        </w:tc>
        <w:tc>
          <w:tcPr>
            <w:tcW w:w="4762" w:type="dxa"/>
          </w:tcPr>
          <w:p w14:paraId="6C1CC423" w14:textId="77777777" w:rsidR="000D07F3" w:rsidRDefault="000D07F3" w:rsidP="006227CB">
            <w:pPr>
              <w:pStyle w:val="a7"/>
            </w:pPr>
          </w:p>
        </w:tc>
      </w:tr>
      <w:tr w:rsidR="000D07F3" w14:paraId="311EE366" w14:textId="77777777" w:rsidTr="006227CB">
        <w:tc>
          <w:tcPr>
            <w:tcW w:w="5488" w:type="dxa"/>
          </w:tcPr>
          <w:p w14:paraId="2790AA07" w14:textId="1CE7D41C" w:rsidR="000D07F3" w:rsidRPr="00FE2239" w:rsidRDefault="000D07F3" w:rsidP="004C7B9D">
            <w:r w:rsidRPr="00291E61">
              <w:t>:16S:GENL</w:t>
            </w:r>
          </w:p>
        </w:tc>
        <w:tc>
          <w:tcPr>
            <w:tcW w:w="4762" w:type="dxa"/>
          </w:tcPr>
          <w:p w14:paraId="73D7993E" w14:textId="77777777" w:rsidR="000D07F3" w:rsidRDefault="000D07F3" w:rsidP="006227CB">
            <w:pPr>
              <w:pStyle w:val="a7"/>
            </w:pPr>
          </w:p>
        </w:tc>
      </w:tr>
    </w:tbl>
    <w:p w14:paraId="7F012DB3" w14:textId="2257A93A" w:rsidR="00B26016" w:rsidRPr="00DD2A34" w:rsidRDefault="00DD2A34" w:rsidP="00886EFB">
      <w:pPr>
        <w:pStyle w:val="20"/>
      </w:pPr>
      <w:r w:rsidRPr="00DD2A34">
        <w:t xml:space="preserve"> </w:t>
      </w:r>
      <w:bookmarkStart w:id="451" w:name="_Toc445279691"/>
      <w:r w:rsidR="00B26016">
        <w:t>С</w:t>
      </w:r>
      <w:r w:rsidR="00B26016" w:rsidRPr="00573402">
        <w:t>ообщение МТ56</w:t>
      </w:r>
      <w:r w:rsidR="00B26016">
        <w:t>7.</w:t>
      </w:r>
      <w:r w:rsidR="00B26016" w:rsidRPr="00C45394">
        <w:t xml:space="preserve"> </w:t>
      </w:r>
      <w:r>
        <w:rPr>
          <w:lang w:val="en-US"/>
        </w:rPr>
        <w:t>MR</w:t>
      </w:r>
      <w:r w:rsidRPr="00DD2A34">
        <w:t xml:space="preserve"> </w:t>
      </w:r>
      <w:r>
        <w:t>от НРД (отказ регистратора)</w:t>
      </w:r>
      <w:bookmarkEnd w:id="451"/>
    </w:p>
    <w:p w14:paraId="0555FF70" w14:textId="77777777" w:rsidR="00DD2A34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</w:p>
    <w:p w14:paraId="513F5E2C" w14:textId="5592A4D7" w:rsidR="00DD2A34" w:rsidRPr="00DD2A34" w:rsidRDefault="00DD2A34" w:rsidP="00DD2A34">
      <w:pPr>
        <w:numPr>
          <w:ilvl w:val="0"/>
          <w:numId w:val="0"/>
        </w:numPr>
        <w:ind w:left="360"/>
      </w:pPr>
      <w:r w:rsidRPr="00DD2A34">
        <w:t>Сообщение об отказе в приеме MR отп</w:t>
      </w:r>
      <w:r w:rsidR="00886EFB">
        <w:t>равляется  в ответ на полученное</w:t>
      </w:r>
      <w:r w:rsidRPr="00DD2A34">
        <w:t xml:space="preserve"> сообщение</w:t>
      </w:r>
      <w:r w:rsidR="00886EFB">
        <w:t xml:space="preserve"> </w:t>
      </w:r>
      <w:r w:rsidR="00886EFB">
        <w:rPr>
          <w:lang w:val="en-US"/>
        </w:rPr>
        <w:t>MT</w:t>
      </w:r>
      <w:r w:rsidR="00886EFB" w:rsidRPr="00886EFB">
        <w:t xml:space="preserve">568 </w:t>
      </w:r>
      <w:r w:rsidR="00886EFB">
        <w:t>с реквизитами документа об оплате</w:t>
      </w:r>
      <w:r w:rsidRPr="00DD2A34">
        <w:t>.</w:t>
      </w:r>
    </w:p>
    <w:p w14:paraId="14812ECA" w14:textId="25A0D839" w:rsidR="00DD2A34" w:rsidRDefault="00DD2A34" w:rsidP="00DD2A34">
      <w:pPr>
        <w:numPr>
          <w:ilvl w:val="0"/>
          <w:numId w:val="0"/>
        </w:numPr>
        <w:ind w:left="360"/>
      </w:pPr>
      <w:r w:rsidRPr="00DD2A34">
        <w:t xml:space="preserve">В примере: </w:t>
      </w:r>
      <w:r>
        <w:t xml:space="preserve">в </w:t>
      </w:r>
      <w:r w:rsidRPr="00DD2A34">
        <w:t>сообщени</w:t>
      </w:r>
      <w:r>
        <w:t>и</w:t>
      </w:r>
      <w:r w:rsidRPr="00DD2A34">
        <w:t xml:space="preserve"> MR c референсом 00001111</w:t>
      </w:r>
      <w:r>
        <w:t xml:space="preserve"> </w:t>
      </w:r>
      <w:r w:rsidRPr="00DD2A34">
        <w:t>НРД транслирует депоненту</w:t>
      </w:r>
      <w:r>
        <w:t xml:space="preserve"> (</w:t>
      </w:r>
      <w:r w:rsidRPr="00DD2A34">
        <w:t>код МС0123456789) причину отказа</w:t>
      </w:r>
      <w:r>
        <w:t xml:space="preserve"> регистратора</w:t>
      </w:r>
      <w:r w:rsidRPr="00DD2A34">
        <w:t xml:space="preserve"> в приеме со</w:t>
      </w:r>
      <w:r>
        <w:t>о</w:t>
      </w:r>
      <w:r w:rsidRPr="00DD2A34">
        <w:t>бщения</w:t>
      </w:r>
      <w:r>
        <w:t xml:space="preserve"> CANA 00101.</w:t>
      </w:r>
    </w:p>
    <w:p w14:paraId="56D70E00" w14:textId="77777777" w:rsidR="004C7B9D" w:rsidRPr="00F83010" w:rsidRDefault="00DD2A34" w:rsidP="00DD2A34">
      <w:pPr>
        <w:numPr>
          <w:ilvl w:val="0"/>
          <w:numId w:val="0"/>
        </w:numPr>
        <w:ind w:left="360"/>
      </w:pPr>
      <w:r w:rsidRPr="00DD2A34">
        <w:t xml:space="preserve"> 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4C7B9D" w14:paraId="12AEEEE6" w14:textId="77777777" w:rsidTr="001363E7">
        <w:tc>
          <w:tcPr>
            <w:tcW w:w="5488" w:type="dxa"/>
            <w:shd w:val="clear" w:color="auto" w:fill="F2F2F2" w:themeFill="background1" w:themeFillShade="F2"/>
          </w:tcPr>
          <w:p w14:paraId="13410233" w14:textId="77777777" w:rsidR="004C7B9D" w:rsidRPr="00445088" w:rsidRDefault="004C7B9D" w:rsidP="001363E7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FFE1D18" w14:textId="77777777" w:rsidR="004C7B9D" w:rsidRDefault="004C7B9D" w:rsidP="001363E7">
            <w:pPr>
              <w:pStyle w:val="a3"/>
            </w:pPr>
            <w:r>
              <w:t>Комментарии</w:t>
            </w:r>
          </w:p>
        </w:tc>
      </w:tr>
      <w:tr w:rsidR="004C7B9D" w14:paraId="459BEB20" w14:textId="77777777" w:rsidTr="001363E7">
        <w:tc>
          <w:tcPr>
            <w:tcW w:w="5488" w:type="dxa"/>
          </w:tcPr>
          <w:p w14:paraId="5C0FA47A" w14:textId="77777777" w:rsidR="004C7B9D" w:rsidRPr="00445088" w:rsidRDefault="004C7B9D" w:rsidP="001363E7">
            <w:r w:rsidRPr="00FE2239">
              <w:t>:16R:GENL</w:t>
            </w:r>
          </w:p>
        </w:tc>
        <w:tc>
          <w:tcPr>
            <w:tcW w:w="4762" w:type="dxa"/>
          </w:tcPr>
          <w:p w14:paraId="5F25BBA1" w14:textId="77777777" w:rsidR="004C7B9D" w:rsidRDefault="004C7B9D" w:rsidP="001363E7">
            <w:pPr>
              <w:pStyle w:val="a7"/>
            </w:pPr>
          </w:p>
        </w:tc>
      </w:tr>
      <w:tr w:rsidR="004C7B9D" w14:paraId="0FE5EF1C" w14:textId="77777777" w:rsidTr="001363E7">
        <w:tc>
          <w:tcPr>
            <w:tcW w:w="5488" w:type="dxa"/>
          </w:tcPr>
          <w:p w14:paraId="09980A16" w14:textId="77777777" w:rsidR="004C7B9D" w:rsidRPr="00445088" w:rsidRDefault="004C7B9D" w:rsidP="001363E7">
            <w:r w:rsidRPr="00FE2239">
              <w:t>:20C::CORP//</w:t>
            </w:r>
            <w:r w:rsidRPr="006F4CC1">
              <w:t>401401X1111</w:t>
            </w:r>
          </w:p>
        </w:tc>
        <w:tc>
          <w:tcPr>
            <w:tcW w:w="4762" w:type="dxa"/>
          </w:tcPr>
          <w:p w14:paraId="28C7B134" w14:textId="77777777" w:rsidR="004C7B9D" w:rsidRDefault="004C7B9D" w:rsidP="001363E7">
            <w:pPr>
              <w:pStyle w:val="a7"/>
            </w:pPr>
          </w:p>
        </w:tc>
      </w:tr>
      <w:tr w:rsidR="004C7B9D" w14:paraId="58371528" w14:textId="77777777" w:rsidTr="001363E7">
        <w:tc>
          <w:tcPr>
            <w:tcW w:w="5488" w:type="dxa"/>
          </w:tcPr>
          <w:p w14:paraId="0312C923" w14:textId="77777777" w:rsidR="004C7B9D" w:rsidRPr="00445088" w:rsidRDefault="004C7B9D" w:rsidP="001363E7">
            <w:r w:rsidRPr="00FE2239">
              <w:t>:20C::SEME//</w:t>
            </w:r>
            <w:r w:rsidRPr="006F4CC1">
              <w:t>00001111</w:t>
            </w:r>
          </w:p>
        </w:tc>
        <w:tc>
          <w:tcPr>
            <w:tcW w:w="4762" w:type="dxa"/>
          </w:tcPr>
          <w:p w14:paraId="02BAED87" w14:textId="77777777" w:rsidR="004C7B9D" w:rsidRDefault="004C7B9D" w:rsidP="001363E7">
            <w:pPr>
              <w:pStyle w:val="a7"/>
            </w:pPr>
          </w:p>
        </w:tc>
      </w:tr>
      <w:tr w:rsidR="004C7B9D" w14:paraId="0B8C59F2" w14:textId="77777777" w:rsidTr="001363E7">
        <w:tc>
          <w:tcPr>
            <w:tcW w:w="5488" w:type="dxa"/>
          </w:tcPr>
          <w:p w14:paraId="54338A73" w14:textId="77777777" w:rsidR="004C7B9D" w:rsidRDefault="004C7B9D" w:rsidP="001363E7">
            <w:r w:rsidRPr="00FE2239">
              <w:t>:23G:INST</w:t>
            </w:r>
          </w:p>
        </w:tc>
        <w:tc>
          <w:tcPr>
            <w:tcW w:w="4762" w:type="dxa"/>
          </w:tcPr>
          <w:p w14:paraId="585337B1" w14:textId="77777777" w:rsidR="004C7B9D" w:rsidRDefault="004C7B9D" w:rsidP="001363E7">
            <w:pPr>
              <w:pStyle w:val="a7"/>
            </w:pPr>
          </w:p>
        </w:tc>
      </w:tr>
      <w:tr w:rsidR="004C7B9D" w14:paraId="5106200F" w14:textId="77777777" w:rsidTr="001363E7">
        <w:tc>
          <w:tcPr>
            <w:tcW w:w="5488" w:type="dxa"/>
          </w:tcPr>
          <w:p w14:paraId="226347D2" w14:textId="77777777" w:rsidR="004C7B9D" w:rsidRPr="004C7B9D" w:rsidRDefault="004C7B9D" w:rsidP="001363E7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55C711E3" w14:textId="77777777" w:rsidR="004C7B9D" w:rsidRDefault="004C7B9D" w:rsidP="001363E7">
            <w:pPr>
              <w:pStyle w:val="a7"/>
            </w:pPr>
          </w:p>
        </w:tc>
      </w:tr>
      <w:tr w:rsidR="004C7B9D" w14:paraId="2EFD2C71" w14:textId="77777777" w:rsidTr="001363E7">
        <w:tc>
          <w:tcPr>
            <w:tcW w:w="5488" w:type="dxa"/>
          </w:tcPr>
          <w:p w14:paraId="7308BD2F" w14:textId="77777777" w:rsidR="004C7B9D" w:rsidRDefault="004C7B9D" w:rsidP="001363E7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 w:rsidRPr="00FE2239">
              <w:t>25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314E96D5" w14:textId="77777777" w:rsidR="004C7B9D" w:rsidRDefault="004C7B9D" w:rsidP="001363E7">
            <w:pPr>
              <w:pStyle w:val="a7"/>
            </w:pPr>
          </w:p>
        </w:tc>
      </w:tr>
      <w:tr w:rsidR="004C7B9D" w14:paraId="3A2C0E0E" w14:textId="77777777" w:rsidTr="001363E7">
        <w:tc>
          <w:tcPr>
            <w:tcW w:w="5488" w:type="dxa"/>
          </w:tcPr>
          <w:p w14:paraId="419EB455" w14:textId="77777777" w:rsidR="004C7B9D" w:rsidRDefault="004C7B9D" w:rsidP="001363E7">
            <w:r w:rsidRPr="00FE2239">
              <w:t>:16R:LINK</w:t>
            </w:r>
          </w:p>
        </w:tc>
        <w:tc>
          <w:tcPr>
            <w:tcW w:w="4762" w:type="dxa"/>
          </w:tcPr>
          <w:p w14:paraId="0078ED16" w14:textId="77777777" w:rsidR="004C7B9D" w:rsidRDefault="004C7B9D" w:rsidP="001363E7">
            <w:pPr>
              <w:pStyle w:val="a7"/>
            </w:pPr>
          </w:p>
        </w:tc>
      </w:tr>
      <w:tr w:rsidR="004C7B9D" w14:paraId="6E57B5F8" w14:textId="77777777" w:rsidTr="001363E7">
        <w:tc>
          <w:tcPr>
            <w:tcW w:w="5488" w:type="dxa"/>
          </w:tcPr>
          <w:p w14:paraId="4723F73E" w14:textId="77777777" w:rsidR="004C7B9D" w:rsidRPr="004C7B9D" w:rsidRDefault="004C7B9D" w:rsidP="001363E7">
            <w:r>
              <w:t>:13A::LINK//56</w:t>
            </w:r>
            <w:r w:rsidRPr="004C7B9D">
              <w:t>8</w:t>
            </w:r>
          </w:p>
        </w:tc>
        <w:tc>
          <w:tcPr>
            <w:tcW w:w="4762" w:type="dxa"/>
          </w:tcPr>
          <w:p w14:paraId="49D0E7C1" w14:textId="77777777" w:rsidR="004C7B9D" w:rsidRDefault="004C7B9D" w:rsidP="001363E7">
            <w:pPr>
              <w:pStyle w:val="a7"/>
            </w:pPr>
          </w:p>
        </w:tc>
      </w:tr>
      <w:tr w:rsidR="004C7B9D" w14:paraId="263A2DD3" w14:textId="77777777" w:rsidTr="001363E7">
        <w:tc>
          <w:tcPr>
            <w:tcW w:w="5488" w:type="dxa"/>
          </w:tcPr>
          <w:p w14:paraId="35ECE9A6" w14:textId="7D7BA242" w:rsidR="004C7B9D" w:rsidRDefault="004C7B9D" w:rsidP="001363E7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5CCC5733" w14:textId="77777777" w:rsidR="004C7B9D" w:rsidRDefault="004C7B9D" w:rsidP="001363E7">
            <w:pPr>
              <w:pStyle w:val="a7"/>
            </w:pPr>
          </w:p>
        </w:tc>
      </w:tr>
      <w:tr w:rsidR="004C7B9D" w14:paraId="4DFCB1CA" w14:textId="77777777" w:rsidTr="001363E7">
        <w:tc>
          <w:tcPr>
            <w:tcW w:w="5488" w:type="dxa"/>
          </w:tcPr>
          <w:p w14:paraId="20FCB984" w14:textId="77777777" w:rsidR="004C7B9D" w:rsidRDefault="004C7B9D" w:rsidP="001363E7">
            <w:r w:rsidRPr="00FE2239">
              <w:t>:16S:LINK</w:t>
            </w:r>
          </w:p>
        </w:tc>
        <w:tc>
          <w:tcPr>
            <w:tcW w:w="4762" w:type="dxa"/>
          </w:tcPr>
          <w:p w14:paraId="1A65C9D5" w14:textId="77777777" w:rsidR="004C7B9D" w:rsidRDefault="004C7B9D" w:rsidP="001363E7">
            <w:pPr>
              <w:pStyle w:val="a7"/>
            </w:pPr>
          </w:p>
        </w:tc>
      </w:tr>
      <w:tr w:rsidR="004C7B9D" w:rsidRPr="00EF6706" w14:paraId="7312CCAA" w14:textId="77777777" w:rsidTr="001363E7">
        <w:tc>
          <w:tcPr>
            <w:tcW w:w="5488" w:type="dxa"/>
          </w:tcPr>
          <w:p w14:paraId="723D822C" w14:textId="77777777" w:rsidR="004C7B9D" w:rsidRPr="004C7B9D" w:rsidRDefault="004C7B9D" w:rsidP="001363E7">
            <w:r w:rsidRPr="00FE2239">
              <w:t>:16R:STAT</w:t>
            </w:r>
          </w:p>
        </w:tc>
        <w:tc>
          <w:tcPr>
            <w:tcW w:w="4762" w:type="dxa"/>
          </w:tcPr>
          <w:p w14:paraId="3CB7D27D" w14:textId="77777777" w:rsidR="004C7B9D" w:rsidRPr="00CA5A6F" w:rsidRDefault="004C7B9D" w:rsidP="001363E7">
            <w:pPr>
              <w:pStyle w:val="a7"/>
              <w:rPr>
                <w:lang w:val="en-US"/>
              </w:rPr>
            </w:pPr>
          </w:p>
        </w:tc>
      </w:tr>
      <w:tr w:rsidR="004C7B9D" w14:paraId="23CDA54F" w14:textId="77777777" w:rsidTr="001363E7">
        <w:tc>
          <w:tcPr>
            <w:tcW w:w="5488" w:type="dxa"/>
          </w:tcPr>
          <w:p w14:paraId="33428BFF" w14:textId="77777777" w:rsidR="004C7B9D" w:rsidRDefault="004C7B9D" w:rsidP="001363E7">
            <w:r w:rsidRPr="00FE2239">
              <w:t>:25D::IPRC//REJT</w:t>
            </w:r>
          </w:p>
        </w:tc>
        <w:tc>
          <w:tcPr>
            <w:tcW w:w="4762" w:type="dxa"/>
          </w:tcPr>
          <w:p w14:paraId="1B018164" w14:textId="77777777" w:rsidR="004C7B9D" w:rsidRDefault="004C7B9D" w:rsidP="001363E7">
            <w:pPr>
              <w:pStyle w:val="a7"/>
            </w:pPr>
          </w:p>
        </w:tc>
      </w:tr>
      <w:tr w:rsidR="004C7B9D" w14:paraId="0B765DEF" w14:textId="77777777" w:rsidTr="001363E7">
        <w:tc>
          <w:tcPr>
            <w:tcW w:w="5488" w:type="dxa"/>
          </w:tcPr>
          <w:p w14:paraId="234B8238" w14:textId="77777777" w:rsidR="004C7B9D" w:rsidRDefault="004C7B9D" w:rsidP="001363E7">
            <w:r w:rsidRPr="00FE2239">
              <w:t>:16R:REAS</w:t>
            </w:r>
          </w:p>
        </w:tc>
        <w:tc>
          <w:tcPr>
            <w:tcW w:w="4762" w:type="dxa"/>
          </w:tcPr>
          <w:p w14:paraId="22CF72DD" w14:textId="77777777" w:rsidR="004C7B9D" w:rsidRDefault="004C7B9D" w:rsidP="001363E7">
            <w:pPr>
              <w:pStyle w:val="a7"/>
            </w:pPr>
          </w:p>
        </w:tc>
      </w:tr>
      <w:tr w:rsidR="004C7B9D" w14:paraId="33D49ADF" w14:textId="77777777" w:rsidTr="001363E7">
        <w:tc>
          <w:tcPr>
            <w:tcW w:w="5488" w:type="dxa"/>
          </w:tcPr>
          <w:p w14:paraId="56FE3E8A" w14:textId="48B5C6E2" w:rsidR="004C7B9D" w:rsidRPr="004C7B9D" w:rsidRDefault="004C7B9D" w:rsidP="009363C6">
            <w:r w:rsidRPr="00FE2239">
              <w:t>:24B</w:t>
            </w:r>
            <w:r w:rsidR="009363C6">
              <w:t>::REJT//</w:t>
            </w:r>
            <w:r w:rsidR="009363C6" w:rsidRPr="009363C6">
              <w:t>RBIS</w:t>
            </w:r>
          </w:p>
        </w:tc>
        <w:tc>
          <w:tcPr>
            <w:tcW w:w="4762" w:type="dxa"/>
          </w:tcPr>
          <w:p w14:paraId="72B20E1E" w14:textId="77777777" w:rsidR="004C7B9D" w:rsidRDefault="004C7B9D" w:rsidP="001363E7">
            <w:pPr>
              <w:pStyle w:val="a7"/>
            </w:pPr>
          </w:p>
        </w:tc>
      </w:tr>
      <w:tr w:rsidR="004C7B9D" w:rsidRPr="0094399A" w14:paraId="083294E0" w14:textId="77777777" w:rsidTr="001363E7">
        <w:tc>
          <w:tcPr>
            <w:tcW w:w="5488" w:type="dxa"/>
          </w:tcPr>
          <w:p w14:paraId="7E462E28" w14:textId="707DF779" w:rsidR="004C7B9D" w:rsidRPr="004C7B9D" w:rsidRDefault="004C7B9D" w:rsidP="008B7D60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4C7B9D">
              <w:rPr>
                <w:lang w:val="en-US"/>
              </w:rPr>
              <w:t>:70D::REAS//</w:t>
            </w:r>
            <w:ins w:id="452" w:author="Артемов М.В." w:date="2016-06-16T16:09:00Z">
              <w:r w:rsidR="008B7D60" w:rsidRPr="000E4634">
                <w:rPr>
                  <w:lang w:val="en-US"/>
                </w:rPr>
                <w:t>'</w:t>
              </w:r>
            </w:ins>
            <w:r w:rsidR="009363C6">
              <w:rPr>
                <w:lang w:val="en-US"/>
              </w:rPr>
              <w:t>OTKLONENO eMITENTOM ILI REGISTRATOROM</w:t>
            </w:r>
          </w:p>
        </w:tc>
        <w:tc>
          <w:tcPr>
            <w:tcW w:w="4762" w:type="dxa"/>
          </w:tcPr>
          <w:p w14:paraId="6565A9DE" w14:textId="77777777" w:rsidR="004C7B9D" w:rsidRPr="00735D7D" w:rsidRDefault="004C7B9D" w:rsidP="001363E7">
            <w:pPr>
              <w:pStyle w:val="a7"/>
              <w:rPr>
                <w:lang w:val="en-US"/>
              </w:rPr>
            </w:pPr>
          </w:p>
        </w:tc>
      </w:tr>
      <w:tr w:rsidR="004C7B9D" w14:paraId="7A569349" w14:textId="77777777" w:rsidTr="001363E7">
        <w:tc>
          <w:tcPr>
            <w:tcW w:w="5488" w:type="dxa"/>
          </w:tcPr>
          <w:p w14:paraId="0C5C205C" w14:textId="77777777" w:rsidR="004C7B9D" w:rsidRDefault="004C7B9D" w:rsidP="001363E7">
            <w:r w:rsidRPr="00FE2239">
              <w:t>:16S:REAS</w:t>
            </w:r>
          </w:p>
        </w:tc>
        <w:tc>
          <w:tcPr>
            <w:tcW w:w="4762" w:type="dxa"/>
          </w:tcPr>
          <w:p w14:paraId="45521E06" w14:textId="77777777" w:rsidR="004C7B9D" w:rsidRDefault="004C7B9D" w:rsidP="001363E7">
            <w:pPr>
              <w:pStyle w:val="a7"/>
            </w:pPr>
          </w:p>
        </w:tc>
      </w:tr>
      <w:tr w:rsidR="004C7B9D" w14:paraId="452B0F02" w14:textId="77777777" w:rsidTr="001363E7">
        <w:tc>
          <w:tcPr>
            <w:tcW w:w="5488" w:type="dxa"/>
          </w:tcPr>
          <w:p w14:paraId="665D3FD1" w14:textId="77777777" w:rsidR="004C7B9D" w:rsidRDefault="004C7B9D" w:rsidP="001363E7">
            <w:r w:rsidRPr="00FE2239">
              <w:t>:16S:STAT</w:t>
            </w:r>
          </w:p>
        </w:tc>
        <w:tc>
          <w:tcPr>
            <w:tcW w:w="4762" w:type="dxa"/>
          </w:tcPr>
          <w:p w14:paraId="22662F23" w14:textId="77777777" w:rsidR="004C7B9D" w:rsidRDefault="004C7B9D" w:rsidP="001363E7">
            <w:pPr>
              <w:pStyle w:val="a7"/>
            </w:pPr>
          </w:p>
        </w:tc>
      </w:tr>
      <w:tr w:rsidR="004C7B9D" w14:paraId="0F82A81F" w14:textId="77777777" w:rsidTr="001363E7">
        <w:tc>
          <w:tcPr>
            <w:tcW w:w="5488" w:type="dxa"/>
          </w:tcPr>
          <w:p w14:paraId="1FEB8989" w14:textId="77777777" w:rsidR="004C7B9D" w:rsidRPr="00FE2239" w:rsidRDefault="004C7B9D" w:rsidP="001363E7">
            <w:r w:rsidRPr="00291E61">
              <w:t>:16S:GENL</w:t>
            </w:r>
          </w:p>
        </w:tc>
        <w:tc>
          <w:tcPr>
            <w:tcW w:w="4762" w:type="dxa"/>
          </w:tcPr>
          <w:p w14:paraId="2A07FD06" w14:textId="77777777" w:rsidR="004C7B9D" w:rsidRDefault="004C7B9D" w:rsidP="001363E7">
            <w:pPr>
              <w:pStyle w:val="a7"/>
            </w:pPr>
          </w:p>
        </w:tc>
      </w:tr>
    </w:tbl>
    <w:p w14:paraId="4CB6E1A4" w14:textId="0A937AB4" w:rsidR="00B26016" w:rsidRPr="00F83010" w:rsidRDefault="00B26016" w:rsidP="00DD2A34">
      <w:pPr>
        <w:numPr>
          <w:ilvl w:val="0"/>
          <w:numId w:val="0"/>
        </w:numPr>
        <w:ind w:left="360"/>
      </w:pPr>
    </w:p>
    <w:p w14:paraId="403610DE" w14:textId="35300BF0" w:rsidR="00B26016" w:rsidRDefault="00B26016" w:rsidP="00886EFB">
      <w:pPr>
        <w:pStyle w:val="20"/>
      </w:pPr>
      <w:bookmarkStart w:id="453" w:name="_Toc445279692"/>
      <w:r>
        <w:t>С</w:t>
      </w:r>
      <w:r w:rsidRPr="00573402">
        <w:t>ообщение МТ56</w:t>
      </w:r>
      <w:r>
        <w:t xml:space="preserve">7. </w:t>
      </w:r>
      <w:r w:rsidR="009363C6">
        <w:rPr>
          <w:lang w:val="en-US"/>
        </w:rPr>
        <w:t>SEN</w:t>
      </w:r>
      <w:r w:rsidR="009363C6" w:rsidRPr="009363C6">
        <w:t xml:space="preserve"> </w:t>
      </w:r>
      <w:r w:rsidR="009363C6">
        <w:t xml:space="preserve">от НРД </w:t>
      </w:r>
      <w:r w:rsidR="009363C6" w:rsidRPr="009363C6">
        <w:t>(</w:t>
      </w:r>
      <w:r w:rsidR="009363C6">
        <w:rPr>
          <w:lang w:val="en-US"/>
        </w:rPr>
        <w:t>PACK</w:t>
      </w:r>
      <w:r w:rsidR="009363C6" w:rsidRPr="00886EFB">
        <w:rPr>
          <w:lang w:val="ru-RU"/>
        </w:rPr>
        <w:t>)</w:t>
      </w:r>
      <w:r>
        <w:t>.</w:t>
      </w:r>
      <w:bookmarkEnd w:id="453"/>
      <w:r>
        <w:t xml:space="preserve"> </w:t>
      </w:r>
    </w:p>
    <w:p w14:paraId="58EEFCCC" w14:textId="77777777" w:rsidR="009363C6" w:rsidRPr="00724E81" w:rsidRDefault="00B26016" w:rsidP="009363C6">
      <w:pPr>
        <w:numPr>
          <w:ilvl w:val="0"/>
          <w:numId w:val="0"/>
        </w:numPr>
        <w:ind w:left="360"/>
      </w:pPr>
      <w:r>
        <w:t xml:space="preserve">Легенда: </w:t>
      </w:r>
    </w:p>
    <w:p w14:paraId="1E43D5F5" w14:textId="3CE2ED4F" w:rsidR="009363C6" w:rsidRPr="009363C6" w:rsidRDefault="009363C6" w:rsidP="009363C6">
      <w:pPr>
        <w:numPr>
          <w:ilvl w:val="0"/>
          <w:numId w:val="0"/>
        </w:numPr>
        <w:ind w:left="360"/>
      </w:pPr>
      <w:r w:rsidRPr="009363C6">
        <w:lastRenderedPageBreak/>
        <w:t>Сообщение SEN, от</w:t>
      </w:r>
      <w:r w:rsidR="00886EFB">
        <w:t>правляется  в ответ на полученное</w:t>
      </w:r>
      <w:r w:rsidRPr="009363C6">
        <w:t xml:space="preserve"> сообщение</w:t>
      </w:r>
      <w:r w:rsidR="00886EFB" w:rsidRPr="00886EFB">
        <w:t xml:space="preserve"> </w:t>
      </w:r>
      <w:r w:rsidR="00886EFB">
        <w:rPr>
          <w:lang w:val="en-US"/>
        </w:rPr>
        <w:t>MT</w:t>
      </w:r>
      <w:r w:rsidR="00886EFB" w:rsidRPr="00886EFB">
        <w:t xml:space="preserve">568 </w:t>
      </w:r>
      <w:r w:rsidR="00886EFB">
        <w:t>с реквизитами документа об оплате</w:t>
      </w:r>
      <w:r w:rsidRPr="009363C6">
        <w:t>. При условии успешного прохождения проверок на корректность заполнения.</w:t>
      </w:r>
    </w:p>
    <w:p w14:paraId="14556897" w14:textId="1A78E53F" w:rsidR="00B26016" w:rsidRPr="009363C6" w:rsidRDefault="009363C6" w:rsidP="009363C6">
      <w:pPr>
        <w:numPr>
          <w:ilvl w:val="0"/>
          <w:numId w:val="0"/>
        </w:numPr>
        <w:ind w:left="360"/>
      </w:pPr>
      <w:r w:rsidRPr="009363C6">
        <w:t>В примере: от НРД депоненту (код МС0123456789) отправлено сообщение SEN c референсом  00001111 (со статусом PACK - принято), в ответ на полученное сообщение CANA c референсом 00101.</w:t>
      </w:r>
    </w:p>
    <w:p w14:paraId="186B3027" w14:textId="77777777" w:rsidR="009363C6" w:rsidRPr="00F83010" w:rsidRDefault="009363C6" w:rsidP="009363C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28F854BE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2B9A21BA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30CB13D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9363C6" w:rsidRPr="00F83010" w14:paraId="1B5F6CF6" w14:textId="77777777" w:rsidTr="006227CB">
        <w:tc>
          <w:tcPr>
            <w:tcW w:w="5488" w:type="dxa"/>
          </w:tcPr>
          <w:p w14:paraId="59D7BFDC" w14:textId="4A1CC5A5" w:rsidR="009363C6" w:rsidRDefault="009363C6" w:rsidP="001363E7">
            <w:r w:rsidRPr="00FE2239">
              <w:t>:16R:GENL</w:t>
            </w:r>
          </w:p>
        </w:tc>
        <w:tc>
          <w:tcPr>
            <w:tcW w:w="4762" w:type="dxa"/>
          </w:tcPr>
          <w:p w14:paraId="44E835A9" w14:textId="77777777" w:rsidR="009363C6" w:rsidRPr="00F83010" w:rsidRDefault="009363C6" w:rsidP="006227CB">
            <w:pPr>
              <w:pStyle w:val="a7"/>
            </w:pPr>
          </w:p>
        </w:tc>
      </w:tr>
      <w:tr w:rsidR="009363C6" w14:paraId="608BEF53" w14:textId="77777777" w:rsidTr="006227CB">
        <w:tc>
          <w:tcPr>
            <w:tcW w:w="5488" w:type="dxa"/>
          </w:tcPr>
          <w:p w14:paraId="36E3E7AB" w14:textId="4CD721C8" w:rsidR="009363C6" w:rsidRDefault="009363C6" w:rsidP="001363E7">
            <w:r w:rsidRPr="00FE2239">
              <w:t>:20C::CORP//</w:t>
            </w:r>
            <w:r w:rsidRPr="006F4CC1">
              <w:t>401401X1111</w:t>
            </w:r>
          </w:p>
        </w:tc>
        <w:tc>
          <w:tcPr>
            <w:tcW w:w="4762" w:type="dxa"/>
          </w:tcPr>
          <w:p w14:paraId="603B5DD7" w14:textId="30207162" w:rsidR="009363C6" w:rsidRDefault="009363C6" w:rsidP="006227CB">
            <w:pPr>
              <w:pStyle w:val="a7"/>
            </w:pPr>
          </w:p>
        </w:tc>
      </w:tr>
      <w:tr w:rsidR="009363C6" w:rsidRPr="00B0186A" w14:paraId="4A80C98E" w14:textId="77777777" w:rsidTr="006227CB">
        <w:tc>
          <w:tcPr>
            <w:tcW w:w="5488" w:type="dxa"/>
          </w:tcPr>
          <w:p w14:paraId="73692468" w14:textId="7437E380" w:rsidR="009363C6" w:rsidRPr="00F83010" w:rsidRDefault="009363C6" w:rsidP="001363E7">
            <w:r w:rsidRPr="00FE2239">
              <w:t>:20C::SEME//</w:t>
            </w:r>
            <w:r w:rsidRPr="006F4CC1">
              <w:t>00001111</w:t>
            </w:r>
          </w:p>
        </w:tc>
        <w:tc>
          <w:tcPr>
            <w:tcW w:w="4762" w:type="dxa"/>
          </w:tcPr>
          <w:p w14:paraId="23A6A125" w14:textId="77777777" w:rsidR="009363C6" w:rsidRPr="00F83010" w:rsidRDefault="009363C6" w:rsidP="006227CB">
            <w:pPr>
              <w:pStyle w:val="a7"/>
            </w:pPr>
          </w:p>
        </w:tc>
      </w:tr>
      <w:tr w:rsidR="009363C6" w:rsidRPr="001D1D18" w14:paraId="1C728419" w14:textId="77777777" w:rsidTr="006227CB">
        <w:tc>
          <w:tcPr>
            <w:tcW w:w="5488" w:type="dxa"/>
          </w:tcPr>
          <w:p w14:paraId="49C12081" w14:textId="1F1F8A48" w:rsidR="009363C6" w:rsidRPr="00F83010" w:rsidRDefault="009363C6" w:rsidP="001363E7">
            <w:r w:rsidRPr="00FE2239">
              <w:t>:23G:INST</w:t>
            </w:r>
          </w:p>
        </w:tc>
        <w:tc>
          <w:tcPr>
            <w:tcW w:w="4762" w:type="dxa"/>
          </w:tcPr>
          <w:p w14:paraId="1108DF7D" w14:textId="77777777" w:rsidR="009363C6" w:rsidRPr="00F83010" w:rsidRDefault="009363C6" w:rsidP="006227CB">
            <w:pPr>
              <w:pStyle w:val="a7"/>
            </w:pPr>
          </w:p>
        </w:tc>
      </w:tr>
      <w:tr w:rsidR="009363C6" w:rsidRPr="001D1D18" w14:paraId="70EBEE4E" w14:textId="77777777" w:rsidTr="006227CB">
        <w:tc>
          <w:tcPr>
            <w:tcW w:w="5488" w:type="dxa"/>
          </w:tcPr>
          <w:p w14:paraId="704263B5" w14:textId="1808AB79" w:rsidR="009363C6" w:rsidRPr="001363E7" w:rsidRDefault="009363C6" w:rsidP="001363E7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3DF81289" w14:textId="77777777" w:rsidR="009363C6" w:rsidRPr="00F83010" w:rsidRDefault="009363C6" w:rsidP="006227CB">
            <w:pPr>
              <w:pStyle w:val="a7"/>
            </w:pPr>
          </w:p>
        </w:tc>
      </w:tr>
      <w:tr w:rsidR="009363C6" w:rsidRPr="00E33FA3" w14:paraId="532FBCB0" w14:textId="77777777" w:rsidTr="006227CB">
        <w:tc>
          <w:tcPr>
            <w:tcW w:w="5488" w:type="dxa"/>
          </w:tcPr>
          <w:p w14:paraId="26220CB1" w14:textId="1FA70718" w:rsidR="009363C6" w:rsidRPr="00F83010" w:rsidRDefault="009363C6" w:rsidP="001363E7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 w:rsidRPr="00FE2239">
              <w:t>25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034D9A93" w14:textId="77777777" w:rsidR="009363C6" w:rsidRPr="00F83010" w:rsidRDefault="009363C6" w:rsidP="006227CB">
            <w:pPr>
              <w:pStyle w:val="a7"/>
            </w:pPr>
          </w:p>
        </w:tc>
      </w:tr>
      <w:tr w:rsidR="009363C6" w14:paraId="79F6F712" w14:textId="77777777" w:rsidTr="006227CB">
        <w:tc>
          <w:tcPr>
            <w:tcW w:w="5488" w:type="dxa"/>
          </w:tcPr>
          <w:p w14:paraId="69668A1F" w14:textId="65C7D7CB" w:rsidR="009363C6" w:rsidRDefault="009363C6" w:rsidP="001363E7">
            <w:r w:rsidRPr="00FE2239">
              <w:t>:16R:LINK</w:t>
            </w:r>
          </w:p>
        </w:tc>
        <w:tc>
          <w:tcPr>
            <w:tcW w:w="4762" w:type="dxa"/>
          </w:tcPr>
          <w:p w14:paraId="1DCDC478" w14:textId="77777777" w:rsidR="009363C6" w:rsidRDefault="009363C6" w:rsidP="006227CB">
            <w:pPr>
              <w:pStyle w:val="a7"/>
            </w:pPr>
          </w:p>
        </w:tc>
      </w:tr>
      <w:tr w:rsidR="009363C6" w:rsidRPr="00AF4D92" w14:paraId="09D640F7" w14:textId="77777777" w:rsidTr="006227CB">
        <w:tc>
          <w:tcPr>
            <w:tcW w:w="5488" w:type="dxa"/>
          </w:tcPr>
          <w:p w14:paraId="127178AF" w14:textId="3EAE69CD" w:rsidR="009363C6" w:rsidRPr="00F83010" w:rsidRDefault="009363C6" w:rsidP="001363E7">
            <w:r>
              <w:t>:13A::LINK//56</w:t>
            </w:r>
            <w:r w:rsidRPr="004C7B9D">
              <w:t>8</w:t>
            </w:r>
          </w:p>
        </w:tc>
        <w:tc>
          <w:tcPr>
            <w:tcW w:w="4762" w:type="dxa"/>
          </w:tcPr>
          <w:p w14:paraId="262F90E4" w14:textId="27AD1099" w:rsidR="009363C6" w:rsidRPr="00F83010" w:rsidRDefault="009363C6" w:rsidP="006227CB">
            <w:pPr>
              <w:pStyle w:val="a7"/>
            </w:pPr>
          </w:p>
        </w:tc>
      </w:tr>
      <w:tr w:rsidR="009363C6" w:rsidRPr="00AF4D92" w14:paraId="630D15C3" w14:textId="77777777" w:rsidTr="006227CB">
        <w:tc>
          <w:tcPr>
            <w:tcW w:w="5488" w:type="dxa"/>
          </w:tcPr>
          <w:p w14:paraId="7B86F7CD" w14:textId="148F53E4" w:rsidR="009363C6" w:rsidRPr="00F83010" w:rsidRDefault="009363C6" w:rsidP="001363E7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03DD7CE5" w14:textId="21D0C1FD" w:rsidR="009363C6" w:rsidRPr="00F83010" w:rsidRDefault="009363C6" w:rsidP="006227CB">
            <w:pPr>
              <w:pStyle w:val="a7"/>
            </w:pPr>
          </w:p>
        </w:tc>
      </w:tr>
      <w:tr w:rsidR="009363C6" w14:paraId="1BAA74BB" w14:textId="77777777" w:rsidTr="006227CB">
        <w:tc>
          <w:tcPr>
            <w:tcW w:w="5488" w:type="dxa"/>
          </w:tcPr>
          <w:p w14:paraId="0808B901" w14:textId="43CC0133" w:rsidR="009363C6" w:rsidRDefault="009363C6" w:rsidP="001363E7">
            <w:r w:rsidRPr="00FE2239">
              <w:t>:16S:LINK</w:t>
            </w:r>
          </w:p>
        </w:tc>
        <w:tc>
          <w:tcPr>
            <w:tcW w:w="4762" w:type="dxa"/>
          </w:tcPr>
          <w:p w14:paraId="51AE02B3" w14:textId="77777777" w:rsidR="009363C6" w:rsidRDefault="009363C6" w:rsidP="006227CB">
            <w:pPr>
              <w:pStyle w:val="a7"/>
            </w:pPr>
          </w:p>
        </w:tc>
      </w:tr>
      <w:tr w:rsidR="009363C6" w:rsidRPr="00AF4D92" w14:paraId="13FEA39A" w14:textId="77777777" w:rsidTr="006227CB">
        <w:tc>
          <w:tcPr>
            <w:tcW w:w="5488" w:type="dxa"/>
          </w:tcPr>
          <w:p w14:paraId="754CEC64" w14:textId="0456D779" w:rsidR="009363C6" w:rsidRPr="00F83010" w:rsidRDefault="009363C6" w:rsidP="001363E7">
            <w:r w:rsidRPr="00FE2239">
              <w:t>:16R:STAT</w:t>
            </w:r>
          </w:p>
        </w:tc>
        <w:tc>
          <w:tcPr>
            <w:tcW w:w="4762" w:type="dxa"/>
          </w:tcPr>
          <w:p w14:paraId="2315BCF4" w14:textId="77777777" w:rsidR="009363C6" w:rsidRPr="00F83010" w:rsidRDefault="009363C6" w:rsidP="006227CB">
            <w:pPr>
              <w:pStyle w:val="a7"/>
            </w:pPr>
          </w:p>
        </w:tc>
      </w:tr>
      <w:tr w:rsidR="009363C6" w:rsidRPr="00AF4D92" w14:paraId="24F8F0E8" w14:textId="77777777" w:rsidTr="006227CB">
        <w:tc>
          <w:tcPr>
            <w:tcW w:w="5488" w:type="dxa"/>
          </w:tcPr>
          <w:p w14:paraId="2AD6FEF2" w14:textId="371E2CC9" w:rsidR="009363C6" w:rsidRPr="001363E7" w:rsidRDefault="009363C6" w:rsidP="001363E7">
            <w:r>
              <w:t>:25D::IPRC//</w:t>
            </w:r>
            <w:r w:rsidRPr="001363E7">
              <w:t>PACK</w:t>
            </w:r>
          </w:p>
        </w:tc>
        <w:tc>
          <w:tcPr>
            <w:tcW w:w="4762" w:type="dxa"/>
          </w:tcPr>
          <w:p w14:paraId="14FF6601" w14:textId="3D772B63" w:rsidR="009363C6" w:rsidRPr="00F83010" w:rsidRDefault="009363C6" w:rsidP="006227CB">
            <w:pPr>
              <w:pStyle w:val="a7"/>
            </w:pPr>
          </w:p>
        </w:tc>
      </w:tr>
      <w:tr w:rsidR="009363C6" w:rsidRPr="001D1D18" w14:paraId="2A23F0BF" w14:textId="77777777" w:rsidTr="006227CB">
        <w:tc>
          <w:tcPr>
            <w:tcW w:w="5488" w:type="dxa"/>
          </w:tcPr>
          <w:p w14:paraId="12056C32" w14:textId="0A29CC66" w:rsidR="009363C6" w:rsidRPr="00F83010" w:rsidRDefault="009363C6" w:rsidP="001363E7">
            <w:r w:rsidRPr="00FE2239">
              <w:t>:16S:STAT</w:t>
            </w:r>
          </w:p>
        </w:tc>
        <w:tc>
          <w:tcPr>
            <w:tcW w:w="4762" w:type="dxa"/>
          </w:tcPr>
          <w:p w14:paraId="751462EC" w14:textId="77777777" w:rsidR="009363C6" w:rsidRPr="00F83010" w:rsidRDefault="009363C6" w:rsidP="006227CB">
            <w:pPr>
              <w:pStyle w:val="a7"/>
            </w:pPr>
          </w:p>
        </w:tc>
      </w:tr>
      <w:tr w:rsidR="009363C6" w:rsidRPr="001D1D18" w14:paraId="0F0CE9B7" w14:textId="77777777" w:rsidTr="006227CB">
        <w:tc>
          <w:tcPr>
            <w:tcW w:w="5488" w:type="dxa"/>
          </w:tcPr>
          <w:p w14:paraId="3FD7905A" w14:textId="00930E32" w:rsidR="009363C6" w:rsidRPr="00F83010" w:rsidRDefault="009363C6" w:rsidP="001363E7">
            <w:r w:rsidRPr="00291E61">
              <w:t>:16S:GENL</w:t>
            </w:r>
          </w:p>
        </w:tc>
        <w:tc>
          <w:tcPr>
            <w:tcW w:w="4762" w:type="dxa"/>
          </w:tcPr>
          <w:p w14:paraId="4BC992AE" w14:textId="77777777" w:rsidR="009363C6" w:rsidRPr="00F83010" w:rsidRDefault="009363C6" w:rsidP="006227CB">
            <w:pPr>
              <w:pStyle w:val="a7"/>
            </w:pPr>
          </w:p>
        </w:tc>
      </w:tr>
    </w:tbl>
    <w:p w14:paraId="11BCAFFE" w14:textId="5FC85AD4" w:rsidR="00B26016" w:rsidRDefault="001363E7" w:rsidP="00886EFB">
      <w:pPr>
        <w:pStyle w:val="20"/>
      </w:pPr>
      <w:bookmarkStart w:id="454" w:name="_Toc445279693"/>
      <w:r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SEN</w:t>
      </w:r>
      <w:r w:rsidRPr="009363C6">
        <w:t xml:space="preserve"> </w:t>
      </w:r>
      <w:r>
        <w:t xml:space="preserve">от НРД </w:t>
      </w:r>
      <w:r w:rsidRPr="009363C6">
        <w:t>(</w:t>
      </w:r>
      <w:r>
        <w:t>принято регистратором (</w:t>
      </w:r>
      <w:r w:rsidR="00415347">
        <w:rPr>
          <w:lang w:val="en-US"/>
        </w:rPr>
        <w:t>PEND</w:t>
      </w:r>
      <w:r>
        <w:t>)</w:t>
      </w:r>
      <w:r w:rsidRPr="001363E7">
        <w:t>)</w:t>
      </w:r>
      <w:r>
        <w:t>.</w:t>
      </w:r>
      <w:bookmarkEnd w:id="454"/>
      <w:r w:rsidR="00B26016">
        <w:t xml:space="preserve"> </w:t>
      </w:r>
    </w:p>
    <w:p w14:paraId="1002190E" w14:textId="77777777" w:rsidR="001363E7" w:rsidRPr="001363E7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</w:p>
    <w:p w14:paraId="5A1829C1" w14:textId="482C88A6" w:rsidR="00415347" w:rsidRPr="00415347" w:rsidRDefault="00415347" w:rsidP="00415347">
      <w:pPr>
        <w:numPr>
          <w:ilvl w:val="0"/>
          <w:numId w:val="0"/>
        </w:numPr>
        <w:ind w:left="360"/>
      </w:pPr>
      <w:r w:rsidRPr="00415347">
        <w:t>НРД получил инструкцию от депонента, по некот</w:t>
      </w:r>
      <w:r>
        <w:t>о</w:t>
      </w:r>
      <w:r w:rsidRPr="00415347">
        <w:t xml:space="preserve">рым атрибутам сообщения требуются уточнения, НРД формирует статус PEND </w:t>
      </w:r>
    </w:p>
    <w:p w14:paraId="4F32C8F3" w14:textId="6C06B2F8" w:rsidR="00B26016" w:rsidRPr="00724E81" w:rsidRDefault="00415347" w:rsidP="00415347">
      <w:pPr>
        <w:numPr>
          <w:ilvl w:val="0"/>
          <w:numId w:val="0"/>
        </w:numPr>
        <w:ind w:left="360"/>
      </w:pPr>
      <w:r w:rsidRPr="00415347">
        <w:t>( сообщение принято, но находится на этапе проверки).</w:t>
      </w:r>
    </w:p>
    <w:p w14:paraId="7C6BA1D6" w14:textId="77777777" w:rsidR="00415347" w:rsidRPr="00724E81" w:rsidRDefault="00415347" w:rsidP="00415347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EDB58BB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6A53F422" w14:textId="77777777" w:rsidR="00B26016" w:rsidRPr="00F83010" w:rsidRDefault="00B26016" w:rsidP="001363E7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1C99EBC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1363E7" w:rsidRPr="00F83010" w14:paraId="4B958BC4" w14:textId="77777777" w:rsidTr="006227CB">
        <w:tc>
          <w:tcPr>
            <w:tcW w:w="5488" w:type="dxa"/>
          </w:tcPr>
          <w:p w14:paraId="5FE7CDE1" w14:textId="6E3E4AB8" w:rsidR="001363E7" w:rsidRDefault="001363E7" w:rsidP="001363E7">
            <w:r w:rsidRPr="00FE2239">
              <w:t>:16R:GENL</w:t>
            </w:r>
          </w:p>
        </w:tc>
        <w:tc>
          <w:tcPr>
            <w:tcW w:w="4762" w:type="dxa"/>
          </w:tcPr>
          <w:p w14:paraId="5AD229AC" w14:textId="77777777" w:rsidR="001363E7" w:rsidRPr="00F83010" w:rsidRDefault="001363E7" w:rsidP="006227CB">
            <w:pPr>
              <w:pStyle w:val="a7"/>
            </w:pPr>
          </w:p>
        </w:tc>
      </w:tr>
      <w:tr w:rsidR="001363E7" w14:paraId="034D9FAA" w14:textId="77777777" w:rsidTr="006227CB">
        <w:tc>
          <w:tcPr>
            <w:tcW w:w="5488" w:type="dxa"/>
          </w:tcPr>
          <w:p w14:paraId="431FC7B4" w14:textId="66C5678F" w:rsidR="001363E7" w:rsidRDefault="001363E7" w:rsidP="001363E7">
            <w:r w:rsidRPr="00FE2239">
              <w:t>:20C::CORP//</w:t>
            </w:r>
            <w:r w:rsidRPr="006F4CC1">
              <w:t>401401X1111</w:t>
            </w:r>
          </w:p>
        </w:tc>
        <w:tc>
          <w:tcPr>
            <w:tcW w:w="4762" w:type="dxa"/>
          </w:tcPr>
          <w:p w14:paraId="353D14A4" w14:textId="4602D393" w:rsidR="001363E7" w:rsidRDefault="001363E7" w:rsidP="006227CB">
            <w:pPr>
              <w:pStyle w:val="a7"/>
            </w:pPr>
          </w:p>
        </w:tc>
      </w:tr>
      <w:tr w:rsidR="001363E7" w:rsidRPr="00B0186A" w14:paraId="4AD821A3" w14:textId="77777777" w:rsidTr="006227CB">
        <w:tc>
          <w:tcPr>
            <w:tcW w:w="5488" w:type="dxa"/>
          </w:tcPr>
          <w:p w14:paraId="53F2E631" w14:textId="3E22B663" w:rsidR="001363E7" w:rsidRPr="00F83010" w:rsidRDefault="001363E7" w:rsidP="001363E7">
            <w:r w:rsidRPr="00FE2239">
              <w:t>:20C::SEME//</w:t>
            </w:r>
            <w:r w:rsidRPr="006F4CC1">
              <w:t>00001111</w:t>
            </w:r>
          </w:p>
        </w:tc>
        <w:tc>
          <w:tcPr>
            <w:tcW w:w="4762" w:type="dxa"/>
          </w:tcPr>
          <w:p w14:paraId="2875D0CD" w14:textId="77777777" w:rsidR="001363E7" w:rsidRPr="00F83010" w:rsidRDefault="001363E7" w:rsidP="006227CB">
            <w:pPr>
              <w:pStyle w:val="a7"/>
            </w:pPr>
          </w:p>
        </w:tc>
      </w:tr>
      <w:tr w:rsidR="001363E7" w:rsidRPr="001D1D18" w14:paraId="11759557" w14:textId="77777777" w:rsidTr="006227CB">
        <w:tc>
          <w:tcPr>
            <w:tcW w:w="5488" w:type="dxa"/>
          </w:tcPr>
          <w:p w14:paraId="608F49E6" w14:textId="54BBBAD9" w:rsidR="001363E7" w:rsidRPr="00F83010" w:rsidRDefault="001363E7" w:rsidP="001363E7">
            <w:r w:rsidRPr="00FE2239">
              <w:t>:23G:INST</w:t>
            </w:r>
          </w:p>
        </w:tc>
        <w:tc>
          <w:tcPr>
            <w:tcW w:w="4762" w:type="dxa"/>
          </w:tcPr>
          <w:p w14:paraId="7412D4AB" w14:textId="77777777" w:rsidR="001363E7" w:rsidRPr="00F83010" w:rsidRDefault="001363E7" w:rsidP="006227CB">
            <w:pPr>
              <w:pStyle w:val="a7"/>
            </w:pPr>
          </w:p>
        </w:tc>
      </w:tr>
      <w:tr w:rsidR="001363E7" w:rsidRPr="001D1D18" w14:paraId="44EB0A8F" w14:textId="77777777" w:rsidTr="006227CB">
        <w:tc>
          <w:tcPr>
            <w:tcW w:w="5488" w:type="dxa"/>
          </w:tcPr>
          <w:p w14:paraId="66EEEFC3" w14:textId="40FBEA3A" w:rsidR="001363E7" w:rsidRPr="001363E7" w:rsidRDefault="001363E7" w:rsidP="001363E7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7770FEC7" w14:textId="77777777" w:rsidR="001363E7" w:rsidRPr="00F83010" w:rsidRDefault="001363E7" w:rsidP="006227CB">
            <w:pPr>
              <w:pStyle w:val="a7"/>
            </w:pPr>
          </w:p>
        </w:tc>
      </w:tr>
      <w:tr w:rsidR="001363E7" w:rsidRPr="00E33FA3" w14:paraId="07691243" w14:textId="77777777" w:rsidTr="006227CB">
        <w:tc>
          <w:tcPr>
            <w:tcW w:w="5488" w:type="dxa"/>
          </w:tcPr>
          <w:p w14:paraId="0800E9F1" w14:textId="1B559348" w:rsidR="001363E7" w:rsidRPr="00F83010" w:rsidRDefault="001363E7" w:rsidP="001363E7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 w:rsidRPr="00FE2239">
              <w:t>25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261B7BCC" w14:textId="77777777" w:rsidR="001363E7" w:rsidRPr="00F83010" w:rsidRDefault="001363E7" w:rsidP="006227CB">
            <w:pPr>
              <w:pStyle w:val="a7"/>
            </w:pPr>
          </w:p>
        </w:tc>
      </w:tr>
      <w:tr w:rsidR="001363E7" w14:paraId="33FD42D4" w14:textId="77777777" w:rsidTr="006227CB">
        <w:tc>
          <w:tcPr>
            <w:tcW w:w="5488" w:type="dxa"/>
          </w:tcPr>
          <w:p w14:paraId="64EE3CF3" w14:textId="3CFFED53" w:rsidR="001363E7" w:rsidRDefault="001363E7" w:rsidP="001363E7">
            <w:r w:rsidRPr="00FE2239">
              <w:t>:16R:LINK</w:t>
            </w:r>
          </w:p>
        </w:tc>
        <w:tc>
          <w:tcPr>
            <w:tcW w:w="4762" w:type="dxa"/>
          </w:tcPr>
          <w:p w14:paraId="22A5215A" w14:textId="77777777" w:rsidR="001363E7" w:rsidRDefault="001363E7" w:rsidP="006227CB">
            <w:pPr>
              <w:pStyle w:val="a7"/>
            </w:pPr>
          </w:p>
        </w:tc>
      </w:tr>
      <w:tr w:rsidR="001363E7" w:rsidRPr="00AF4D92" w14:paraId="29D40810" w14:textId="77777777" w:rsidTr="006227CB">
        <w:tc>
          <w:tcPr>
            <w:tcW w:w="5488" w:type="dxa"/>
          </w:tcPr>
          <w:p w14:paraId="15F97D49" w14:textId="41405D86" w:rsidR="001363E7" w:rsidRPr="00F83010" w:rsidRDefault="001363E7" w:rsidP="001363E7">
            <w:r>
              <w:t>:13A::LINK//56</w:t>
            </w:r>
            <w:r w:rsidRPr="004C7B9D">
              <w:t>8</w:t>
            </w:r>
          </w:p>
        </w:tc>
        <w:tc>
          <w:tcPr>
            <w:tcW w:w="4762" w:type="dxa"/>
          </w:tcPr>
          <w:p w14:paraId="1F480AD3" w14:textId="3489A9AF" w:rsidR="001363E7" w:rsidRPr="00F83010" w:rsidRDefault="001363E7" w:rsidP="006227CB">
            <w:pPr>
              <w:pStyle w:val="a7"/>
            </w:pPr>
          </w:p>
        </w:tc>
      </w:tr>
      <w:tr w:rsidR="001363E7" w:rsidRPr="00AF4D92" w14:paraId="6E891E2E" w14:textId="77777777" w:rsidTr="006227CB">
        <w:tc>
          <w:tcPr>
            <w:tcW w:w="5488" w:type="dxa"/>
          </w:tcPr>
          <w:p w14:paraId="46460542" w14:textId="23DC11FF" w:rsidR="001363E7" w:rsidRPr="00F83010" w:rsidRDefault="001363E7" w:rsidP="001363E7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07449EB4" w14:textId="39C55CAD" w:rsidR="001363E7" w:rsidRPr="00F83010" w:rsidRDefault="001363E7" w:rsidP="006227CB">
            <w:pPr>
              <w:pStyle w:val="a7"/>
            </w:pPr>
          </w:p>
        </w:tc>
      </w:tr>
      <w:tr w:rsidR="001363E7" w14:paraId="7C98386C" w14:textId="77777777" w:rsidTr="006227CB">
        <w:tc>
          <w:tcPr>
            <w:tcW w:w="5488" w:type="dxa"/>
          </w:tcPr>
          <w:p w14:paraId="1D57ACCB" w14:textId="79E59A48" w:rsidR="001363E7" w:rsidRDefault="001363E7" w:rsidP="001363E7">
            <w:r w:rsidRPr="00FE2239">
              <w:t>:16S:LINK</w:t>
            </w:r>
          </w:p>
        </w:tc>
        <w:tc>
          <w:tcPr>
            <w:tcW w:w="4762" w:type="dxa"/>
          </w:tcPr>
          <w:p w14:paraId="478CB8BE" w14:textId="77777777" w:rsidR="001363E7" w:rsidRDefault="001363E7" w:rsidP="006227CB">
            <w:pPr>
              <w:pStyle w:val="a7"/>
            </w:pPr>
          </w:p>
        </w:tc>
      </w:tr>
      <w:tr w:rsidR="001363E7" w:rsidRPr="00AF4D92" w14:paraId="2BC14E90" w14:textId="77777777" w:rsidTr="006227CB">
        <w:tc>
          <w:tcPr>
            <w:tcW w:w="5488" w:type="dxa"/>
          </w:tcPr>
          <w:p w14:paraId="76B97A8C" w14:textId="785CBBC2" w:rsidR="001363E7" w:rsidRPr="00F83010" w:rsidRDefault="001363E7" w:rsidP="001363E7">
            <w:r w:rsidRPr="00FE2239">
              <w:t>:16R:STAT</w:t>
            </w:r>
          </w:p>
        </w:tc>
        <w:tc>
          <w:tcPr>
            <w:tcW w:w="4762" w:type="dxa"/>
          </w:tcPr>
          <w:p w14:paraId="449F3BAE" w14:textId="77777777" w:rsidR="001363E7" w:rsidRPr="00F83010" w:rsidRDefault="001363E7" w:rsidP="006227CB">
            <w:pPr>
              <w:pStyle w:val="a7"/>
            </w:pPr>
          </w:p>
        </w:tc>
      </w:tr>
      <w:tr w:rsidR="001363E7" w:rsidRPr="00AF4D92" w14:paraId="69ECCB5B" w14:textId="77777777" w:rsidTr="006227CB">
        <w:tc>
          <w:tcPr>
            <w:tcW w:w="5488" w:type="dxa"/>
          </w:tcPr>
          <w:p w14:paraId="31EFC7AD" w14:textId="71E9FE42" w:rsidR="001363E7" w:rsidRPr="001363E7" w:rsidRDefault="001363E7" w:rsidP="001363E7">
            <w:r>
              <w:t>:25D::IPRC//</w:t>
            </w:r>
            <w:r w:rsidRPr="001363E7">
              <w:t>PACK</w:t>
            </w:r>
          </w:p>
        </w:tc>
        <w:tc>
          <w:tcPr>
            <w:tcW w:w="4762" w:type="dxa"/>
          </w:tcPr>
          <w:p w14:paraId="56CBF7C3" w14:textId="08CC453A" w:rsidR="001363E7" w:rsidRPr="00F83010" w:rsidRDefault="001363E7" w:rsidP="006227CB">
            <w:pPr>
              <w:pStyle w:val="a7"/>
            </w:pPr>
          </w:p>
        </w:tc>
      </w:tr>
      <w:tr w:rsidR="001363E7" w:rsidRPr="00AF4D92" w14:paraId="4E434C30" w14:textId="77777777" w:rsidTr="006227CB">
        <w:tc>
          <w:tcPr>
            <w:tcW w:w="5488" w:type="dxa"/>
          </w:tcPr>
          <w:p w14:paraId="48009E73" w14:textId="72305213" w:rsidR="001363E7" w:rsidRDefault="001363E7" w:rsidP="001363E7">
            <w:r w:rsidRPr="00FE2239">
              <w:t>:16R:REAS</w:t>
            </w:r>
          </w:p>
        </w:tc>
        <w:tc>
          <w:tcPr>
            <w:tcW w:w="4762" w:type="dxa"/>
          </w:tcPr>
          <w:p w14:paraId="5ACB8F3F" w14:textId="77777777" w:rsidR="001363E7" w:rsidRPr="00F83010" w:rsidRDefault="001363E7" w:rsidP="006227CB">
            <w:pPr>
              <w:pStyle w:val="a7"/>
            </w:pPr>
          </w:p>
        </w:tc>
      </w:tr>
      <w:tr w:rsidR="001363E7" w:rsidRPr="00AF4D92" w14:paraId="76752324" w14:textId="77777777" w:rsidTr="006227CB">
        <w:tc>
          <w:tcPr>
            <w:tcW w:w="5488" w:type="dxa"/>
          </w:tcPr>
          <w:p w14:paraId="7A8D375D" w14:textId="48D1541F" w:rsidR="001363E7" w:rsidRDefault="001363E7" w:rsidP="001363E7">
            <w:r w:rsidRPr="00FE2239">
              <w:t>:24B</w:t>
            </w:r>
            <w:r>
              <w:t>::</w:t>
            </w:r>
            <w:r w:rsidRPr="001363E7">
              <w:t>PACK</w:t>
            </w:r>
            <w:r>
              <w:rPr>
                <w:lang w:val="en-US"/>
              </w:rPr>
              <w:t>/</w:t>
            </w:r>
            <w:r w:rsidR="00886EFB">
              <w:rPr>
                <w:lang w:val="en-US"/>
              </w:rPr>
              <w:t>NSDR/</w:t>
            </w:r>
            <w:r w:rsidRPr="001363E7">
              <w:t>RCIS</w:t>
            </w:r>
          </w:p>
        </w:tc>
        <w:tc>
          <w:tcPr>
            <w:tcW w:w="4762" w:type="dxa"/>
          </w:tcPr>
          <w:p w14:paraId="1691E7C5" w14:textId="77777777" w:rsidR="001363E7" w:rsidRPr="00F83010" w:rsidRDefault="001363E7" w:rsidP="006227CB">
            <w:pPr>
              <w:pStyle w:val="a7"/>
            </w:pPr>
          </w:p>
        </w:tc>
      </w:tr>
      <w:tr w:rsidR="001363E7" w:rsidRPr="0094399A" w14:paraId="7A8DE4B7" w14:textId="77777777" w:rsidTr="006227CB">
        <w:tc>
          <w:tcPr>
            <w:tcW w:w="5488" w:type="dxa"/>
          </w:tcPr>
          <w:p w14:paraId="3C228520" w14:textId="0E438C6E" w:rsidR="001363E7" w:rsidRPr="001363E7" w:rsidRDefault="001363E7" w:rsidP="00E07403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4C7B9D">
              <w:rPr>
                <w:lang w:val="en-US"/>
              </w:rPr>
              <w:t>:70D::REAS//</w:t>
            </w:r>
            <w:r>
              <w:rPr>
                <w:lang w:val="en-US"/>
              </w:rPr>
              <w:t>’</w:t>
            </w:r>
            <w:r w:rsidR="008904F3">
              <w:rPr>
                <w:lang w:val="en-US"/>
              </w:rPr>
              <w:t xml:space="preserve">PRINaTO </w:t>
            </w:r>
            <w:r>
              <w:rPr>
                <w:lang w:val="en-US"/>
              </w:rPr>
              <w:t>eMITENTOM ILI REGISTRATOROM</w:t>
            </w:r>
          </w:p>
        </w:tc>
        <w:tc>
          <w:tcPr>
            <w:tcW w:w="4762" w:type="dxa"/>
          </w:tcPr>
          <w:p w14:paraId="1359E409" w14:textId="77777777" w:rsidR="001363E7" w:rsidRPr="001363E7" w:rsidRDefault="001363E7" w:rsidP="006227CB">
            <w:pPr>
              <w:pStyle w:val="a7"/>
              <w:rPr>
                <w:lang w:val="en-US"/>
              </w:rPr>
            </w:pPr>
          </w:p>
        </w:tc>
      </w:tr>
      <w:tr w:rsidR="001363E7" w:rsidRPr="00AF4D92" w14:paraId="72C451F2" w14:textId="77777777" w:rsidTr="006227CB">
        <w:tc>
          <w:tcPr>
            <w:tcW w:w="5488" w:type="dxa"/>
          </w:tcPr>
          <w:p w14:paraId="308C2A35" w14:textId="5FA8310C" w:rsidR="001363E7" w:rsidRDefault="001363E7" w:rsidP="001363E7">
            <w:r w:rsidRPr="00FE2239">
              <w:t>:16S:REAS</w:t>
            </w:r>
          </w:p>
        </w:tc>
        <w:tc>
          <w:tcPr>
            <w:tcW w:w="4762" w:type="dxa"/>
          </w:tcPr>
          <w:p w14:paraId="0C3BF21F" w14:textId="77777777" w:rsidR="001363E7" w:rsidRPr="00F83010" w:rsidRDefault="001363E7" w:rsidP="006227CB">
            <w:pPr>
              <w:pStyle w:val="a7"/>
            </w:pPr>
          </w:p>
        </w:tc>
      </w:tr>
      <w:tr w:rsidR="001363E7" w:rsidRPr="00AF4D92" w14:paraId="30A979B7" w14:textId="77777777" w:rsidTr="006227CB">
        <w:tc>
          <w:tcPr>
            <w:tcW w:w="5488" w:type="dxa"/>
          </w:tcPr>
          <w:p w14:paraId="3C4241E4" w14:textId="3027EDEE" w:rsidR="001363E7" w:rsidRPr="00F83010" w:rsidRDefault="001363E7" w:rsidP="001363E7">
            <w:r w:rsidRPr="00FE2239">
              <w:t>:16S:STAT</w:t>
            </w:r>
          </w:p>
        </w:tc>
        <w:tc>
          <w:tcPr>
            <w:tcW w:w="4762" w:type="dxa"/>
          </w:tcPr>
          <w:p w14:paraId="54E6ADE1" w14:textId="77777777" w:rsidR="001363E7" w:rsidRPr="00F83010" w:rsidRDefault="001363E7" w:rsidP="006227CB">
            <w:pPr>
              <w:pStyle w:val="a7"/>
            </w:pPr>
          </w:p>
        </w:tc>
      </w:tr>
      <w:tr w:rsidR="001363E7" w:rsidRPr="00F83010" w14:paraId="06F33987" w14:textId="77777777" w:rsidTr="006227CB">
        <w:tc>
          <w:tcPr>
            <w:tcW w:w="5488" w:type="dxa"/>
          </w:tcPr>
          <w:p w14:paraId="70AF2750" w14:textId="06DF918A" w:rsidR="001363E7" w:rsidRPr="00F83010" w:rsidRDefault="001363E7" w:rsidP="001363E7">
            <w:r w:rsidRPr="00291E61">
              <w:t>:16S:GENL</w:t>
            </w:r>
          </w:p>
        </w:tc>
        <w:tc>
          <w:tcPr>
            <w:tcW w:w="4762" w:type="dxa"/>
          </w:tcPr>
          <w:p w14:paraId="0A840CFF" w14:textId="349ABACB" w:rsidR="001363E7" w:rsidRPr="00F83010" w:rsidRDefault="001363E7" w:rsidP="006227CB">
            <w:pPr>
              <w:pStyle w:val="a7"/>
            </w:pPr>
          </w:p>
        </w:tc>
      </w:tr>
    </w:tbl>
    <w:p w14:paraId="3E846EB7" w14:textId="77777777" w:rsidR="00F41856" w:rsidRDefault="00F41856" w:rsidP="00F41856">
      <w:pPr>
        <w:numPr>
          <w:ilvl w:val="0"/>
          <w:numId w:val="0"/>
        </w:numPr>
        <w:ind w:left="432" w:hanging="432"/>
        <w:rPr>
          <w:lang w:val="en-US"/>
        </w:rPr>
      </w:pPr>
    </w:p>
    <w:p w14:paraId="48D328B4" w14:textId="7991D01B" w:rsidR="008904F3" w:rsidRDefault="008904F3" w:rsidP="00886EFB">
      <w:pPr>
        <w:pStyle w:val="20"/>
      </w:pPr>
      <w:bookmarkStart w:id="455" w:name="_Toc445279694"/>
      <w:r>
        <w:lastRenderedPageBreak/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t xml:space="preserve">статус </w:t>
      </w:r>
      <w:r>
        <w:rPr>
          <w:lang w:val="en-US"/>
        </w:rPr>
        <w:t>REJT</w:t>
      </w:r>
      <w:r w:rsidRPr="001363E7">
        <w:t>)</w:t>
      </w:r>
      <w:r>
        <w:t>.</w:t>
      </w:r>
      <w:bookmarkEnd w:id="455"/>
      <w:r>
        <w:t xml:space="preserve"> </w:t>
      </w:r>
    </w:p>
    <w:p w14:paraId="67CD60FF" w14:textId="77777777" w:rsidR="008904F3" w:rsidRPr="001363E7" w:rsidRDefault="008904F3" w:rsidP="008904F3">
      <w:pPr>
        <w:numPr>
          <w:ilvl w:val="0"/>
          <w:numId w:val="1"/>
        </w:numPr>
        <w:ind w:hanging="6"/>
      </w:pPr>
      <w:r>
        <w:t xml:space="preserve">Легенда: </w:t>
      </w:r>
    </w:p>
    <w:p w14:paraId="559E96C7" w14:textId="03CBF341" w:rsidR="008904F3" w:rsidRPr="00805E40" w:rsidRDefault="008904F3" w:rsidP="008904F3">
      <w:pPr>
        <w:numPr>
          <w:ilvl w:val="0"/>
          <w:numId w:val="0"/>
        </w:numPr>
        <w:ind w:left="360"/>
        <w:rPr>
          <w:rFonts w:ascii="Arial" w:hAnsi="Arial" w:cs="Arial"/>
          <w:iCs w:val="0"/>
          <w:snapToGrid/>
          <w:color w:val="808080"/>
          <w:sz w:val="20"/>
          <w:szCs w:val="20"/>
        </w:rPr>
      </w:pPr>
      <w:r w:rsidRPr="008904F3">
        <w:t>НРД получил инструкцию от депонента, при обработке не найдено КД с указан</w:t>
      </w:r>
      <w:r w:rsidR="00805E40">
        <w:t>н</w:t>
      </w:r>
      <w:r w:rsidRPr="008904F3">
        <w:t>ым референсом, сформирован статус отказа</w:t>
      </w:r>
      <w:r>
        <w:rPr>
          <w:rFonts w:ascii="Arial" w:hAnsi="Arial" w:cs="Arial"/>
          <w:iCs w:val="0"/>
          <w:snapToGrid/>
          <w:color w:val="808080"/>
          <w:sz w:val="20"/>
          <w:szCs w:val="20"/>
          <w:highlight w:val="white"/>
        </w:rPr>
        <w:t>.</w:t>
      </w:r>
    </w:p>
    <w:p w14:paraId="59D56EE2" w14:textId="77777777" w:rsidR="008904F3" w:rsidRPr="00805E40" w:rsidRDefault="008904F3" w:rsidP="008904F3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904F3" w:rsidRPr="00F83010" w14:paraId="0954DE6D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400B3B5E" w14:textId="77777777" w:rsidR="008904F3" w:rsidRPr="00F83010" w:rsidRDefault="008904F3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09F14E48" w14:textId="77777777" w:rsidR="008904F3" w:rsidRPr="00F83010" w:rsidRDefault="008904F3" w:rsidP="003308BF">
            <w:pPr>
              <w:pStyle w:val="a3"/>
            </w:pPr>
            <w:r>
              <w:t>Комментарии</w:t>
            </w:r>
          </w:p>
        </w:tc>
      </w:tr>
      <w:tr w:rsidR="008904F3" w:rsidRPr="00F83010" w14:paraId="2B9F0AF7" w14:textId="77777777" w:rsidTr="003308BF">
        <w:tc>
          <w:tcPr>
            <w:tcW w:w="5488" w:type="dxa"/>
          </w:tcPr>
          <w:p w14:paraId="17E5ACE7" w14:textId="77777777" w:rsidR="008904F3" w:rsidRDefault="008904F3" w:rsidP="003308BF">
            <w:r w:rsidRPr="00FE2239">
              <w:t>:16R:GENL</w:t>
            </w:r>
          </w:p>
        </w:tc>
        <w:tc>
          <w:tcPr>
            <w:tcW w:w="4762" w:type="dxa"/>
          </w:tcPr>
          <w:p w14:paraId="6126E153" w14:textId="77777777" w:rsidR="008904F3" w:rsidRPr="00F83010" w:rsidRDefault="008904F3" w:rsidP="003308BF">
            <w:pPr>
              <w:pStyle w:val="a7"/>
            </w:pPr>
          </w:p>
        </w:tc>
      </w:tr>
      <w:tr w:rsidR="008904F3" w14:paraId="47E5694F" w14:textId="77777777" w:rsidTr="003308BF">
        <w:tc>
          <w:tcPr>
            <w:tcW w:w="5488" w:type="dxa"/>
          </w:tcPr>
          <w:p w14:paraId="0F746918" w14:textId="3D6A5711" w:rsidR="008904F3" w:rsidRDefault="008904F3" w:rsidP="00805E40">
            <w:r w:rsidRPr="00FE2239">
              <w:t>:20C::CORP//</w:t>
            </w:r>
            <w:r w:rsidR="00805E40" w:rsidRPr="00805E40">
              <w:t>401401X5955</w:t>
            </w:r>
          </w:p>
        </w:tc>
        <w:tc>
          <w:tcPr>
            <w:tcW w:w="4762" w:type="dxa"/>
          </w:tcPr>
          <w:p w14:paraId="7FF07C81" w14:textId="77777777" w:rsidR="008904F3" w:rsidRDefault="008904F3" w:rsidP="003308BF">
            <w:pPr>
              <w:pStyle w:val="a7"/>
            </w:pPr>
          </w:p>
        </w:tc>
      </w:tr>
      <w:tr w:rsidR="008904F3" w:rsidRPr="00B0186A" w14:paraId="17914921" w14:textId="77777777" w:rsidTr="003308BF">
        <w:tc>
          <w:tcPr>
            <w:tcW w:w="5488" w:type="dxa"/>
          </w:tcPr>
          <w:p w14:paraId="4705CCB2" w14:textId="3C2C7D74" w:rsidR="008904F3" w:rsidRPr="00F83010" w:rsidRDefault="008904F3" w:rsidP="00B5265F">
            <w:r w:rsidRPr="00FE2239">
              <w:t>:20C::SEME//</w:t>
            </w:r>
            <w:r w:rsidR="00B5265F" w:rsidRPr="00B5265F">
              <w:t>2518310</w:t>
            </w:r>
          </w:p>
        </w:tc>
        <w:tc>
          <w:tcPr>
            <w:tcW w:w="4762" w:type="dxa"/>
          </w:tcPr>
          <w:p w14:paraId="448AB011" w14:textId="77777777" w:rsidR="008904F3" w:rsidRPr="00F83010" w:rsidRDefault="008904F3" w:rsidP="003308BF">
            <w:pPr>
              <w:pStyle w:val="a7"/>
            </w:pPr>
          </w:p>
        </w:tc>
      </w:tr>
      <w:tr w:rsidR="008904F3" w:rsidRPr="001D1D18" w14:paraId="353D26CE" w14:textId="77777777" w:rsidTr="003308BF">
        <w:tc>
          <w:tcPr>
            <w:tcW w:w="5488" w:type="dxa"/>
          </w:tcPr>
          <w:p w14:paraId="3BAF3F5F" w14:textId="77777777" w:rsidR="008904F3" w:rsidRPr="00F83010" w:rsidRDefault="008904F3" w:rsidP="003308BF">
            <w:r w:rsidRPr="00FE2239">
              <w:t>:23G:INST</w:t>
            </w:r>
          </w:p>
        </w:tc>
        <w:tc>
          <w:tcPr>
            <w:tcW w:w="4762" w:type="dxa"/>
          </w:tcPr>
          <w:p w14:paraId="4D1EE4D2" w14:textId="77777777" w:rsidR="008904F3" w:rsidRPr="00F83010" w:rsidRDefault="008904F3" w:rsidP="003308BF">
            <w:pPr>
              <w:pStyle w:val="a7"/>
            </w:pPr>
          </w:p>
        </w:tc>
      </w:tr>
      <w:tr w:rsidR="008904F3" w:rsidRPr="001D1D18" w14:paraId="3D0A9412" w14:textId="77777777" w:rsidTr="003308BF">
        <w:tc>
          <w:tcPr>
            <w:tcW w:w="5488" w:type="dxa"/>
          </w:tcPr>
          <w:p w14:paraId="06067080" w14:textId="77777777" w:rsidR="008904F3" w:rsidRPr="001363E7" w:rsidRDefault="008904F3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401692CD" w14:textId="77777777" w:rsidR="008904F3" w:rsidRPr="00F83010" w:rsidRDefault="008904F3" w:rsidP="003308BF">
            <w:pPr>
              <w:pStyle w:val="a7"/>
            </w:pPr>
          </w:p>
        </w:tc>
      </w:tr>
      <w:tr w:rsidR="008904F3" w:rsidRPr="00E33FA3" w14:paraId="7CA652DB" w14:textId="77777777" w:rsidTr="003308BF">
        <w:tc>
          <w:tcPr>
            <w:tcW w:w="5488" w:type="dxa"/>
          </w:tcPr>
          <w:p w14:paraId="59DF48F5" w14:textId="33B422B4" w:rsidR="008904F3" w:rsidRPr="00F83010" w:rsidRDefault="008904F3" w:rsidP="00B5265F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 w:rsidR="00B5265F">
              <w:t>15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65FED7B6" w14:textId="77777777" w:rsidR="008904F3" w:rsidRPr="00F83010" w:rsidRDefault="008904F3" w:rsidP="003308BF">
            <w:pPr>
              <w:pStyle w:val="a7"/>
            </w:pPr>
          </w:p>
        </w:tc>
      </w:tr>
      <w:tr w:rsidR="008904F3" w14:paraId="53859AF0" w14:textId="77777777" w:rsidTr="003308BF">
        <w:tc>
          <w:tcPr>
            <w:tcW w:w="5488" w:type="dxa"/>
          </w:tcPr>
          <w:p w14:paraId="13C5916C" w14:textId="77777777" w:rsidR="008904F3" w:rsidRDefault="008904F3" w:rsidP="003308BF">
            <w:r w:rsidRPr="00FE2239">
              <w:t>:16R:LINK</w:t>
            </w:r>
          </w:p>
        </w:tc>
        <w:tc>
          <w:tcPr>
            <w:tcW w:w="4762" w:type="dxa"/>
          </w:tcPr>
          <w:p w14:paraId="1D68AB70" w14:textId="77777777" w:rsidR="008904F3" w:rsidRDefault="008904F3" w:rsidP="003308BF">
            <w:pPr>
              <w:pStyle w:val="a7"/>
            </w:pPr>
          </w:p>
        </w:tc>
      </w:tr>
      <w:tr w:rsidR="008904F3" w:rsidRPr="00AF4D92" w14:paraId="2ABB22D0" w14:textId="77777777" w:rsidTr="003308BF">
        <w:tc>
          <w:tcPr>
            <w:tcW w:w="5488" w:type="dxa"/>
          </w:tcPr>
          <w:p w14:paraId="4795CC51" w14:textId="528DE2F4" w:rsidR="008904F3" w:rsidRPr="00F83010" w:rsidRDefault="008904F3" w:rsidP="003308BF">
            <w:r>
              <w:t>:13A::LINK//56</w:t>
            </w:r>
            <w:r w:rsidR="00B5265F">
              <w:t>5</w:t>
            </w:r>
          </w:p>
        </w:tc>
        <w:tc>
          <w:tcPr>
            <w:tcW w:w="4762" w:type="dxa"/>
          </w:tcPr>
          <w:p w14:paraId="58CC252D" w14:textId="77777777" w:rsidR="008904F3" w:rsidRPr="00F83010" w:rsidRDefault="008904F3" w:rsidP="003308BF">
            <w:pPr>
              <w:pStyle w:val="a7"/>
            </w:pPr>
          </w:p>
        </w:tc>
      </w:tr>
      <w:tr w:rsidR="008904F3" w:rsidRPr="00AF4D92" w14:paraId="05850EE3" w14:textId="77777777" w:rsidTr="003308BF">
        <w:tc>
          <w:tcPr>
            <w:tcW w:w="5488" w:type="dxa"/>
          </w:tcPr>
          <w:p w14:paraId="68335BE1" w14:textId="417C828B" w:rsidR="008904F3" w:rsidRPr="00F83010" w:rsidRDefault="008904F3" w:rsidP="003308BF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1558AA2C" w14:textId="77777777" w:rsidR="008904F3" w:rsidRPr="00F83010" w:rsidRDefault="008904F3" w:rsidP="003308BF">
            <w:pPr>
              <w:pStyle w:val="a7"/>
            </w:pPr>
          </w:p>
        </w:tc>
      </w:tr>
      <w:tr w:rsidR="008904F3" w14:paraId="4336A2C2" w14:textId="77777777" w:rsidTr="003308BF">
        <w:tc>
          <w:tcPr>
            <w:tcW w:w="5488" w:type="dxa"/>
          </w:tcPr>
          <w:p w14:paraId="5C98D715" w14:textId="77777777" w:rsidR="008904F3" w:rsidRDefault="008904F3" w:rsidP="003308BF">
            <w:r w:rsidRPr="00FE2239">
              <w:t>:16S:LINK</w:t>
            </w:r>
          </w:p>
        </w:tc>
        <w:tc>
          <w:tcPr>
            <w:tcW w:w="4762" w:type="dxa"/>
          </w:tcPr>
          <w:p w14:paraId="6E801871" w14:textId="77777777" w:rsidR="008904F3" w:rsidRDefault="008904F3" w:rsidP="003308BF">
            <w:pPr>
              <w:pStyle w:val="a7"/>
            </w:pPr>
          </w:p>
        </w:tc>
      </w:tr>
      <w:tr w:rsidR="008904F3" w:rsidRPr="00AF4D92" w14:paraId="67DFE598" w14:textId="77777777" w:rsidTr="003308BF">
        <w:tc>
          <w:tcPr>
            <w:tcW w:w="5488" w:type="dxa"/>
          </w:tcPr>
          <w:p w14:paraId="220EC21F" w14:textId="77777777" w:rsidR="008904F3" w:rsidRPr="00F83010" w:rsidRDefault="008904F3" w:rsidP="003308BF">
            <w:r w:rsidRPr="00FE2239">
              <w:t>:16R:STAT</w:t>
            </w:r>
          </w:p>
        </w:tc>
        <w:tc>
          <w:tcPr>
            <w:tcW w:w="4762" w:type="dxa"/>
          </w:tcPr>
          <w:p w14:paraId="2B39EA57" w14:textId="77777777" w:rsidR="008904F3" w:rsidRPr="00F83010" w:rsidRDefault="008904F3" w:rsidP="003308BF">
            <w:pPr>
              <w:pStyle w:val="a7"/>
            </w:pPr>
          </w:p>
        </w:tc>
      </w:tr>
      <w:tr w:rsidR="008904F3" w:rsidRPr="00AF4D92" w14:paraId="445C673B" w14:textId="77777777" w:rsidTr="003308BF">
        <w:tc>
          <w:tcPr>
            <w:tcW w:w="5488" w:type="dxa"/>
          </w:tcPr>
          <w:p w14:paraId="1377D7D5" w14:textId="4BC1FE13" w:rsidR="008904F3" w:rsidRPr="001363E7" w:rsidRDefault="008904F3" w:rsidP="00B5265F">
            <w:r>
              <w:t>:25D::IPRC//</w:t>
            </w:r>
            <w:r w:rsidR="00B5265F" w:rsidRPr="00B5265F">
              <w:t>REJT</w:t>
            </w:r>
          </w:p>
        </w:tc>
        <w:tc>
          <w:tcPr>
            <w:tcW w:w="4762" w:type="dxa"/>
          </w:tcPr>
          <w:p w14:paraId="779FB129" w14:textId="77777777" w:rsidR="008904F3" w:rsidRPr="00F83010" w:rsidRDefault="008904F3" w:rsidP="003308BF">
            <w:pPr>
              <w:pStyle w:val="a7"/>
            </w:pPr>
          </w:p>
        </w:tc>
      </w:tr>
      <w:tr w:rsidR="008904F3" w:rsidRPr="00AF4D92" w14:paraId="1A0D6479" w14:textId="77777777" w:rsidTr="003308BF">
        <w:tc>
          <w:tcPr>
            <w:tcW w:w="5488" w:type="dxa"/>
          </w:tcPr>
          <w:p w14:paraId="27F12DA8" w14:textId="77777777" w:rsidR="008904F3" w:rsidRDefault="008904F3" w:rsidP="003308BF">
            <w:r w:rsidRPr="00FE2239">
              <w:t>:16R:REAS</w:t>
            </w:r>
          </w:p>
        </w:tc>
        <w:tc>
          <w:tcPr>
            <w:tcW w:w="4762" w:type="dxa"/>
          </w:tcPr>
          <w:p w14:paraId="6A715D18" w14:textId="77777777" w:rsidR="008904F3" w:rsidRPr="00F83010" w:rsidRDefault="008904F3" w:rsidP="003308BF">
            <w:pPr>
              <w:pStyle w:val="a7"/>
            </w:pPr>
          </w:p>
        </w:tc>
      </w:tr>
      <w:tr w:rsidR="008904F3" w:rsidRPr="00AF4D92" w14:paraId="02972C1C" w14:textId="77777777" w:rsidTr="003308BF">
        <w:tc>
          <w:tcPr>
            <w:tcW w:w="5488" w:type="dxa"/>
          </w:tcPr>
          <w:p w14:paraId="0ED42803" w14:textId="7338B662" w:rsidR="008904F3" w:rsidRDefault="008904F3" w:rsidP="00886EFB">
            <w:r w:rsidRPr="00FE2239">
              <w:t>:24B</w:t>
            </w:r>
            <w:r>
              <w:t>::</w:t>
            </w:r>
            <w:r w:rsidR="00886EFB" w:rsidRPr="00B5265F">
              <w:t>REJT</w:t>
            </w:r>
            <w:r w:rsidRPr="00CC4CD1">
              <w:t>/</w:t>
            </w:r>
            <w:r w:rsidR="00B5265F">
              <w:t>/</w:t>
            </w:r>
            <w:r w:rsidR="00B5265F" w:rsidRPr="00B5265F">
              <w:t>EVNM</w:t>
            </w:r>
          </w:p>
        </w:tc>
        <w:tc>
          <w:tcPr>
            <w:tcW w:w="4762" w:type="dxa"/>
          </w:tcPr>
          <w:p w14:paraId="7C0FBB73" w14:textId="77777777" w:rsidR="008904F3" w:rsidRPr="00F83010" w:rsidRDefault="008904F3" w:rsidP="003308BF">
            <w:pPr>
              <w:pStyle w:val="a7"/>
            </w:pPr>
          </w:p>
        </w:tc>
      </w:tr>
      <w:tr w:rsidR="008904F3" w:rsidRPr="0094399A" w14:paraId="3B9BC867" w14:textId="77777777" w:rsidTr="003308BF">
        <w:tc>
          <w:tcPr>
            <w:tcW w:w="5488" w:type="dxa"/>
          </w:tcPr>
          <w:p w14:paraId="7C83CF10" w14:textId="3B0ABB0F" w:rsidR="008904F3" w:rsidRPr="00724E81" w:rsidRDefault="008904F3" w:rsidP="00E07403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724E81">
              <w:rPr>
                <w:lang w:val="en-US"/>
              </w:rPr>
              <w:t>:70D::REAS//</w:t>
            </w:r>
            <w:r w:rsidR="00B5265F" w:rsidRPr="00724E81">
              <w:rPr>
                <w:lang w:val="en-US"/>
              </w:rPr>
              <w:t>’NEPONaTNYi NOMER SOBYTIa</w:t>
            </w:r>
            <w:ins w:id="456" w:author="Горяевская" w:date="2016-06-14T18:52:00Z">
              <w:r w:rsidR="00D744F0" w:rsidRPr="000E4634">
                <w:rPr>
                  <w:lang w:val="en-US"/>
                </w:rPr>
                <w:t>'</w:t>
              </w:r>
            </w:ins>
            <w:r w:rsidR="00B5265F" w:rsidRPr="00724E81">
              <w:rPr>
                <w:lang w:val="en-US"/>
              </w:rPr>
              <w:t xml:space="preserve"> / UnrecognizedIdentification</w:t>
            </w:r>
          </w:p>
        </w:tc>
        <w:tc>
          <w:tcPr>
            <w:tcW w:w="4762" w:type="dxa"/>
          </w:tcPr>
          <w:p w14:paraId="67AB8F0D" w14:textId="77777777" w:rsidR="008904F3" w:rsidRPr="001363E7" w:rsidRDefault="008904F3" w:rsidP="003308BF">
            <w:pPr>
              <w:pStyle w:val="a7"/>
              <w:rPr>
                <w:lang w:val="en-US"/>
              </w:rPr>
            </w:pPr>
          </w:p>
        </w:tc>
      </w:tr>
      <w:tr w:rsidR="008904F3" w:rsidRPr="00AF4D92" w14:paraId="56BD7157" w14:textId="77777777" w:rsidTr="003308BF">
        <w:tc>
          <w:tcPr>
            <w:tcW w:w="5488" w:type="dxa"/>
          </w:tcPr>
          <w:p w14:paraId="6263F9B9" w14:textId="77777777" w:rsidR="008904F3" w:rsidRDefault="008904F3" w:rsidP="003308BF">
            <w:r w:rsidRPr="00FE2239">
              <w:t>:16S:REAS</w:t>
            </w:r>
          </w:p>
        </w:tc>
        <w:tc>
          <w:tcPr>
            <w:tcW w:w="4762" w:type="dxa"/>
          </w:tcPr>
          <w:p w14:paraId="30701409" w14:textId="77777777" w:rsidR="008904F3" w:rsidRPr="00F83010" w:rsidRDefault="008904F3" w:rsidP="003308BF">
            <w:pPr>
              <w:pStyle w:val="a7"/>
            </w:pPr>
          </w:p>
        </w:tc>
      </w:tr>
      <w:tr w:rsidR="008904F3" w:rsidRPr="00AF4D92" w14:paraId="0B0E4F8A" w14:textId="77777777" w:rsidTr="003308BF">
        <w:tc>
          <w:tcPr>
            <w:tcW w:w="5488" w:type="dxa"/>
          </w:tcPr>
          <w:p w14:paraId="3CB1E8CD" w14:textId="77777777" w:rsidR="008904F3" w:rsidRPr="00F83010" w:rsidRDefault="008904F3" w:rsidP="003308BF">
            <w:r w:rsidRPr="00FE2239">
              <w:t>:16S:STAT</w:t>
            </w:r>
          </w:p>
        </w:tc>
        <w:tc>
          <w:tcPr>
            <w:tcW w:w="4762" w:type="dxa"/>
          </w:tcPr>
          <w:p w14:paraId="103CE448" w14:textId="77777777" w:rsidR="008904F3" w:rsidRPr="00F83010" w:rsidRDefault="008904F3" w:rsidP="003308BF">
            <w:pPr>
              <w:pStyle w:val="a7"/>
            </w:pPr>
          </w:p>
        </w:tc>
      </w:tr>
      <w:tr w:rsidR="008904F3" w:rsidRPr="00F83010" w14:paraId="41689E16" w14:textId="77777777" w:rsidTr="003308BF">
        <w:tc>
          <w:tcPr>
            <w:tcW w:w="5488" w:type="dxa"/>
          </w:tcPr>
          <w:p w14:paraId="3F0E0925" w14:textId="77777777" w:rsidR="008904F3" w:rsidRPr="00F83010" w:rsidRDefault="008904F3" w:rsidP="003308BF">
            <w:r w:rsidRPr="00291E61">
              <w:t>:16S:GENL</w:t>
            </w:r>
          </w:p>
        </w:tc>
        <w:tc>
          <w:tcPr>
            <w:tcW w:w="4762" w:type="dxa"/>
          </w:tcPr>
          <w:p w14:paraId="1881AA22" w14:textId="77777777" w:rsidR="008904F3" w:rsidRPr="00F83010" w:rsidRDefault="008904F3" w:rsidP="003308BF">
            <w:pPr>
              <w:pStyle w:val="a7"/>
            </w:pPr>
          </w:p>
        </w:tc>
      </w:tr>
      <w:tr w:rsidR="00B5265F" w:rsidRPr="00F83010" w14:paraId="648B8FCA" w14:textId="77777777" w:rsidTr="003308BF">
        <w:tc>
          <w:tcPr>
            <w:tcW w:w="5488" w:type="dxa"/>
          </w:tcPr>
          <w:p w14:paraId="3C729289" w14:textId="58E17249" w:rsidR="00B5265F" w:rsidRPr="00291E61" w:rsidRDefault="00A07F83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126C6C83" w14:textId="77777777" w:rsidR="00B5265F" w:rsidRPr="00F83010" w:rsidRDefault="00B5265F" w:rsidP="003308BF">
            <w:pPr>
              <w:pStyle w:val="a7"/>
            </w:pPr>
          </w:p>
        </w:tc>
      </w:tr>
      <w:tr w:rsidR="00B5265F" w:rsidRPr="00F83010" w14:paraId="7B2E057B" w14:textId="77777777" w:rsidTr="003308BF">
        <w:tc>
          <w:tcPr>
            <w:tcW w:w="5488" w:type="dxa"/>
          </w:tcPr>
          <w:p w14:paraId="59182D0C" w14:textId="20C8A1EF" w:rsidR="00B5265F" w:rsidRPr="00291E61" w:rsidRDefault="00A07F83" w:rsidP="003308BF">
            <w:r w:rsidRPr="00CC4CD1">
              <w:t>:13A::CAON//001</w:t>
            </w:r>
          </w:p>
        </w:tc>
        <w:tc>
          <w:tcPr>
            <w:tcW w:w="4762" w:type="dxa"/>
          </w:tcPr>
          <w:p w14:paraId="0F84F815" w14:textId="77777777" w:rsidR="00B5265F" w:rsidRPr="00F83010" w:rsidRDefault="00B5265F" w:rsidP="003308BF">
            <w:pPr>
              <w:pStyle w:val="a7"/>
            </w:pPr>
          </w:p>
        </w:tc>
      </w:tr>
      <w:tr w:rsidR="00B5265F" w:rsidRPr="00F83010" w14:paraId="20CC0006" w14:textId="77777777" w:rsidTr="003308BF">
        <w:tc>
          <w:tcPr>
            <w:tcW w:w="5488" w:type="dxa"/>
          </w:tcPr>
          <w:p w14:paraId="2F95474E" w14:textId="41847288" w:rsidR="00B5265F" w:rsidRPr="00291E61" w:rsidRDefault="00A07F83" w:rsidP="00A07F83">
            <w:r w:rsidRPr="0065593F">
              <w:t>:22F::CAOP//</w:t>
            </w:r>
            <w:r w:rsidRPr="00CC4CD1">
              <w:t>SECU</w:t>
            </w:r>
          </w:p>
        </w:tc>
        <w:tc>
          <w:tcPr>
            <w:tcW w:w="4762" w:type="dxa"/>
          </w:tcPr>
          <w:p w14:paraId="0CDD4C7D" w14:textId="77777777" w:rsidR="00B5265F" w:rsidRPr="00F83010" w:rsidRDefault="00B5265F" w:rsidP="003308BF">
            <w:pPr>
              <w:pStyle w:val="a7"/>
            </w:pPr>
          </w:p>
        </w:tc>
      </w:tr>
      <w:tr w:rsidR="00B5265F" w:rsidRPr="00A07F83" w14:paraId="218A5CA3" w14:textId="77777777" w:rsidTr="003308BF">
        <w:tc>
          <w:tcPr>
            <w:tcW w:w="5488" w:type="dxa"/>
          </w:tcPr>
          <w:p w14:paraId="4D29AAE3" w14:textId="739817BB" w:rsidR="00B5265F" w:rsidRPr="00CC4CD1" w:rsidRDefault="00A07F83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  <w:del w:id="457" w:author="Draft 3" w:date="2016-03-30T15:34:00Z">
              <w:r w:rsidRPr="00CC4CD1" w:rsidDel="0050300B">
                <w:delText>/KRZD/00000000000000000</w:delText>
              </w:r>
            </w:del>
          </w:p>
        </w:tc>
        <w:tc>
          <w:tcPr>
            <w:tcW w:w="4762" w:type="dxa"/>
          </w:tcPr>
          <w:p w14:paraId="528DB5F5" w14:textId="77777777" w:rsidR="00B5265F" w:rsidRPr="00A07F83" w:rsidRDefault="00B5265F" w:rsidP="003308BF">
            <w:pPr>
              <w:pStyle w:val="a7"/>
              <w:rPr>
                <w:lang w:val="en-US"/>
              </w:rPr>
            </w:pPr>
          </w:p>
        </w:tc>
      </w:tr>
      <w:tr w:rsidR="00A07F83" w:rsidRPr="00A07F83" w14:paraId="7DC6B204" w14:textId="77777777" w:rsidTr="003308BF">
        <w:tc>
          <w:tcPr>
            <w:tcW w:w="5488" w:type="dxa"/>
          </w:tcPr>
          <w:p w14:paraId="54108A84" w14:textId="7B3BB5BC" w:rsidR="00A07F83" w:rsidRPr="00CC4CD1" w:rsidRDefault="00A07F83" w:rsidP="00A52791">
            <w:r w:rsidRPr="00AB5728">
              <w:t xml:space="preserve">:35B:ISIN </w:t>
            </w:r>
            <w:r w:rsidRPr="00A07F83">
              <w:t>RU</w:t>
            </w:r>
            <w:r w:rsidR="00A52791"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199ED7BA" w14:textId="77777777" w:rsidR="00A07F83" w:rsidRPr="00A07F83" w:rsidRDefault="00A07F83" w:rsidP="003308BF">
            <w:pPr>
              <w:pStyle w:val="a7"/>
              <w:rPr>
                <w:lang w:val="en-US"/>
              </w:rPr>
            </w:pPr>
          </w:p>
        </w:tc>
      </w:tr>
      <w:tr w:rsidR="00A07F83" w:rsidRPr="00A07F83" w14:paraId="35BB7C74" w14:textId="77777777" w:rsidTr="003308BF">
        <w:tc>
          <w:tcPr>
            <w:tcW w:w="5488" w:type="dxa"/>
          </w:tcPr>
          <w:p w14:paraId="4AA82D2D" w14:textId="755EAD6B" w:rsidR="00A07F83" w:rsidRPr="00CC4CD1" w:rsidRDefault="00A07F83" w:rsidP="00A52791">
            <w:r w:rsidRPr="00AB5728">
              <w:t>/XX/CORP/NADC/</w:t>
            </w:r>
            <w:r w:rsidRPr="00A07F83">
              <w:t>RU</w:t>
            </w:r>
            <w:r w:rsidR="00A52791"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30D9FC94" w14:textId="77777777" w:rsidR="00A07F83" w:rsidRPr="00A07F83" w:rsidRDefault="00A07F83" w:rsidP="003308BF">
            <w:pPr>
              <w:pStyle w:val="a7"/>
              <w:rPr>
                <w:lang w:val="en-US"/>
              </w:rPr>
            </w:pPr>
          </w:p>
        </w:tc>
      </w:tr>
      <w:tr w:rsidR="00A07F83" w:rsidRPr="00A07F83" w14:paraId="5FCC66F9" w14:textId="77777777" w:rsidTr="003308BF">
        <w:tc>
          <w:tcPr>
            <w:tcW w:w="5488" w:type="dxa"/>
          </w:tcPr>
          <w:p w14:paraId="74A23AF0" w14:textId="63966982" w:rsidR="00A07F83" w:rsidRPr="00CC4CD1" w:rsidRDefault="00A07F83" w:rsidP="003308BF">
            <w:r>
              <w:t>/NAME/'OAO ''MEGAFON'' VYP</w:t>
            </w:r>
            <w:r w:rsidR="00A52791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0EBC105D" w14:textId="77777777" w:rsidR="00A07F83" w:rsidRPr="00A07F83" w:rsidRDefault="00A07F83" w:rsidP="003308BF">
            <w:pPr>
              <w:pStyle w:val="a7"/>
              <w:rPr>
                <w:lang w:val="en-US"/>
              </w:rPr>
            </w:pPr>
          </w:p>
        </w:tc>
      </w:tr>
      <w:tr w:rsidR="00A07F83" w:rsidRPr="00A07F83" w14:paraId="768D72A7" w14:textId="77777777" w:rsidTr="003308BF">
        <w:tc>
          <w:tcPr>
            <w:tcW w:w="5488" w:type="dxa"/>
          </w:tcPr>
          <w:p w14:paraId="3F973839" w14:textId="109CF9D0" w:rsidR="00A07F83" w:rsidRPr="00CC4CD1" w:rsidRDefault="00A07F83" w:rsidP="00A07F83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2754AD6A" w14:textId="77777777" w:rsidR="00A07F83" w:rsidRPr="00A07F83" w:rsidRDefault="00A07F83" w:rsidP="003308BF">
            <w:pPr>
              <w:pStyle w:val="a7"/>
              <w:rPr>
                <w:lang w:val="en-US"/>
              </w:rPr>
            </w:pPr>
          </w:p>
        </w:tc>
      </w:tr>
      <w:tr w:rsidR="00A07F83" w:rsidRPr="00A07F83" w14:paraId="4172ADAC" w14:textId="77777777" w:rsidTr="003308BF">
        <w:tc>
          <w:tcPr>
            <w:tcW w:w="5488" w:type="dxa"/>
          </w:tcPr>
          <w:p w14:paraId="6CB25B16" w14:textId="307EBD8E" w:rsidR="00A07F83" w:rsidRPr="00CC4CD1" w:rsidRDefault="00A07F83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115D4026" w14:textId="77777777" w:rsidR="00A07F83" w:rsidRPr="00A07F83" w:rsidRDefault="00A07F83" w:rsidP="003308BF">
            <w:pPr>
              <w:pStyle w:val="a7"/>
              <w:rPr>
                <w:lang w:val="en-US"/>
              </w:rPr>
            </w:pPr>
          </w:p>
        </w:tc>
      </w:tr>
      <w:tr w:rsidR="00A07F83" w:rsidRPr="00A07F83" w14:paraId="3A45CCB8" w14:textId="77777777" w:rsidTr="003308BF">
        <w:tc>
          <w:tcPr>
            <w:tcW w:w="5488" w:type="dxa"/>
          </w:tcPr>
          <w:p w14:paraId="677D7E57" w14:textId="2B9AF5D0" w:rsidR="00A07F83" w:rsidRPr="00CC4CD1" w:rsidRDefault="00CC4CD1" w:rsidP="00CC4CD1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CC4CD1">
              <w:t>NDC000000000</w:t>
            </w:r>
          </w:p>
        </w:tc>
        <w:tc>
          <w:tcPr>
            <w:tcW w:w="4762" w:type="dxa"/>
          </w:tcPr>
          <w:p w14:paraId="5464CE29" w14:textId="77777777" w:rsidR="00A07F83" w:rsidRPr="00A07F83" w:rsidRDefault="00A07F83" w:rsidP="003308BF">
            <w:pPr>
              <w:pStyle w:val="a7"/>
              <w:rPr>
                <w:lang w:val="en-US"/>
              </w:rPr>
            </w:pPr>
          </w:p>
        </w:tc>
      </w:tr>
      <w:tr w:rsidR="00A07F83" w:rsidRPr="00A07F83" w14:paraId="4DCBBD93" w14:textId="77777777" w:rsidTr="003308BF">
        <w:tc>
          <w:tcPr>
            <w:tcW w:w="5488" w:type="dxa"/>
          </w:tcPr>
          <w:p w14:paraId="22CB6FCF" w14:textId="241665BD" w:rsidR="00A07F83" w:rsidRPr="00CC4CD1" w:rsidRDefault="00CC4CD1" w:rsidP="00CC4CD1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718D1E2E" w14:textId="77777777" w:rsidR="00A07F83" w:rsidRPr="00A07F83" w:rsidRDefault="00A07F83" w:rsidP="003308BF">
            <w:pPr>
              <w:pStyle w:val="a7"/>
              <w:rPr>
                <w:lang w:val="en-US"/>
              </w:rPr>
            </w:pPr>
          </w:p>
        </w:tc>
      </w:tr>
    </w:tbl>
    <w:p w14:paraId="6585939F" w14:textId="77777777" w:rsidR="008904F3" w:rsidRDefault="008904F3" w:rsidP="008904F3">
      <w:pPr>
        <w:numPr>
          <w:ilvl w:val="0"/>
          <w:numId w:val="0"/>
        </w:numPr>
        <w:ind w:left="432" w:hanging="432"/>
        <w:rPr>
          <w:lang w:val="en-US"/>
        </w:rPr>
      </w:pPr>
    </w:p>
    <w:p w14:paraId="78613D2F" w14:textId="2A869196" w:rsidR="00415347" w:rsidRDefault="00415347" w:rsidP="00886EFB">
      <w:pPr>
        <w:pStyle w:val="20"/>
      </w:pPr>
      <w:bookmarkStart w:id="458" w:name="_Toc445279695"/>
      <w:r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t xml:space="preserve">статус </w:t>
      </w:r>
      <w:r>
        <w:rPr>
          <w:lang w:val="en-US"/>
        </w:rPr>
        <w:t>PEND</w:t>
      </w:r>
      <w:r w:rsidRPr="001363E7">
        <w:t>)</w:t>
      </w:r>
      <w:r>
        <w:t>.</w:t>
      </w:r>
      <w:bookmarkEnd w:id="458"/>
      <w:r>
        <w:t xml:space="preserve"> </w:t>
      </w:r>
    </w:p>
    <w:p w14:paraId="457531E1" w14:textId="77777777" w:rsidR="00415347" w:rsidRPr="001363E7" w:rsidRDefault="00415347" w:rsidP="00415347">
      <w:pPr>
        <w:numPr>
          <w:ilvl w:val="0"/>
          <w:numId w:val="1"/>
        </w:numPr>
        <w:ind w:hanging="6"/>
      </w:pPr>
      <w:r>
        <w:t xml:space="preserve">Легенда: </w:t>
      </w:r>
    </w:p>
    <w:p w14:paraId="685CB463" w14:textId="42BB5FA4" w:rsidR="00FB7878" w:rsidRDefault="00FB7878" w:rsidP="00FB7878">
      <w:pPr>
        <w:numPr>
          <w:ilvl w:val="0"/>
          <w:numId w:val="0"/>
        </w:numPr>
        <w:ind w:left="360"/>
      </w:pPr>
      <w:r>
        <w:t xml:space="preserve">НРД получил инструкцию от депонента, по некоторым атрибутам сообщения требуются уточнения, НРД формирует статус PEND </w:t>
      </w:r>
    </w:p>
    <w:p w14:paraId="01A1A6FE" w14:textId="4781342C" w:rsidR="00415347" w:rsidRPr="00805E40" w:rsidRDefault="00FB7878" w:rsidP="00FB7878">
      <w:pPr>
        <w:numPr>
          <w:ilvl w:val="0"/>
          <w:numId w:val="0"/>
        </w:numPr>
        <w:ind w:left="360"/>
      </w:pPr>
      <w:r>
        <w:t>( сообщение принято, но находится на этапе проверки).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415347" w:rsidRPr="00F83010" w14:paraId="465C0499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31901C64" w14:textId="77777777" w:rsidR="00415347" w:rsidRPr="00F83010" w:rsidRDefault="00415347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009DF210" w14:textId="77777777" w:rsidR="00415347" w:rsidRPr="00F83010" w:rsidRDefault="00415347" w:rsidP="003308BF">
            <w:pPr>
              <w:pStyle w:val="a3"/>
            </w:pPr>
            <w:r>
              <w:t>Комментарии</w:t>
            </w:r>
          </w:p>
        </w:tc>
      </w:tr>
      <w:tr w:rsidR="00415347" w:rsidRPr="00F83010" w14:paraId="41F9D3BE" w14:textId="77777777" w:rsidTr="003308BF">
        <w:tc>
          <w:tcPr>
            <w:tcW w:w="5488" w:type="dxa"/>
          </w:tcPr>
          <w:p w14:paraId="53294D4B" w14:textId="77777777" w:rsidR="00415347" w:rsidRDefault="00415347" w:rsidP="003308BF">
            <w:r w:rsidRPr="00FE2239">
              <w:t>:16R:GENL</w:t>
            </w:r>
          </w:p>
        </w:tc>
        <w:tc>
          <w:tcPr>
            <w:tcW w:w="4762" w:type="dxa"/>
          </w:tcPr>
          <w:p w14:paraId="72870C90" w14:textId="77777777" w:rsidR="00415347" w:rsidRPr="00F83010" w:rsidRDefault="00415347" w:rsidP="003308BF">
            <w:pPr>
              <w:pStyle w:val="a7"/>
            </w:pPr>
          </w:p>
        </w:tc>
      </w:tr>
      <w:tr w:rsidR="00415347" w14:paraId="4C902A35" w14:textId="77777777" w:rsidTr="003308BF">
        <w:tc>
          <w:tcPr>
            <w:tcW w:w="5488" w:type="dxa"/>
          </w:tcPr>
          <w:p w14:paraId="283CFB5D" w14:textId="77777777" w:rsidR="00415347" w:rsidRDefault="00415347" w:rsidP="003308BF">
            <w:r w:rsidRPr="00FE2239">
              <w:t>:20C::CORP//</w:t>
            </w:r>
            <w:r w:rsidRPr="00805E40">
              <w:t>401401X5955</w:t>
            </w:r>
          </w:p>
        </w:tc>
        <w:tc>
          <w:tcPr>
            <w:tcW w:w="4762" w:type="dxa"/>
          </w:tcPr>
          <w:p w14:paraId="4683E25F" w14:textId="77777777" w:rsidR="00415347" w:rsidRDefault="00415347" w:rsidP="003308BF">
            <w:pPr>
              <w:pStyle w:val="a7"/>
            </w:pPr>
          </w:p>
        </w:tc>
      </w:tr>
      <w:tr w:rsidR="00415347" w:rsidRPr="00B0186A" w14:paraId="7E80CCBA" w14:textId="77777777" w:rsidTr="003308BF">
        <w:tc>
          <w:tcPr>
            <w:tcW w:w="5488" w:type="dxa"/>
          </w:tcPr>
          <w:p w14:paraId="51B008F9" w14:textId="77777777" w:rsidR="00415347" w:rsidRPr="00F83010" w:rsidRDefault="00415347" w:rsidP="003308BF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69550A80" w14:textId="77777777" w:rsidR="00415347" w:rsidRPr="00F83010" w:rsidRDefault="00415347" w:rsidP="003308BF">
            <w:pPr>
              <w:pStyle w:val="a7"/>
            </w:pPr>
          </w:p>
        </w:tc>
      </w:tr>
      <w:tr w:rsidR="00415347" w:rsidRPr="001D1D18" w14:paraId="3750343E" w14:textId="77777777" w:rsidTr="003308BF">
        <w:tc>
          <w:tcPr>
            <w:tcW w:w="5488" w:type="dxa"/>
          </w:tcPr>
          <w:p w14:paraId="2E3B01EB" w14:textId="77777777" w:rsidR="00415347" w:rsidRPr="00F83010" w:rsidRDefault="00415347" w:rsidP="003308BF">
            <w:r w:rsidRPr="00FE2239">
              <w:t>:23G:INST</w:t>
            </w:r>
          </w:p>
        </w:tc>
        <w:tc>
          <w:tcPr>
            <w:tcW w:w="4762" w:type="dxa"/>
          </w:tcPr>
          <w:p w14:paraId="28C56213" w14:textId="77777777" w:rsidR="00415347" w:rsidRPr="00F83010" w:rsidRDefault="00415347" w:rsidP="003308BF">
            <w:pPr>
              <w:pStyle w:val="a7"/>
            </w:pPr>
          </w:p>
        </w:tc>
      </w:tr>
      <w:tr w:rsidR="00415347" w:rsidRPr="001D1D18" w14:paraId="18D2B902" w14:textId="77777777" w:rsidTr="003308BF">
        <w:tc>
          <w:tcPr>
            <w:tcW w:w="5488" w:type="dxa"/>
          </w:tcPr>
          <w:p w14:paraId="1AF0F0FD" w14:textId="77777777" w:rsidR="00415347" w:rsidRPr="001363E7" w:rsidRDefault="00415347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2859D1CF" w14:textId="77777777" w:rsidR="00415347" w:rsidRPr="00F83010" w:rsidRDefault="00415347" w:rsidP="003308BF">
            <w:pPr>
              <w:pStyle w:val="a7"/>
            </w:pPr>
          </w:p>
        </w:tc>
      </w:tr>
      <w:tr w:rsidR="00415347" w:rsidRPr="00E33FA3" w14:paraId="6039744B" w14:textId="77777777" w:rsidTr="003308BF">
        <w:tc>
          <w:tcPr>
            <w:tcW w:w="5488" w:type="dxa"/>
          </w:tcPr>
          <w:p w14:paraId="67104E27" w14:textId="77777777" w:rsidR="00415347" w:rsidRPr="00F83010" w:rsidRDefault="00415347" w:rsidP="003308BF">
            <w:r w:rsidRPr="00FE2239">
              <w:lastRenderedPageBreak/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7793127E" w14:textId="77777777" w:rsidR="00415347" w:rsidRPr="00F83010" w:rsidRDefault="00415347" w:rsidP="003308BF">
            <w:pPr>
              <w:pStyle w:val="a7"/>
            </w:pPr>
          </w:p>
        </w:tc>
      </w:tr>
      <w:tr w:rsidR="00415347" w14:paraId="155941C6" w14:textId="77777777" w:rsidTr="003308BF">
        <w:tc>
          <w:tcPr>
            <w:tcW w:w="5488" w:type="dxa"/>
          </w:tcPr>
          <w:p w14:paraId="172F394A" w14:textId="77777777" w:rsidR="00415347" w:rsidRDefault="00415347" w:rsidP="003308BF">
            <w:r w:rsidRPr="00FE2239">
              <w:t>:16R:LINK</w:t>
            </w:r>
          </w:p>
        </w:tc>
        <w:tc>
          <w:tcPr>
            <w:tcW w:w="4762" w:type="dxa"/>
          </w:tcPr>
          <w:p w14:paraId="09B58FC6" w14:textId="77777777" w:rsidR="00415347" w:rsidRDefault="00415347" w:rsidP="003308BF">
            <w:pPr>
              <w:pStyle w:val="a7"/>
            </w:pPr>
          </w:p>
        </w:tc>
      </w:tr>
      <w:tr w:rsidR="00415347" w:rsidRPr="00AF4D92" w14:paraId="78D78A9D" w14:textId="77777777" w:rsidTr="003308BF">
        <w:tc>
          <w:tcPr>
            <w:tcW w:w="5488" w:type="dxa"/>
          </w:tcPr>
          <w:p w14:paraId="1C3D0E2A" w14:textId="77777777" w:rsidR="00415347" w:rsidRPr="00F83010" w:rsidRDefault="00415347" w:rsidP="003308BF">
            <w:r>
              <w:t>:13A::LINK//565</w:t>
            </w:r>
          </w:p>
        </w:tc>
        <w:tc>
          <w:tcPr>
            <w:tcW w:w="4762" w:type="dxa"/>
          </w:tcPr>
          <w:p w14:paraId="6D5534CD" w14:textId="77777777" w:rsidR="00415347" w:rsidRPr="00F83010" w:rsidRDefault="00415347" w:rsidP="003308BF">
            <w:pPr>
              <w:pStyle w:val="a7"/>
            </w:pPr>
          </w:p>
        </w:tc>
      </w:tr>
      <w:tr w:rsidR="00415347" w:rsidRPr="00AF4D92" w14:paraId="2519A5D7" w14:textId="77777777" w:rsidTr="003308BF">
        <w:tc>
          <w:tcPr>
            <w:tcW w:w="5488" w:type="dxa"/>
          </w:tcPr>
          <w:p w14:paraId="7FEDA9D5" w14:textId="47119B1D" w:rsidR="00415347" w:rsidRPr="00F83010" w:rsidRDefault="00415347" w:rsidP="003308BF">
            <w:r w:rsidRPr="00FE2239">
              <w:t>:20C::RELA//</w:t>
            </w:r>
            <w:r w:rsidRPr="006F4CC1">
              <w:t>00</w:t>
            </w:r>
            <w:r w:rsidR="007F0872">
              <w:rPr>
                <w:lang w:val="en-US"/>
              </w:rPr>
              <w:t>0</w:t>
            </w:r>
            <w:r w:rsidRPr="006F4CC1">
              <w:t>101</w:t>
            </w:r>
          </w:p>
        </w:tc>
        <w:tc>
          <w:tcPr>
            <w:tcW w:w="4762" w:type="dxa"/>
          </w:tcPr>
          <w:p w14:paraId="5B9959DF" w14:textId="77777777" w:rsidR="00415347" w:rsidRPr="00F83010" w:rsidRDefault="00415347" w:rsidP="003308BF">
            <w:pPr>
              <w:pStyle w:val="a7"/>
            </w:pPr>
          </w:p>
        </w:tc>
      </w:tr>
      <w:tr w:rsidR="00415347" w14:paraId="263FAD4D" w14:textId="77777777" w:rsidTr="003308BF">
        <w:tc>
          <w:tcPr>
            <w:tcW w:w="5488" w:type="dxa"/>
          </w:tcPr>
          <w:p w14:paraId="63FBFD2C" w14:textId="77777777" w:rsidR="00415347" w:rsidRDefault="00415347" w:rsidP="003308BF">
            <w:r w:rsidRPr="00FE2239">
              <w:t>:16S:LINK</w:t>
            </w:r>
          </w:p>
        </w:tc>
        <w:tc>
          <w:tcPr>
            <w:tcW w:w="4762" w:type="dxa"/>
          </w:tcPr>
          <w:p w14:paraId="552C798B" w14:textId="77777777" w:rsidR="00415347" w:rsidRDefault="00415347" w:rsidP="003308BF">
            <w:pPr>
              <w:pStyle w:val="a7"/>
            </w:pPr>
          </w:p>
        </w:tc>
      </w:tr>
      <w:tr w:rsidR="00415347" w:rsidRPr="00AF4D92" w14:paraId="2B8E4766" w14:textId="77777777" w:rsidTr="003308BF">
        <w:tc>
          <w:tcPr>
            <w:tcW w:w="5488" w:type="dxa"/>
          </w:tcPr>
          <w:p w14:paraId="73E83AB6" w14:textId="77777777" w:rsidR="00415347" w:rsidRPr="00F83010" w:rsidRDefault="00415347" w:rsidP="003308BF">
            <w:r w:rsidRPr="00FE2239">
              <w:t>:16R:STAT</w:t>
            </w:r>
          </w:p>
        </w:tc>
        <w:tc>
          <w:tcPr>
            <w:tcW w:w="4762" w:type="dxa"/>
          </w:tcPr>
          <w:p w14:paraId="2F214CDB" w14:textId="77777777" w:rsidR="00415347" w:rsidRPr="00F83010" w:rsidRDefault="00415347" w:rsidP="003308BF">
            <w:pPr>
              <w:pStyle w:val="a7"/>
            </w:pPr>
          </w:p>
        </w:tc>
      </w:tr>
      <w:tr w:rsidR="00415347" w:rsidRPr="00AF4D92" w14:paraId="78CE5097" w14:textId="77777777" w:rsidTr="003308BF">
        <w:tc>
          <w:tcPr>
            <w:tcW w:w="5488" w:type="dxa"/>
          </w:tcPr>
          <w:p w14:paraId="0C55E5BB" w14:textId="482FA66A" w:rsidR="00415347" w:rsidRPr="001363E7" w:rsidRDefault="00415347" w:rsidP="003308BF">
            <w:r>
              <w:t>:25D::IPRC//</w:t>
            </w:r>
            <w:r>
              <w:rPr>
                <w:lang w:val="en-US"/>
              </w:rPr>
              <w:t>PEND</w:t>
            </w:r>
          </w:p>
        </w:tc>
        <w:tc>
          <w:tcPr>
            <w:tcW w:w="4762" w:type="dxa"/>
          </w:tcPr>
          <w:p w14:paraId="565AE9F5" w14:textId="77777777" w:rsidR="00415347" w:rsidRPr="00F83010" w:rsidRDefault="00415347" w:rsidP="003308BF">
            <w:pPr>
              <w:pStyle w:val="a7"/>
            </w:pPr>
          </w:p>
        </w:tc>
      </w:tr>
      <w:tr w:rsidR="00415347" w:rsidRPr="00AF4D92" w14:paraId="66BBC113" w14:textId="77777777" w:rsidTr="003308BF">
        <w:tc>
          <w:tcPr>
            <w:tcW w:w="5488" w:type="dxa"/>
          </w:tcPr>
          <w:p w14:paraId="1DF6A2F9" w14:textId="77777777" w:rsidR="00415347" w:rsidRDefault="00415347" w:rsidP="003308BF">
            <w:r w:rsidRPr="00FE2239">
              <w:t>:16R:REAS</w:t>
            </w:r>
          </w:p>
        </w:tc>
        <w:tc>
          <w:tcPr>
            <w:tcW w:w="4762" w:type="dxa"/>
          </w:tcPr>
          <w:p w14:paraId="19D6F683" w14:textId="77777777" w:rsidR="00415347" w:rsidRPr="00F83010" w:rsidRDefault="00415347" w:rsidP="003308BF">
            <w:pPr>
              <w:pStyle w:val="a7"/>
            </w:pPr>
          </w:p>
        </w:tc>
      </w:tr>
      <w:tr w:rsidR="00415347" w:rsidRPr="00AF4D92" w14:paraId="477E98D9" w14:textId="77777777" w:rsidTr="003308BF">
        <w:tc>
          <w:tcPr>
            <w:tcW w:w="5488" w:type="dxa"/>
          </w:tcPr>
          <w:p w14:paraId="4BEAECAA" w14:textId="0B444EE2" w:rsidR="00415347" w:rsidRDefault="00415347" w:rsidP="007F0872">
            <w:r w:rsidRPr="00FE2239">
              <w:t>:24B</w:t>
            </w:r>
            <w:r>
              <w:t>::</w:t>
            </w:r>
            <w:r w:rsidR="007F0872">
              <w:rPr>
                <w:lang w:val="en-US"/>
              </w:rPr>
              <w:t>PEND</w:t>
            </w:r>
            <w:r w:rsidRPr="00CC4CD1">
              <w:t>/</w:t>
            </w:r>
            <w:r>
              <w:t>/</w:t>
            </w:r>
            <w:r w:rsidR="007F0872">
              <w:rPr>
                <w:lang w:val="en-US"/>
              </w:rPr>
              <w:t>NARR</w:t>
            </w:r>
          </w:p>
        </w:tc>
        <w:tc>
          <w:tcPr>
            <w:tcW w:w="4762" w:type="dxa"/>
          </w:tcPr>
          <w:p w14:paraId="0E860BC7" w14:textId="77777777" w:rsidR="00415347" w:rsidRPr="00F83010" w:rsidRDefault="00415347" w:rsidP="003308BF">
            <w:pPr>
              <w:pStyle w:val="a7"/>
            </w:pPr>
          </w:p>
        </w:tc>
      </w:tr>
      <w:tr w:rsidR="00415347" w:rsidRPr="0094399A" w14:paraId="31A2B1CA" w14:textId="77777777" w:rsidTr="003308BF">
        <w:tc>
          <w:tcPr>
            <w:tcW w:w="5488" w:type="dxa"/>
          </w:tcPr>
          <w:p w14:paraId="5EBAA894" w14:textId="76548F72" w:rsidR="00415347" w:rsidRPr="00415347" w:rsidRDefault="00415347" w:rsidP="00E07403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415347">
              <w:rPr>
                <w:lang w:val="en-US"/>
              </w:rPr>
              <w:t>:70D::REAS//</w:t>
            </w:r>
            <w:r w:rsidR="007F0872">
              <w:rPr>
                <w:lang w:val="en-US"/>
              </w:rPr>
              <w:t>’PORUcENIE NA UcASTIE V KORPORATIVNOM DEiSTVII POLUcENO NKO ZAO NRD I NAHODITSa NA eTAPE PROVERKI</w:t>
            </w:r>
          </w:p>
        </w:tc>
        <w:tc>
          <w:tcPr>
            <w:tcW w:w="4762" w:type="dxa"/>
          </w:tcPr>
          <w:p w14:paraId="39E2173F" w14:textId="77777777" w:rsidR="00415347" w:rsidRPr="001363E7" w:rsidRDefault="00415347" w:rsidP="003308BF">
            <w:pPr>
              <w:pStyle w:val="a7"/>
              <w:rPr>
                <w:lang w:val="en-US"/>
              </w:rPr>
            </w:pPr>
          </w:p>
        </w:tc>
      </w:tr>
      <w:tr w:rsidR="00415347" w:rsidRPr="00AF4D92" w14:paraId="432038E1" w14:textId="77777777" w:rsidTr="003308BF">
        <w:tc>
          <w:tcPr>
            <w:tcW w:w="5488" w:type="dxa"/>
          </w:tcPr>
          <w:p w14:paraId="498B6D6C" w14:textId="77777777" w:rsidR="00415347" w:rsidRDefault="00415347" w:rsidP="003308BF">
            <w:r w:rsidRPr="00FE2239">
              <w:t>:16S:REAS</w:t>
            </w:r>
          </w:p>
        </w:tc>
        <w:tc>
          <w:tcPr>
            <w:tcW w:w="4762" w:type="dxa"/>
          </w:tcPr>
          <w:p w14:paraId="04F19650" w14:textId="77777777" w:rsidR="00415347" w:rsidRPr="00F83010" w:rsidRDefault="00415347" w:rsidP="003308BF">
            <w:pPr>
              <w:pStyle w:val="a7"/>
            </w:pPr>
          </w:p>
        </w:tc>
      </w:tr>
      <w:tr w:rsidR="00415347" w:rsidRPr="00AF4D92" w14:paraId="650B3046" w14:textId="77777777" w:rsidTr="003308BF">
        <w:tc>
          <w:tcPr>
            <w:tcW w:w="5488" w:type="dxa"/>
          </w:tcPr>
          <w:p w14:paraId="4632E3F5" w14:textId="77777777" w:rsidR="00415347" w:rsidRPr="00F83010" w:rsidRDefault="00415347" w:rsidP="003308BF">
            <w:r w:rsidRPr="00FE2239">
              <w:t>:16S:STAT</w:t>
            </w:r>
          </w:p>
        </w:tc>
        <w:tc>
          <w:tcPr>
            <w:tcW w:w="4762" w:type="dxa"/>
          </w:tcPr>
          <w:p w14:paraId="29600E23" w14:textId="77777777" w:rsidR="00415347" w:rsidRPr="00F83010" w:rsidRDefault="00415347" w:rsidP="003308BF">
            <w:pPr>
              <w:pStyle w:val="a7"/>
            </w:pPr>
          </w:p>
        </w:tc>
      </w:tr>
      <w:tr w:rsidR="00415347" w:rsidRPr="00F83010" w14:paraId="5EA94909" w14:textId="77777777" w:rsidTr="003308BF">
        <w:tc>
          <w:tcPr>
            <w:tcW w:w="5488" w:type="dxa"/>
          </w:tcPr>
          <w:p w14:paraId="7947EC48" w14:textId="77777777" w:rsidR="00415347" w:rsidRPr="00F83010" w:rsidRDefault="00415347" w:rsidP="003308BF">
            <w:r w:rsidRPr="00291E61">
              <w:t>:16S:GENL</w:t>
            </w:r>
          </w:p>
        </w:tc>
        <w:tc>
          <w:tcPr>
            <w:tcW w:w="4762" w:type="dxa"/>
          </w:tcPr>
          <w:p w14:paraId="574073DA" w14:textId="77777777" w:rsidR="00415347" w:rsidRPr="00F83010" w:rsidRDefault="00415347" w:rsidP="003308BF">
            <w:pPr>
              <w:pStyle w:val="a7"/>
            </w:pPr>
          </w:p>
        </w:tc>
      </w:tr>
      <w:tr w:rsidR="00415347" w:rsidRPr="00F83010" w14:paraId="066137AB" w14:textId="77777777" w:rsidTr="003308BF">
        <w:tc>
          <w:tcPr>
            <w:tcW w:w="5488" w:type="dxa"/>
          </w:tcPr>
          <w:p w14:paraId="1F63CC1E" w14:textId="77777777" w:rsidR="00415347" w:rsidRPr="00291E61" w:rsidRDefault="00415347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529A5950" w14:textId="77777777" w:rsidR="00415347" w:rsidRPr="00F83010" w:rsidRDefault="00415347" w:rsidP="003308BF">
            <w:pPr>
              <w:pStyle w:val="a7"/>
            </w:pPr>
          </w:p>
        </w:tc>
      </w:tr>
      <w:tr w:rsidR="00415347" w:rsidRPr="00F83010" w14:paraId="6991BEF2" w14:textId="77777777" w:rsidTr="003308BF">
        <w:tc>
          <w:tcPr>
            <w:tcW w:w="5488" w:type="dxa"/>
          </w:tcPr>
          <w:p w14:paraId="5AA15A49" w14:textId="77777777" w:rsidR="00415347" w:rsidRPr="00291E61" w:rsidRDefault="00415347" w:rsidP="003308BF">
            <w:r w:rsidRPr="00CC4CD1">
              <w:t>:13A::CAON//001</w:t>
            </w:r>
          </w:p>
        </w:tc>
        <w:tc>
          <w:tcPr>
            <w:tcW w:w="4762" w:type="dxa"/>
          </w:tcPr>
          <w:p w14:paraId="7B118113" w14:textId="77777777" w:rsidR="00415347" w:rsidRPr="00F83010" w:rsidRDefault="00415347" w:rsidP="003308BF">
            <w:pPr>
              <w:pStyle w:val="a7"/>
            </w:pPr>
          </w:p>
        </w:tc>
      </w:tr>
      <w:tr w:rsidR="00415347" w:rsidRPr="00F83010" w14:paraId="0BFF43F3" w14:textId="77777777" w:rsidTr="003308BF">
        <w:tc>
          <w:tcPr>
            <w:tcW w:w="5488" w:type="dxa"/>
          </w:tcPr>
          <w:p w14:paraId="17572C4C" w14:textId="77777777" w:rsidR="00415347" w:rsidRPr="00291E61" w:rsidRDefault="00415347" w:rsidP="003308BF">
            <w:r w:rsidRPr="0065593F">
              <w:t>:22F::CAOP//</w:t>
            </w:r>
            <w:r w:rsidRPr="00CC4CD1">
              <w:t>SECU</w:t>
            </w:r>
          </w:p>
        </w:tc>
        <w:tc>
          <w:tcPr>
            <w:tcW w:w="4762" w:type="dxa"/>
          </w:tcPr>
          <w:p w14:paraId="064B260C" w14:textId="77777777" w:rsidR="00415347" w:rsidRPr="00F83010" w:rsidRDefault="00415347" w:rsidP="003308BF">
            <w:pPr>
              <w:pStyle w:val="a7"/>
            </w:pPr>
          </w:p>
        </w:tc>
      </w:tr>
      <w:tr w:rsidR="00415347" w:rsidRPr="00A07F83" w14:paraId="03019605" w14:textId="77777777" w:rsidTr="003308BF">
        <w:tc>
          <w:tcPr>
            <w:tcW w:w="5488" w:type="dxa"/>
          </w:tcPr>
          <w:p w14:paraId="5ADE6D7C" w14:textId="50D5B2E4" w:rsidR="00415347" w:rsidRPr="00CC4CD1" w:rsidRDefault="00415347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  <w:del w:id="459" w:author="Draft 3" w:date="2016-03-30T15:34:00Z">
              <w:r w:rsidRPr="00CC4CD1" w:rsidDel="0050300B">
                <w:delText>/KRZD/00000000000000000</w:delText>
              </w:r>
            </w:del>
          </w:p>
        </w:tc>
        <w:tc>
          <w:tcPr>
            <w:tcW w:w="4762" w:type="dxa"/>
          </w:tcPr>
          <w:p w14:paraId="221B0E55" w14:textId="77777777" w:rsidR="00415347" w:rsidRPr="00A07F83" w:rsidRDefault="00415347" w:rsidP="003308BF">
            <w:pPr>
              <w:pStyle w:val="a7"/>
              <w:rPr>
                <w:lang w:val="en-US"/>
              </w:rPr>
            </w:pPr>
          </w:p>
        </w:tc>
      </w:tr>
      <w:tr w:rsidR="00415347" w:rsidRPr="00A07F83" w14:paraId="487A84D5" w14:textId="77777777" w:rsidTr="003308BF">
        <w:tc>
          <w:tcPr>
            <w:tcW w:w="5488" w:type="dxa"/>
          </w:tcPr>
          <w:p w14:paraId="6EE4E7B3" w14:textId="57E9BA40" w:rsidR="00415347" w:rsidRPr="00CC4CD1" w:rsidRDefault="00415347" w:rsidP="00A52791">
            <w:r w:rsidRPr="00AB5728">
              <w:t xml:space="preserve">:35B:ISIN </w:t>
            </w:r>
            <w:r w:rsidRPr="00A07F83">
              <w:t>RU</w:t>
            </w:r>
            <w:r w:rsidR="00A52791"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5E99AC79" w14:textId="77777777" w:rsidR="00415347" w:rsidRPr="00A07F83" w:rsidRDefault="00415347" w:rsidP="003308BF">
            <w:pPr>
              <w:pStyle w:val="a7"/>
              <w:rPr>
                <w:lang w:val="en-US"/>
              </w:rPr>
            </w:pPr>
          </w:p>
        </w:tc>
      </w:tr>
      <w:tr w:rsidR="00415347" w:rsidRPr="00A07F83" w14:paraId="792B75DD" w14:textId="77777777" w:rsidTr="003308BF">
        <w:tc>
          <w:tcPr>
            <w:tcW w:w="5488" w:type="dxa"/>
          </w:tcPr>
          <w:p w14:paraId="1F46C848" w14:textId="65E22C04" w:rsidR="00415347" w:rsidRPr="00CC4CD1" w:rsidRDefault="00415347" w:rsidP="003308BF">
            <w:r w:rsidRPr="00AB5728">
              <w:t>/XX/CORP/NADC/</w:t>
            </w:r>
            <w:r w:rsidR="00A52791">
              <w:t>RU</w:t>
            </w:r>
            <w:r w:rsidR="00A52791"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797E3105" w14:textId="77777777" w:rsidR="00415347" w:rsidRPr="00A07F83" w:rsidRDefault="00415347" w:rsidP="003308BF">
            <w:pPr>
              <w:pStyle w:val="a7"/>
              <w:rPr>
                <w:lang w:val="en-US"/>
              </w:rPr>
            </w:pPr>
          </w:p>
        </w:tc>
      </w:tr>
      <w:tr w:rsidR="00415347" w:rsidRPr="00A07F83" w14:paraId="12C4C9B3" w14:textId="77777777" w:rsidTr="003308BF">
        <w:tc>
          <w:tcPr>
            <w:tcW w:w="5488" w:type="dxa"/>
          </w:tcPr>
          <w:p w14:paraId="1355929A" w14:textId="3E8CFA58" w:rsidR="00415347" w:rsidRPr="00CC4CD1" w:rsidRDefault="00415347" w:rsidP="003308BF">
            <w:r>
              <w:t>/NAME/'OAO ''MEGAFON'' VYP</w:t>
            </w:r>
            <w:r w:rsidR="00A52791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54E5E666" w14:textId="77777777" w:rsidR="00415347" w:rsidRPr="00A07F83" w:rsidRDefault="00415347" w:rsidP="003308BF">
            <w:pPr>
              <w:pStyle w:val="a7"/>
              <w:rPr>
                <w:lang w:val="en-US"/>
              </w:rPr>
            </w:pPr>
          </w:p>
        </w:tc>
      </w:tr>
      <w:tr w:rsidR="00415347" w:rsidRPr="00A07F83" w14:paraId="2AA24B31" w14:textId="77777777" w:rsidTr="003308BF">
        <w:tc>
          <w:tcPr>
            <w:tcW w:w="5488" w:type="dxa"/>
          </w:tcPr>
          <w:p w14:paraId="227A880F" w14:textId="77777777" w:rsidR="00415347" w:rsidRPr="00CC4CD1" w:rsidRDefault="00415347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51C26B7C" w14:textId="77777777" w:rsidR="00415347" w:rsidRPr="00A07F83" w:rsidRDefault="00415347" w:rsidP="003308BF">
            <w:pPr>
              <w:pStyle w:val="a7"/>
              <w:rPr>
                <w:lang w:val="en-US"/>
              </w:rPr>
            </w:pPr>
          </w:p>
        </w:tc>
      </w:tr>
      <w:tr w:rsidR="00415347" w:rsidRPr="00A07F83" w14:paraId="578FD1BC" w14:textId="77777777" w:rsidTr="003308BF">
        <w:tc>
          <w:tcPr>
            <w:tcW w:w="5488" w:type="dxa"/>
          </w:tcPr>
          <w:p w14:paraId="2F2B53CB" w14:textId="77777777" w:rsidR="00415347" w:rsidRPr="00CC4CD1" w:rsidRDefault="00415347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2C3A670B" w14:textId="77777777" w:rsidR="00415347" w:rsidRPr="00A07F83" w:rsidRDefault="00415347" w:rsidP="003308BF">
            <w:pPr>
              <w:pStyle w:val="a7"/>
              <w:rPr>
                <w:lang w:val="en-US"/>
              </w:rPr>
            </w:pPr>
          </w:p>
        </w:tc>
      </w:tr>
      <w:tr w:rsidR="00415347" w:rsidRPr="00A07F83" w14:paraId="40F90DDA" w14:textId="77777777" w:rsidTr="003308BF">
        <w:tc>
          <w:tcPr>
            <w:tcW w:w="5488" w:type="dxa"/>
          </w:tcPr>
          <w:p w14:paraId="436DF0BD" w14:textId="77777777" w:rsidR="00415347" w:rsidRPr="00CC4CD1" w:rsidRDefault="00415347" w:rsidP="003308BF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CC4CD1">
              <w:t>NDC000000000</w:t>
            </w:r>
          </w:p>
        </w:tc>
        <w:tc>
          <w:tcPr>
            <w:tcW w:w="4762" w:type="dxa"/>
          </w:tcPr>
          <w:p w14:paraId="6BB95B86" w14:textId="77777777" w:rsidR="00415347" w:rsidRPr="00A07F83" w:rsidRDefault="00415347" w:rsidP="003308BF">
            <w:pPr>
              <w:pStyle w:val="a7"/>
              <w:rPr>
                <w:lang w:val="en-US"/>
              </w:rPr>
            </w:pPr>
          </w:p>
        </w:tc>
      </w:tr>
      <w:tr w:rsidR="00415347" w:rsidRPr="00A07F83" w14:paraId="0EFBCD4B" w14:textId="77777777" w:rsidTr="003308BF">
        <w:tc>
          <w:tcPr>
            <w:tcW w:w="5488" w:type="dxa"/>
          </w:tcPr>
          <w:p w14:paraId="2D954CDF" w14:textId="77777777" w:rsidR="00415347" w:rsidRPr="00CC4CD1" w:rsidRDefault="00415347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53B2D755" w14:textId="77777777" w:rsidR="00415347" w:rsidRPr="00A07F83" w:rsidRDefault="00415347" w:rsidP="003308BF">
            <w:pPr>
              <w:pStyle w:val="a7"/>
              <w:rPr>
                <w:lang w:val="en-US"/>
              </w:rPr>
            </w:pPr>
          </w:p>
        </w:tc>
      </w:tr>
    </w:tbl>
    <w:p w14:paraId="6CFF81EC" w14:textId="77777777" w:rsidR="00415347" w:rsidRDefault="00415347" w:rsidP="00415347">
      <w:pPr>
        <w:numPr>
          <w:ilvl w:val="0"/>
          <w:numId w:val="0"/>
        </w:numPr>
        <w:ind w:left="432" w:hanging="432"/>
      </w:pPr>
    </w:p>
    <w:p w14:paraId="0D08BAF1" w14:textId="6D115661" w:rsidR="007F0872" w:rsidRDefault="007F0872" w:rsidP="00886EFB">
      <w:pPr>
        <w:pStyle w:val="20"/>
      </w:pPr>
      <w:bookmarkStart w:id="460" w:name="_Toc445279696"/>
      <w:r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t xml:space="preserve">статус </w:t>
      </w:r>
      <w:r>
        <w:rPr>
          <w:lang w:val="en-US"/>
        </w:rPr>
        <w:t>PACK</w:t>
      </w:r>
      <w:r w:rsidRPr="001363E7">
        <w:t>)</w:t>
      </w:r>
      <w:r>
        <w:t>.</w:t>
      </w:r>
      <w:bookmarkEnd w:id="460"/>
      <w:r>
        <w:t xml:space="preserve"> </w:t>
      </w:r>
    </w:p>
    <w:p w14:paraId="22F869EC" w14:textId="77777777" w:rsidR="007F0872" w:rsidRPr="001363E7" w:rsidRDefault="007F0872" w:rsidP="007F0872">
      <w:pPr>
        <w:numPr>
          <w:ilvl w:val="0"/>
          <w:numId w:val="1"/>
        </w:numPr>
        <w:ind w:hanging="6"/>
      </w:pPr>
      <w:r>
        <w:t xml:space="preserve">Легенда: </w:t>
      </w:r>
    </w:p>
    <w:p w14:paraId="34967564" w14:textId="1F141F53" w:rsidR="007F0872" w:rsidRPr="007F0872" w:rsidRDefault="007F0872" w:rsidP="007F0872">
      <w:pPr>
        <w:numPr>
          <w:ilvl w:val="0"/>
          <w:numId w:val="0"/>
        </w:numPr>
        <w:ind w:left="360"/>
      </w:pPr>
      <w:r w:rsidRPr="007F0872">
        <w:t>НРД получил инструкцию от депонента, проверки пройдены, сформировал по ней статус приема PACK - принято.</w:t>
      </w:r>
    </w:p>
    <w:p w14:paraId="62028738" w14:textId="77777777" w:rsidR="007F0872" w:rsidRPr="007F0872" w:rsidRDefault="007F0872" w:rsidP="007F0872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7F0872" w:rsidRPr="00F83010" w14:paraId="28A27224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0B225E5D" w14:textId="77777777" w:rsidR="007F0872" w:rsidRPr="00F83010" w:rsidRDefault="007F0872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08AD1E1" w14:textId="77777777" w:rsidR="007F0872" w:rsidRPr="00F83010" w:rsidRDefault="007F0872" w:rsidP="003308BF">
            <w:pPr>
              <w:pStyle w:val="a3"/>
            </w:pPr>
            <w:r>
              <w:t>Комментарии</w:t>
            </w:r>
          </w:p>
        </w:tc>
      </w:tr>
      <w:tr w:rsidR="007F0872" w:rsidRPr="00F83010" w14:paraId="34BD52E8" w14:textId="77777777" w:rsidTr="003308BF">
        <w:tc>
          <w:tcPr>
            <w:tcW w:w="5488" w:type="dxa"/>
          </w:tcPr>
          <w:p w14:paraId="7B019AE7" w14:textId="77777777" w:rsidR="007F0872" w:rsidRDefault="007F0872" w:rsidP="003308BF">
            <w:r w:rsidRPr="00FE2239">
              <w:t>:16R:GENL</w:t>
            </w:r>
          </w:p>
        </w:tc>
        <w:tc>
          <w:tcPr>
            <w:tcW w:w="4762" w:type="dxa"/>
          </w:tcPr>
          <w:p w14:paraId="07A0893B" w14:textId="77777777" w:rsidR="007F0872" w:rsidRPr="00F83010" w:rsidRDefault="007F0872" w:rsidP="003308BF">
            <w:pPr>
              <w:pStyle w:val="a7"/>
            </w:pPr>
          </w:p>
        </w:tc>
      </w:tr>
      <w:tr w:rsidR="007F0872" w14:paraId="11455B44" w14:textId="77777777" w:rsidTr="003308BF">
        <w:tc>
          <w:tcPr>
            <w:tcW w:w="5488" w:type="dxa"/>
          </w:tcPr>
          <w:p w14:paraId="5E226A24" w14:textId="77777777" w:rsidR="007F0872" w:rsidRDefault="007F0872" w:rsidP="003308BF">
            <w:r w:rsidRPr="00FE2239">
              <w:t>:20C::CORP//</w:t>
            </w:r>
            <w:r w:rsidRPr="00805E40">
              <w:t>401401X5955</w:t>
            </w:r>
          </w:p>
        </w:tc>
        <w:tc>
          <w:tcPr>
            <w:tcW w:w="4762" w:type="dxa"/>
          </w:tcPr>
          <w:p w14:paraId="694EDB71" w14:textId="77777777" w:rsidR="007F0872" w:rsidRDefault="007F0872" w:rsidP="003308BF">
            <w:pPr>
              <w:pStyle w:val="a7"/>
            </w:pPr>
          </w:p>
        </w:tc>
      </w:tr>
      <w:tr w:rsidR="007F0872" w:rsidRPr="00B0186A" w14:paraId="0E882C2E" w14:textId="77777777" w:rsidTr="003308BF">
        <w:tc>
          <w:tcPr>
            <w:tcW w:w="5488" w:type="dxa"/>
          </w:tcPr>
          <w:p w14:paraId="2CCAF1AF" w14:textId="77777777" w:rsidR="007F0872" w:rsidRPr="00F83010" w:rsidRDefault="007F0872" w:rsidP="003308BF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00A67FF9" w14:textId="77777777" w:rsidR="007F0872" w:rsidRPr="00F83010" w:rsidRDefault="007F0872" w:rsidP="003308BF">
            <w:pPr>
              <w:pStyle w:val="a7"/>
            </w:pPr>
          </w:p>
        </w:tc>
      </w:tr>
      <w:tr w:rsidR="007F0872" w:rsidRPr="001D1D18" w14:paraId="30D4E09D" w14:textId="77777777" w:rsidTr="003308BF">
        <w:tc>
          <w:tcPr>
            <w:tcW w:w="5488" w:type="dxa"/>
          </w:tcPr>
          <w:p w14:paraId="1913A772" w14:textId="77777777" w:rsidR="007F0872" w:rsidRPr="00F83010" w:rsidRDefault="007F0872" w:rsidP="003308BF">
            <w:r w:rsidRPr="00FE2239">
              <w:t>:23G:INST</w:t>
            </w:r>
          </w:p>
        </w:tc>
        <w:tc>
          <w:tcPr>
            <w:tcW w:w="4762" w:type="dxa"/>
          </w:tcPr>
          <w:p w14:paraId="220B9160" w14:textId="77777777" w:rsidR="007F0872" w:rsidRPr="00F83010" w:rsidRDefault="007F0872" w:rsidP="003308BF">
            <w:pPr>
              <w:pStyle w:val="a7"/>
            </w:pPr>
          </w:p>
        </w:tc>
      </w:tr>
      <w:tr w:rsidR="007F0872" w:rsidRPr="001D1D18" w14:paraId="0609B394" w14:textId="77777777" w:rsidTr="003308BF">
        <w:tc>
          <w:tcPr>
            <w:tcW w:w="5488" w:type="dxa"/>
          </w:tcPr>
          <w:p w14:paraId="71B9A2DD" w14:textId="77777777" w:rsidR="007F0872" w:rsidRPr="001363E7" w:rsidRDefault="007F0872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79A9E6D7" w14:textId="77777777" w:rsidR="007F0872" w:rsidRPr="00F83010" w:rsidRDefault="007F0872" w:rsidP="003308BF">
            <w:pPr>
              <w:pStyle w:val="a7"/>
            </w:pPr>
          </w:p>
        </w:tc>
      </w:tr>
      <w:tr w:rsidR="007F0872" w:rsidRPr="00E33FA3" w14:paraId="7428EA57" w14:textId="77777777" w:rsidTr="003308BF">
        <w:tc>
          <w:tcPr>
            <w:tcW w:w="5488" w:type="dxa"/>
          </w:tcPr>
          <w:p w14:paraId="3D3AF6C7" w14:textId="77777777" w:rsidR="007F0872" w:rsidRPr="00F83010" w:rsidRDefault="007F0872" w:rsidP="003308BF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1A1A0B1C" w14:textId="77777777" w:rsidR="007F0872" w:rsidRPr="00F83010" w:rsidRDefault="007F0872" w:rsidP="003308BF">
            <w:pPr>
              <w:pStyle w:val="a7"/>
            </w:pPr>
          </w:p>
        </w:tc>
      </w:tr>
      <w:tr w:rsidR="007F0872" w14:paraId="451AF1FE" w14:textId="77777777" w:rsidTr="003308BF">
        <w:tc>
          <w:tcPr>
            <w:tcW w:w="5488" w:type="dxa"/>
          </w:tcPr>
          <w:p w14:paraId="60B2FC25" w14:textId="77777777" w:rsidR="007F0872" w:rsidRDefault="007F0872" w:rsidP="003308BF">
            <w:r w:rsidRPr="00FE2239">
              <w:t>:16R:LINK</w:t>
            </w:r>
          </w:p>
        </w:tc>
        <w:tc>
          <w:tcPr>
            <w:tcW w:w="4762" w:type="dxa"/>
          </w:tcPr>
          <w:p w14:paraId="4D80110D" w14:textId="77777777" w:rsidR="007F0872" w:rsidRDefault="007F0872" w:rsidP="003308BF">
            <w:pPr>
              <w:pStyle w:val="a7"/>
            </w:pPr>
          </w:p>
        </w:tc>
      </w:tr>
      <w:tr w:rsidR="007F0872" w:rsidRPr="00AF4D92" w14:paraId="6740F6EE" w14:textId="77777777" w:rsidTr="003308BF">
        <w:tc>
          <w:tcPr>
            <w:tcW w:w="5488" w:type="dxa"/>
          </w:tcPr>
          <w:p w14:paraId="35C2880C" w14:textId="77777777" w:rsidR="007F0872" w:rsidRPr="00F83010" w:rsidRDefault="007F0872" w:rsidP="003308BF">
            <w:r>
              <w:t>:13A::LINK//565</w:t>
            </w:r>
          </w:p>
        </w:tc>
        <w:tc>
          <w:tcPr>
            <w:tcW w:w="4762" w:type="dxa"/>
          </w:tcPr>
          <w:p w14:paraId="02EA07FC" w14:textId="77777777" w:rsidR="007F0872" w:rsidRPr="00F83010" w:rsidRDefault="007F0872" w:rsidP="003308BF">
            <w:pPr>
              <w:pStyle w:val="a7"/>
            </w:pPr>
          </w:p>
        </w:tc>
      </w:tr>
      <w:tr w:rsidR="007F0872" w:rsidRPr="00AF4D92" w14:paraId="324D1002" w14:textId="77777777" w:rsidTr="003308BF">
        <w:tc>
          <w:tcPr>
            <w:tcW w:w="5488" w:type="dxa"/>
          </w:tcPr>
          <w:p w14:paraId="424E04FF" w14:textId="27A933F6" w:rsidR="007F0872" w:rsidRPr="00F83010" w:rsidRDefault="007F0872" w:rsidP="003308BF">
            <w:r w:rsidRPr="00FE2239">
              <w:t>:20C::RELA//</w:t>
            </w:r>
            <w:r w:rsidRPr="006F4CC1">
              <w:t>00</w:t>
            </w:r>
            <w:r>
              <w:rPr>
                <w:lang w:val="en-US"/>
              </w:rPr>
              <w:t>0</w:t>
            </w:r>
            <w:r w:rsidRPr="006F4CC1">
              <w:t>101</w:t>
            </w:r>
          </w:p>
        </w:tc>
        <w:tc>
          <w:tcPr>
            <w:tcW w:w="4762" w:type="dxa"/>
          </w:tcPr>
          <w:p w14:paraId="462270C5" w14:textId="77777777" w:rsidR="007F0872" w:rsidRPr="00F83010" w:rsidRDefault="007F0872" w:rsidP="003308BF">
            <w:pPr>
              <w:pStyle w:val="a7"/>
            </w:pPr>
          </w:p>
        </w:tc>
      </w:tr>
      <w:tr w:rsidR="007F0872" w14:paraId="32D24A41" w14:textId="77777777" w:rsidTr="003308BF">
        <w:tc>
          <w:tcPr>
            <w:tcW w:w="5488" w:type="dxa"/>
          </w:tcPr>
          <w:p w14:paraId="516BD96B" w14:textId="77777777" w:rsidR="007F0872" w:rsidRDefault="007F0872" w:rsidP="003308BF">
            <w:r w:rsidRPr="00FE2239">
              <w:t>:16S:LINK</w:t>
            </w:r>
          </w:p>
        </w:tc>
        <w:tc>
          <w:tcPr>
            <w:tcW w:w="4762" w:type="dxa"/>
          </w:tcPr>
          <w:p w14:paraId="3180BCA8" w14:textId="77777777" w:rsidR="007F0872" w:rsidRDefault="007F0872" w:rsidP="003308BF">
            <w:pPr>
              <w:pStyle w:val="a7"/>
            </w:pPr>
          </w:p>
        </w:tc>
      </w:tr>
      <w:tr w:rsidR="007F0872" w:rsidRPr="00AF4D92" w14:paraId="6B8C0AA3" w14:textId="77777777" w:rsidTr="003308BF">
        <w:tc>
          <w:tcPr>
            <w:tcW w:w="5488" w:type="dxa"/>
          </w:tcPr>
          <w:p w14:paraId="4877758E" w14:textId="77777777" w:rsidR="007F0872" w:rsidRPr="00F83010" w:rsidRDefault="007F0872" w:rsidP="003308BF">
            <w:r w:rsidRPr="00FE2239">
              <w:t>:16R:STAT</w:t>
            </w:r>
          </w:p>
        </w:tc>
        <w:tc>
          <w:tcPr>
            <w:tcW w:w="4762" w:type="dxa"/>
          </w:tcPr>
          <w:p w14:paraId="29E5AF8A" w14:textId="77777777" w:rsidR="007F0872" w:rsidRPr="00F83010" w:rsidRDefault="007F0872" w:rsidP="003308BF">
            <w:pPr>
              <w:pStyle w:val="a7"/>
            </w:pPr>
          </w:p>
        </w:tc>
      </w:tr>
      <w:tr w:rsidR="007F0872" w:rsidRPr="00AF4D92" w14:paraId="7D3AFE55" w14:textId="77777777" w:rsidTr="003308BF">
        <w:tc>
          <w:tcPr>
            <w:tcW w:w="5488" w:type="dxa"/>
          </w:tcPr>
          <w:p w14:paraId="7680F052" w14:textId="2CE7DB17" w:rsidR="007F0872" w:rsidRPr="001363E7" w:rsidRDefault="007F0872" w:rsidP="003308BF">
            <w:r>
              <w:t>:25D::IPRC//</w:t>
            </w:r>
            <w:r w:rsidR="00F36B74">
              <w:rPr>
                <w:lang w:val="en-US"/>
              </w:rPr>
              <w:t>PACK</w:t>
            </w:r>
          </w:p>
        </w:tc>
        <w:tc>
          <w:tcPr>
            <w:tcW w:w="4762" w:type="dxa"/>
          </w:tcPr>
          <w:p w14:paraId="4B906336" w14:textId="77777777" w:rsidR="007F0872" w:rsidRPr="00F83010" w:rsidRDefault="007F0872" w:rsidP="003308BF">
            <w:pPr>
              <w:pStyle w:val="a7"/>
            </w:pPr>
          </w:p>
        </w:tc>
      </w:tr>
      <w:tr w:rsidR="007F0872" w:rsidRPr="00AF4D92" w14:paraId="256F68D6" w14:textId="77777777" w:rsidTr="003308BF">
        <w:tc>
          <w:tcPr>
            <w:tcW w:w="5488" w:type="dxa"/>
          </w:tcPr>
          <w:p w14:paraId="5B3BFC69" w14:textId="77777777" w:rsidR="007F0872" w:rsidRDefault="007F0872" w:rsidP="003308BF">
            <w:r w:rsidRPr="00FE2239">
              <w:t>:16R:REAS</w:t>
            </w:r>
          </w:p>
        </w:tc>
        <w:tc>
          <w:tcPr>
            <w:tcW w:w="4762" w:type="dxa"/>
          </w:tcPr>
          <w:p w14:paraId="274F39F6" w14:textId="77777777" w:rsidR="007F0872" w:rsidRPr="00F83010" w:rsidRDefault="007F0872" w:rsidP="003308BF">
            <w:pPr>
              <w:pStyle w:val="a7"/>
            </w:pPr>
          </w:p>
        </w:tc>
      </w:tr>
      <w:tr w:rsidR="007F0872" w:rsidRPr="00AF4D92" w14:paraId="3528A783" w14:textId="77777777" w:rsidTr="003308BF">
        <w:tc>
          <w:tcPr>
            <w:tcW w:w="5488" w:type="dxa"/>
          </w:tcPr>
          <w:p w14:paraId="3E15A4BF" w14:textId="33E64BC9" w:rsidR="007F0872" w:rsidRDefault="007F0872" w:rsidP="007D7675">
            <w:r w:rsidRPr="00FE2239">
              <w:t>:24B</w:t>
            </w:r>
            <w:r>
              <w:t>::</w:t>
            </w:r>
            <w:r w:rsidR="00F36B74">
              <w:rPr>
                <w:lang w:val="en-US"/>
              </w:rPr>
              <w:t>PACK</w:t>
            </w:r>
            <w:r w:rsidRPr="00CC4CD1">
              <w:t>/</w:t>
            </w:r>
            <w:r>
              <w:t>/</w:t>
            </w:r>
            <w:r>
              <w:rPr>
                <w:lang w:val="en-US"/>
              </w:rPr>
              <w:t>NARR</w:t>
            </w:r>
          </w:p>
        </w:tc>
        <w:tc>
          <w:tcPr>
            <w:tcW w:w="4762" w:type="dxa"/>
          </w:tcPr>
          <w:p w14:paraId="5F5E0668" w14:textId="77777777" w:rsidR="007F0872" w:rsidRPr="00F83010" w:rsidRDefault="007F0872" w:rsidP="003308BF">
            <w:pPr>
              <w:pStyle w:val="a7"/>
            </w:pPr>
          </w:p>
        </w:tc>
      </w:tr>
      <w:tr w:rsidR="007F0872" w:rsidRPr="0094399A" w14:paraId="2C82E28C" w14:textId="77777777" w:rsidTr="003308BF">
        <w:tc>
          <w:tcPr>
            <w:tcW w:w="5488" w:type="dxa"/>
          </w:tcPr>
          <w:p w14:paraId="73AF1D5C" w14:textId="400D4D7F" w:rsidR="007F0872" w:rsidRPr="00415347" w:rsidRDefault="007F0872" w:rsidP="00E07403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415347">
              <w:rPr>
                <w:lang w:val="en-US"/>
              </w:rPr>
              <w:t>:70D::REAS//</w:t>
            </w:r>
            <w:r>
              <w:rPr>
                <w:lang w:val="en-US"/>
              </w:rPr>
              <w:t xml:space="preserve">’PORUcENIE </w:t>
            </w:r>
            <w:r w:rsidR="00F36B74">
              <w:rPr>
                <w:lang w:val="en-US"/>
              </w:rPr>
              <w:t>PRINaTO</w:t>
            </w:r>
            <w:r>
              <w:rPr>
                <w:lang w:val="en-US"/>
              </w:rPr>
              <w:t xml:space="preserve"> NKO ZAO </w:t>
            </w:r>
            <w:r>
              <w:rPr>
                <w:lang w:val="en-US"/>
              </w:rPr>
              <w:lastRenderedPageBreak/>
              <w:t>NRD</w:t>
            </w:r>
          </w:p>
        </w:tc>
        <w:tc>
          <w:tcPr>
            <w:tcW w:w="4762" w:type="dxa"/>
          </w:tcPr>
          <w:p w14:paraId="20064B49" w14:textId="77777777" w:rsidR="007F0872" w:rsidRPr="001363E7" w:rsidRDefault="007F0872" w:rsidP="003308BF">
            <w:pPr>
              <w:pStyle w:val="a7"/>
              <w:rPr>
                <w:lang w:val="en-US"/>
              </w:rPr>
            </w:pPr>
          </w:p>
        </w:tc>
      </w:tr>
      <w:tr w:rsidR="007F0872" w:rsidRPr="00AF4D92" w14:paraId="6E76015D" w14:textId="77777777" w:rsidTr="003308BF">
        <w:tc>
          <w:tcPr>
            <w:tcW w:w="5488" w:type="dxa"/>
          </w:tcPr>
          <w:p w14:paraId="3439E316" w14:textId="77777777" w:rsidR="007F0872" w:rsidRDefault="007F0872" w:rsidP="003308BF">
            <w:r w:rsidRPr="00FE2239">
              <w:lastRenderedPageBreak/>
              <w:t>:16S:REAS</w:t>
            </w:r>
          </w:p>
        </w:tc>
        <w:tc>
          <w:tcPr>
            <w:tcW w:w="4762" w:type="dxa"/>
          </w:tcPr>
          <w:p w14:paraId="2BC98EBF" w14:textId="77777777" w:rsidR="007F0872" w:rsidRPr="00F83010" w:rsidRDefault="007F0872" w:rsidP="003308BF">
            <w:pPr>
              <w:pStyle w:val="a7"/>
            </w:pPr>
          </w:p>
        </w:tc>
      </w:tr>
      <w:tr w:rsidR="007F0872" w:rsidRPr="00AF4D92" w14:paraId="1D0BC218" w14:textId="77777777" w:rsidTr="003308BF">
        <w:tc>
          <w:tcPr>
            <w:tcW w:w="5488" w:type="dxa"/>
          </w:tcPr>
          <w:p w14:paraId="401F2DAB" w14:textId="77777777" w:rsidR="007F0872" w:rsidRPr="00F83010" w:rsidRDefault="007F0872" w:rsidP="003308BF">
            <w:r w:rsidRPr="00FE2239">
              <w:t>:16S:STAT</w:t>
            </w:r>
          </w:p>
        </w:tc>
        <w:tc>
          <w:tcPr>
            <w:tcW w:w="4762" w:type="dxa"/>
          </w:tcPr>
          <w:p w14:paraId="0727CDB8" w14:textId="77777777" w:rsidR="007F0872" w:rsidRPr="00F83010" w:rsidRDefault="007F0872" w:rsidP="003308BF">
            <w:pPr>
              <w:pStyle w:val="a7"/>
            </w:pPr>
          </w:p>
        </w:tc>
      </w:tr>
      <w:tr w:rsidR="007F0872" w:rsidRPr="00F83010" w14:paraId="177D9FB5" w14:textId="77777777" w:rsidTr="003308BF">
        <w:tc>
          <w:tcPr>
            <w:tcW w:w="5488" w:type="dxa"/>
          </w:tcPr>
          <w:p w14:paraId="6721D9AC" w14:textId="77777777" w:rsidR="007F0872" w:rsidRPr="00F83010" w:rsidRDefault="007F0872" w:rsidP="003308BF">
            <w:r w:rsidRPr="00291E61">
              <w:t>:16S:GENL</w:t>
            </w:r>
          </w:p>
        </w:tc>
        <w:tc>
          <w:tcPr>
            <w:tcW w:w="4762" w:type="dxa"/>
          </w:tcPr>
          <w:p w14:paraId="18A89C37" w14:textId="77777777" w:rsidR="007F0872" w:rsidRPr="00F83010" w:rsidRDefault="007F0872" w:rsidP="003308BF">
            <w:pPr>
              <w:pStyle w:val="a7"/>
            </w:pPr>
          </w:p>
        </w:tc>
      </w:tr>
      <w:tr w:rsidR="007F0872" w:rsidRPr="00F83010" w14:paraId="15051CF9" w14:textId="77777777" w:rsidTr="003308BF">
        <w:tc>
          <w:tcPr>
            <w:tcW w:w="5488" w:type="dxa"/>
          </w:tcPr>
          <w:p w14:paraId="49649F4C" w14:textId="77777777" w:rsidR="007F0872" w:rsidRPr="00291E61" w:rsidRDefault="007F0872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343FF775" w14:textId="77777777" w:rsidR="007F0872" w:rsidRPr="00F83010" w:rsidRDefault="007F0872" w:rsidP="003308BF">
            <w:pPr>
              <w:pStyle w:val="a7"/>
            </w:pPr>
          </w:p>
        </w:tc>
      </w:tr>
      <w:tr w:rsidR="007F0872" w:rsidRPr="00F83010" w14:paraId="7D3DFD4E" w14:textId="77777777" w:rsidTr="003308BF">
        <w:tc>
          <w:tcPr>
            <w:tcW w:w="5488" w:type="dxa"/>
          </w:tcPr>
          <w:p w14:paraId="00352B4B" w14:textId="77777777" w:rsidR="007F0872" w:rsidRPr="00291E61" w:rsidRDefault="007F0872" w:rsidP="003308BF">
            <w:r w:rsidRPr="00CC4CD1">
              <w:t>:13A::CAON//001</w:t>
            </w:r>
          </w:p>
        </w:tc>
        <w:tc>
          <w:tcPr>
            <w:tcW w:w="4762" w:type="dxa"/>
          </w:tcPr>
          <w:p w14:paraId="12CA7D84" w14:textId="77777777" w:rsidR="007F0872" w:rsidRPr="00F83010" w:rsidRDefault="007F0872" w:rsidP="003308BF">
            <w:pPr>
              <w:pStyle w:val="a7"/>
            </w:pPr>
          </w:p>
        </w:tc>
      </w:tr>
      <w:tr w:rsidR="007F0872" w:rsidRPr="00F83010" w14:paraId="71BC0D70" w14:textId="77777777" w:rsidTr="003308BF">
        <w:tc>
          <w:tcPr>
            <w:tcW w:w="5488" w:type="dxa"/>
          </w:tcPr>
          <w:p w14:paraId="4E2B8510" w14:textId="77777777" w:rsidR="007F0872" w:rsidRPr="00291E61" w:rsidRDefault="007F0872" w:rsidP="003308BF">
            <w:r w:rsidRPr="0065593F">
              <w:t>:22F::CAOP//</w:t>
            </w:r>
            <w:r w:rsidRPr="00CC4CD1">
              <w:t>SECU</w:t>
            </w:r>
          </w:p>
        </w:tc>
        <w:tc>
          <w:tcPr>
            <w:tcW w:w="4762" w:type="dxa"/>
          </w:tcPr>
          <w:p w14:paraId="769CA03C" w14:textId="77777777" w:rsidR="007F0872" w:rsidRPr="00F83010" w:rsidRDefault="007F0872" w:rsidP="003308BF">
            <w:pPr>
              <w:pStyle w:val="a7"/>
            </w:pPr>
          </w:p>
        </w:tc>
      </w:tr>
      <w:tr w:rsidR="007F0872" w:rsidRPr="00A07F83" w14:paraId="43F84871" w14:textId="77777777" w:rsidTr="003308BF">
        <w:tc>
          <w:tcPr>
            <w:tcW w:w="5488" w:type="dxa"/>
          </w:tcPr>
          <w:p w14:paraId="565C7467" w14:textId="30EA5FD4" w:rsidR="007F0872" w:rsidRPr="00CC4CD1" w:rsidRDefault="007F0872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  <w:del w:id="461" w:author="Draft 3" w:date="2016-03-30T15:34:00Z">
              <w:r w:rsidRPr="00CC4CD1" w:rsidDel="0050300B">
                <w:delText>/KRZD/00000000000000000</w:delText>
              </w:r>
            </w:del>
          </w:p>
        </w:tc>
        <w:tc>
          <w:tcPr>
            <w:tcW w:w="4762" w:type="dxa"/>
          </w:tcPr>
          <w:p w14:paraId="33EA70DB" w14:textId="77777777" w:rsidR="007F0872" w:rsidRPr="00A07F83" w:rsidRDefault="007F0872" w:rsidP="003308BF">
            <w:pPr>
              <w:pStyle w:val="a7"/>
              <w:rPr>
                <w:lang w:val="en-US"/>
              </w:rPr>
            </w:pPr>
          </w:p>
        </w:tc>
      </w:tr>
      <w:tr w:rsidR="007F0872" w:rsidRPr="00A07F83" w14:paraId="0C15714C" w14:textId="77777777" w:rsidTr="003308BF">
        <w:tc>
          <w:tcPr>
            <w:tcW w:w="5488" w:type="dxa"/>
          </w:tcPr>
          <w:p w14:paraId="26FFEA73" w14:textId="05BA914A" w:rsidR="007F0872" w:rsidRPr="00CC4CD1" w:rsidRDefault="007F0872" w:rsidP="003308BF">
            <w:r w:rsidRPr="00AB5728">
              <w:t xml:space="preserve">:35B:ISIN </w:t>
            </w:r>
            <w:r w:rsidR="00A52791">
              <w:t>RU</w:t>
            </w:r>
            <w:r w:rsidR="00A52791"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42D1F79F" w14:textId="77777777" w:rsidR="007F0872" w:rsidRPr="00A07F83" w:rsidRDefault="007F0872" w:rsidP="003308BF">
            <w:pPr>
              <w:pStyle w:val="a7"/>
              <w:rPr>
                <w:lang w:val="en-US"/>
              </w:rPr>
            </w:pPr>
          </w:p>
        </w:tc>
      </w:tr>
      <w:tr w:rsidR="007F0872" w:rsidRPr="00A07F83" w14:paraId="39D2EE21" w14:textId="77777777" w:rsidTr="003308BF">
        <w:tc>
          <w:tcPr>
            <w:tcW w:w="5488" w:type="dxa"/>
          </w:tcPr>
          <w:p w14:paraId="2DA81E9E" w14:textId="224D33C8" w:rsidR="007F0872" w:rsidRPr="00CC4CD1" w:rsidRDefault="007F0872" w:rsidP="00A52791">
            <w:r w:rsidRPr="00AB5728">
              <w:t>/XX/CORP/NADC/</w:t>
            </w:r>
            <w:r w:rsidRPr="00A07F83">
              <w:t>RU</w:t>
            </w:r>
            <w:r w:rsidR="00A52791"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25AB5B1B" w14:textId="77777777" w:rsidR="007F0872" w:rsidRPr="00A07F83" w:rsidRDefault="007F0872" w:rsidP="003308BF">
            <w:pPr>
              <w:pStyle w:val="a7"/>
              <w:rPr>
                <w:lang w:val="en-US"/>
              </w:rPr>
            </w:pPr>
          </w:p>
        </w:tc>
      </w:tr>
      <w:tr w:rsidR="007F0872" w:rsidRPr="00A07F83" w14:paraId="1450715B" w14:textId="77777777" w:rsidTr="003308BF">
        <w:tc>
          <w:tcPr>
            <w:tcW w:w="5488" w:type="dxa"/>
          </w:tcPr>
          <w:p w14:paraId="6C06413A" w14:textId="4924F39C" w:rsidR="007F0872" w:rsidRPr="00CC4CD1" w:rsidRDefault="007F0872" w:rsidP="003308BF">
            <w:r>
              <w:t>/NAME/'OAO ''MEGAFON'' VYP</w:t>
            </w:r>
            <w:r w:rsidR="00A52791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470134B9" w14:textId="77777777" w:rsidR="007F0872" w:rsidRPr="00A07F83" w:rsidRDefault="007F0872" w:rsidP="003308BF">
            <w:pPr>
              <w:pStyle w:val="a7"/>
              <w:rPr>
                <w:lang w:val="en-US"/>
              </w:rPr>
            </w:pPr>
          </w:p>
        </w:tc>
      </w:tr>
      <w:tr w:rsidR="007F0872" w:rsidRPr="00A07F83" w14:paraId="4CFD1F80" w14:textId="77777777" w:rsidTr="003308BF">
        <w:tc>
          <w:tcPr>
            <w:tcW w:w="5488" w:type="dxa"/>
          </w:tcPr>
          <w:p w14:paraId="6D1962DC" w14:textId="77777777" w:rsidR="007F0872" w:rsidRPr="00CC4CD1" w:rsidRDefault="007F0872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01F2719C" w14:textId="77777777" w:rsidR="007F0872" w:rsidRPr="00A07F83" w:rsidRDefault="007F0872" w:rsidP="003308BF">
            <w:pPr>
              <w:pStyle w:val="a7"/>
              <w:rPr>
                <w:lang w:val="en-US"/>
              </w:rPr>
            </w:pPr>
          </w:p>
        </w:tc>
      </w:tr>
      <w:tr w:rsidR="007F0872" w:rsidRPr="00A07F83" w14:paraId="6E3A252D" w14:textId="77777777" w:rsidTr="003308BF">
        <w:tc>
          <w:tcPr>
            <w:tcW w:w="5488" w:type="dxa"/>
          </w:tcPr>
          <w:p w14:paraId="25AE4353" w14:textId="77777777" w:rsidR="007F0872" w:rsidRPr="00CC4CD1" w:rsidRDefault="007F0872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29599F1F" w14:textId="77777777" w:rsidR="007F0872" w:rsidRPr="00A07F83" w:rsidRDefault="007F0872" w:rsidP="003308BF">
            <w:pPr>
              <w:pStyle w:val="a7"/>
              <w:rPr>
                <w:lang w:val="en-US"/>
              </w:rPr>
            </w:pPr>
          </w:p>
        </w:tc>
      </w:tr>
      <w:tr w:rsidR="007F0872" w:rsidRPr="00A07F83" w14:paraId="3B51E7D7" w14:textId="77777777" w:rsidTr="003308BF">
        <w:tc>
          <w:tcPr>
            <w:tcW w:w="5488" w:type="dxa"/>
          </w:tcPr>
          <w:p w14:paraId="47B12309" w14:textId="77777777" w:rsidR="007F0872" w:rsidRPr="00CC4CD1" w:rsidRDefault="007F0872" w:rsidP="003308BF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CC4CD1">
              <w:t>NDC000000000</w:t>
            </w:r>
          </w:p>
        </w:tc>
        <w:tc>
          <w:tcPr>
            <w:tcW w:w="4762" w:type="dxa"/>
          </w:tcPr>
          <w:p w14:paraId="7199FB7D" w14:textId="77777777" w:rsidR="007F0872" w:rsidRPr="00A07F83" w:rsidRDefault="007F0872" w:rsidP="003308BF">
            <w:pPr>
              <w:pStyle w:val="a7"/>
              <w:rPr>
                <w:lang w:val="en-US"/>
              </w:rPr>
            </w:pPr>
          </w:p>
        </w:tc>
      </w:tr>
      <w:tr w:rsidR="007F0872" w:rsidRPr="00A07F83" w14:paraId="1BFDB4F3" w14:textId="77777777" w:rsidTr="003308BF">
        <w:tc>
          <w:tcPr>
            <w:tcW w:w="5488" w:type="dxa"/>
          </w:tcPr>
          <w:p w14:paraId="5037FFA4" w14:textId="77777777" w:rsidR="007F0872" w:rsidRPr="00CC4CD1" w:rsidRDefault="007F0872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0F571CEF" w14:textId="77777777" w:rsidR="007F0872" w:rsidRPr="00A07F83" w:rsidRDefault="007F0872" w:rsidP="003308BF">
            <w:pPr>
              <w:pStyle w:val="a7"/>
              <w:rPr>
                <w:lang w:val="en-US"/>
              </w:rPr>
            </w:pPr>
          </w:p>
        </w:tc>
      </w:tr>
    </w:tbl>
    <w:p w14:paraId="6F1383A0" w14:textId="77777777" w:rsidR="007F0872" w:rsidRDefault="007F0872" w:rsidP="007F0872">
      <w:pPr>
        <w:numPr>
          <w:ilvl w:val="0"/>
          <w:numId w:val="0"/>
        </w:numPr>
        <w:ind w:left="432" w:hanging="432"/>
        <w:rPr>
          <w:lang w:val="en-US"/>
        </w:rPr>
      </w:pPr>
    </w:p>
    <w:p w14:paraId="54695CE4" w14:textId="4A14337F" w:rsidR="0097771C" w:rsidRDefault="0097771C" w:rsidP="00886EFB">
      <w:pPr>
        <w:pStyle w:val="20"/>
      </w:pPr>
      <w:bookmarkStart w:id="462" w:name="_Toc445279697"/>
      <w:r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t xml:space="preserve">статус </w:t>
      </w:r>
      <w:r>
        <w:rPr>
          <w:lang w:val="en-US"/>
        </w:rPr>
        <w:t>REND</w:t>
      </w:r>
      <w:r w:rsidRPr="0097771C">
        <w:t xml:space="preserve">, </w:t>
      </w:r>
      <w:r>
        <w:t>дефолт</w:t>
      </w:r>
      <w:r w:rsidRPr="001363E7">
        <w:t>)</w:t>
      </w:r>
      <w:r>
        <w:t>.</w:t>
      </w:r>
      <w:bookmarkEnd w:id="462"/>
      <w:r>
        <w:t xml:space="preserve"> </w:t>
      </w:r>
    </w:p>
    <w:p w14:paraId="691D7E4D" w14:textId="77777777" w:rsidR="0097771C" w:rsidRPr="001363E7" w:rsidRDefault="0097771C" w:rsidP="0097771C">
      <w:pPr>
        <w:numPr>
          <w:ilvl w:val="0"/>
          <w:numId w:val="1"/>
        </w:numPr>
        <w:ind w:hanging="6"/>
      </w:pPr>
      <w:r>
        <w:t xml:space="preserve">Легенда: </w:t>
      </w:r>
    </w:p>
    <w:p w14:paraId="2B834A42" w14:textId="35BA7C1C" w:rsidR="0097771C" w:rsidRPr="007F0872" w:rsidRDefault="0097771C" w:rsidP="0097771C">
      <w:pPr>
        <w:numPr>
          <w:ilvl w:val="0"/>
          <w:numId w:val="0"/>
        </w:numPr>
        <w:ind w:left="360"/>
      </w:pPr>
      <w:r w:rsidRPr="0097771C">
        <w:t xml:space="preserve">НРД получил инструкцию от депонента, проверки пройдены, </w:t>
      </w:r>
      <w:r>
        <w:t>сформирован</w:t>
      </w:r>
      <w:r w:rsidRPr="0097771C">
        <w:t xml:space="preserve"> статус приема</w:t>
      </w:r>
      <w:r>
        <w:t xml:space="preserve"> (</w:t>
      </w:r>
      <w:r w:rsidRPr="0097771C">
        <w:t xml:space="preserve">PACK </w:t>
      </w:r>
      <w:r>
        <w:t>–</w:t>
      </w:r>
      <w:r w:rsidRPr="0097771C">
        <w:t xml:space="preserve"> принято</w:t>
      </w:r>
      <w:r>
        <w:t>),</w:t>
      </w:r>
      <w:r w:rsidRPr="0097771C">
        <w:t xml:space="preserve"> и отправ</w:t>
      </w:r>
      <w:r>
        <w:t>лен</w:t>
      </w:r>
      <w:r w:rsidRPr="0097771C">
        <w:t xml:space="preserve"> депоненту. На этапе исполнения заявки от эмитента не получены ДС, К</w:t>
      </w:r>
      <w:r>
        <w:t>Д</w:t>
      </w:r>
      <w:r w:rsidRPr="0097771C">
        <w:t xml:space="preserve"> переходит в состояние "Дефолт",</w:t>
      </w:r>
      <w:r>
        <w:t xml:space="preserve"> </w:t>
      </w:r>
      <w:r w:rsidRPr="0097771C">
        <w:t>де</w:t>
      </w:r>
      <w:r>
        <w:t>по</w:t>
      </w:r>
      <w:r w:rsidRPr="0097771C">
        <w:t>ненту формируется сообщение со статусом PEND c кодом причины NPAY</w:t>
      </w:r>
    </w:p>
    <w:p w14:paraId="66C48A3C" w14:textId="77777777" w:rsidR="0097771C" w:rsidRPr="007F0872" w:rsidRDefault="0097771C" w:rsidP="0097771C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97771C" w:rsidRPr="00F83010" w14:paraId="44486849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1CF80BD9" w14:textId="77777777" w:rsidR="0097771C" w:rsidRPr="00F83010" w:rsidRDefault="0097771C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2EB3475" w14:textId="77777777" w:rsidR="0097771C" w:rsidRPr="00F83010" w:rsidRDefault="0097771C" w:rsidP="003308BF">
            <w:pPr>
              <w:pStyle w:val="a3"/>
            </w:pPr>
            <w:r>
              <w:t>Комментарии</w:t>
            </w:r>
          </w:p>
        </w:tc>
      </w:tr>
      <w:tr w:rsidR="0097771C" w:rsidRPr="00F83010" w14:paraId="131D472D" w14:textId="77777777" w:rsidTr="003308BF">
        <w:tc>
          <w:tcPr>
            <w:tcW w:w="5488" w:type="dxa"/>
          </w:tcPr>
          <w:p w14:paraId="28D5950F" w14:textId="77777777" w:rsidR="0097771C" w:rsidRDefault="0097771C" w:rsidP="003308BF">
            <w:r w:rsidRPr="00FE2239">
              <w:t>:16R:GENL</w:t>
            </w:r>
          </w:p>
        </w:tc>
        <w:tc>
          <w:tcPr>
            <w:tcW w:w="4762" w:type="dxa"/>
          </w:tcPr>
          <w:p w14:paraId="24C42071" w14:textId="77777777" w:rsidR="0097771C" w:rsidRPr="00F83010" w:rsidRDefault="0097771C" w:rsidP="003308BF">
            <w:pPr>
              <w:pStyle w:val="a7"/>
            </w:pPr>
          </w:p>
        </w:tc>
      </w:tr>
      <w:tr w:rsidR="0097771C" w14:paraId="07796CD0" w14:textId="77777777" w:rsidTr="003308BF">
        <w:tc>
          <w:tcPr>
            <w:tcW w:w="5488" w:type="dxa"/>
          </w:tcPr>
          <w:p w14:paraId="65403EB2" w14:textId="77777777" w:rsidR="0097771C" w:rsidRDefault="0097771C" w:rsidP="003308BF">
            <w:r w:rsidRPr="00FE2239">
              <w:t>:20C::CORP//</w:t>
            </w:r>
            <w:r w:rsidRPr="00805E40">
              <w:t>401401X5955</w:t>
            </w:r>
          </w:p>
        </w:tc>
        <w:tc>
          <w:tcPr>
            <w:tcW w:w="4762" w:type="dxa"/>
          </w:tcPr>
          <w:p w14:paraId="6CB21917" w14:textId="77777777" w:rsidR="0097771C" w:rsidRDefault="0097771C" w:rsidP="003308BF">
            <w:pPr>
              <w:pStyle w:val="a7"/>
            </w:pPr>
          </w:p>
        </w:tc>
      </w:tr>
      <w:tr w:rsidR="0097771C" w:rsidRPr="00B0186A" w14:paraId="1F7294CA" w14:textId="77777777" w:rsidTr="003308BF">
        <w:tc>
          <w:tcPr>
            <w:tcW w:w="5488" w:type="dxa"/>
          </w:tcPr>
          <w:p w14:paraId="585018F0" w14:textId="77777777" w:rsidR="0097771C" w:rsidRPr="00F83010" w:rsidRDefault="0097771C" w:rsidP="003308BF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13D9A3EE" w14:textId="77777777" w:rsidR="0097771C" w:rsidRPr="00F83010" w:rsidRDefault="0097771C" w:rsidP="003308BF">
            <w:pPr>
              <w:pStyle w:val="a7"/>
            </w:pPr>
          </w:p>
        </w:tc>
      </w:tr>
      <w:tr w:rsidR="0097771C" w:rsidRPr="001D1D18" w14:paraId="72FD03E1" w14:textId="77777777" w:rsidTr="003308BF">
        <w:tc>
          <w:tcPr>
            <w:tcW w:w="5488" w:type="dxa"/>
          </w:tcPr>
          <w:p w14:paraId="09C2CD1F" w14:textId="77777777" w:rsidR="0097771C" w:rsidRPr="00F83010" w:rsidRDefault="0097771C" w:rsidP="003308BF">
            <w:r w:rsidRPr="00FE2239">
              <w:t>:23G:INST</w:t>
            </w:r>
          </w:p>
        </w:tc>
        <w:tc>
          <w:tcPr>
            <w:tcW w:w="4762" w:type="dxa"/>
          </w:tcPr>
          <w:p w14:paraId="1143D988" w14:textId="77777777" w:rsidR="0097771C" w:rsidRPr="00F83010" w:rsidRDefault="0097771C" w:rsidP="003308BF">
            <w:pPr>
              <w:pStyle w:val="a7"/>
            </w:pPr>
          </w:p>
        </w:tc>
      </w:tr>
      <w:tr w:rsidR="0097771C" w:rsidRPr="001D1D18" w14:paraId="018FF353" w14:textId="77777777" w:rsidTr="003308BF">
        <w:tc>
          <w:tcPr>
            <w:tcW w:w="5488" w:type="dxa"/>
          </w:tcPr>
          <w:p w14:paraId="6F8AC7E5" w14:textId="77777777" w:rsidR="0097771C" w:rsidRPr="001363E7" w:rsidRDefault="0097771C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3A239174" w14:textId="77777777" w:rsidR="0097771C" w:rsidRPr="00F83010" w:rsidRDefault="0097771C" w:rsidP="003308BF">
            <w:pPr>
              <w:pStyle w:val="a7"/>
            </w:pPr>
          </w:p>
        </w:tc>
      </w:tr>
      <w:tr w:rsidR="0097771C" w:rsidRPr="00E33FA3" w14:paraId="5E0527FC" w14:textId="77777777" w:rsidTr="003308BF">
        <w:tc>
          <w:tcPr>
            <w:tcW w:w="5488" w:type="dxa"/>
          </w:tcPr>
          <w:p w14:paraId="0A766503" w14:textId="77777777" w:rsidR="0097771C" w:rsidRPr="00F83010" w:rsidRDefault="0097771C" w:rsidP="003308BF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7B0DDDDC" w14:textId="77777777" w:rsidR="0097771C" w:rsidRPr="00F83010" w:rsidRDefault="0097771C" w:rsidP="003308BF">
            <w:pPr>
              <w:pStyle w:val="a7"/>
            </w:pPr>
          </w:p>
        </w:tc>
      </w:tr>
      <w:tr w:rsidR="0097771C" w14:paraId="19289A25" w14:textId="77777777" w:rsidTr="003308BF">
        <w:tc>
          <w:tcPr>
            <w:tcW w:w="5488" w:type="dxa"/>
          </w:tcPr>
          <w:p w14:paraId="06DBD5BA" w14:textId="77777777" w:rsidR="0097771C" w:rsidRDefault="0097771C" w:rsidP="003308BF">
            <w:r w:rsidRPr="00FE2239">
              <w:t>:16R:LINK</w:t>
            </w:r>
          </w:p>
        </w:tc>
        <w:tc>
          <w:tcPr>
            <w:tcW w:w="4762" w:type="dxa"/>
          </w:tcPr>
          <w:p w14:paraId="3AA2F89E" w14:textId="77777777" w:rsidR="0097771C" w:rsidRDefault="0097771C" w:rsidP="003308BF">
            <w:pPr>
              <w:pStyle w:val="a7"/>
            </w:pPr>
          </w:p>
        </w:tc>
      </w:tr>
      <w:tr w:rsidR="0097771C" w:rsidRPr="00AF4D92" w14:paraId="4B61B201" w14:textId="77777777" w:rsidTr="003308BF">
        <w:tc>
          <w:tcPr>
            <w:tcW w:w="5488" w:type="dxa"/>
          </w:tcPr>
          <w:p w14:paraId="45AE41A0" w14:textId="77777777" w:rsidR="0097771C" w:rsidRPr="00F83010" w:rsidRDefault="0097771C" w:rsidP="003308BF">
            <w:r>
              <w:t>:13A::LINK//565</w:t>
            </w:r>
          </w:p>
        </w:tc>
        <w:tc>
          <w:tcPr>
            <w:tcW w:w="4762" w:type="dxa"/>
          </w:tcPr>
          <w:p w14:paraId="49187C34" w14:textId="77777777" w:rsidR="0097771C" w:rsidRPr="00F83010" w:rsidRDefault="0097771C" w:rsidP="003308BF">
            <w:pPr>
              <w:pStyle w:val="a7"/>
            </w:pPr>
          </w:p>
        </w:tc>
      </w:tr>
      <w:tr w:rsidR="0097771C" w:rsidRPr="00AF4D92" w14:paraId="475A1AD9" w14:textId="77777777" w:rsidTr="003308BF">
        <w:tc>
          <w:tcPr>
            <w:tcW w:w="5488" w:type="dxa"/>
          </w:tcPr>
          <w:p w14:paraId="7DF6A567" w14:textId="7E6E303F" w:rsidR="0097771C" w:rsidRPr="00F83010" w:rsidRDefault="0097771C" w:rsidP="003308BF">
            <w:r w:rsidRPr="00FE2239">
              <w:t>:20C::RELA//</w:t>
            </w:r>
            <w:r w:rsidRPr="006F4CC1">
              <w:t>00</w:t>
            </w:r>
            <w:r>
              <w:rPr>
                <w:lang w:val="en-US"/>
              </w:rPr>
              <w:t>0</w:t>
            </w:r>
            <w:r w:rsidRPr="006F4CC1">
              <w:t>101</w:t>
            </w:r>
          </w:p>
        </w:tc>
        <w:tc>
          <w:tcPr>
            <w:tcW w:w="4762" w:type="dxa"/>
          </w:tcPr>
          <w:p w14:paraId="7A3466D6" w14:textId="77777777" w:rsidR="0097771C" w:rsidRPr="00F83010" w:rsidRDefault="0097771C" w:rsidP="003308BF">
            <w:pPr>
              <w:pStyle w:val="a7"/>
            </w:pPr>
          </w:p>
        </w:tc>
      </w:tr>
      <w:tr w:rsidR="0097771C" w14:paraId="5E5C076D" w14:textId="77777777" w:rsidTr="003308BF">
        <w:tc>
          <w:tcPr>
            <w:tcW w:w="5488" w:type="dxa"/>
          </w:tcPr>
          <w:p w14:paraId="66C4E174" w14:textId="77777777" w:rsidR="0097771C" w:rsidRDefault="0097771C" w:rsidP="003308BF">
            <w:r w:rsidRPr="00FE2239">
              <w:t>:16S:LINK</w:t>
            </w:r>
          </w:p>
        </w:tc>
        <w:tc>
          <w:tcPr>
            <w:tcW w:w="4762" w:type="dxa"/>
          </w:tcPr>
          <w:p w14:paraId="2A0A0B30" w14:textId="77777777" w:rsidR="0097771C" w:rsidRDefault="0097771C" w:rsidP="003308BF">
            <w:pPr>
              <w:pStyle w:val="a7"/>
            </w:pPr>
          </w:p>
        </w:tc>
      </w:tr>
      <w:tr w:rsidR="0097771C" w:rsidRPr="00AF4D92" w14:paraId="6531FF48" w14:textId="77777777" w:rsidTr="003308BF">
        <w:tc>
          <w:tcPr>
            <w:tcW w:w="5488" w:type="dxa"/>
          </w:tcPr>
          <w:p w14:paraId="0B95DC62" w14:textId="77777777" w:rsidR="0097771C" w:rsidRPr="00F83010" w:rsidRDefault="0097771C" w:rsidP="003308BF">
            <w:r w:rsidRPr="00FE2239">
              <w:t>:16R:STAT</w:t>
            </w:r>
          </w:p>
        </w:tc>
        <w:tc>
          <w:tcPr>
            <w:tcW w:w="4762" w:type="dxa"/>
          </w:tcPr>
          <w:p w14:paraId="0F3451C7" w14:textId="77777777" w:rsidR="0097771C" w:rsidRPr="00F83010" w:rsidRDefault="0097771C" w:rsidP="003308BF">
            <w:pPr>
              <w:pStyle w:val="a7"/>
            </w:pPr>
          </w:p>
        </w:tc>
      </w:tr>
      <w:tr w:rsidR="0097771C" w:rsidRPr="00AF4D92" w14:paraId="50F8334F" w14:textId="77777777" w:rsidTr="003308BF">
        <w:tc>
          <w:tcPr>
            <w:tcW w:w="5488" w:type="dxa"/>
          </w:tcPr>
          <w:p w14:paraId="4A1B4BA4" w14:textId="5706F365" w:rsidR="0097771C" w:rsidRPr="001363E7" w:rsidRDefault="0097771C" w:rsidP="0097771C">
            <w:r>
              <w:t>:25D::IPRC//</w:t>
            </w:r>
            <w:r>
              <w:rPr>
                <w:lang w:val="en-US"/>
              </w:rPr>
              <w:t>PEND</w:t>
            </w:r>
          </w:p>
        </w:tc>
        <w:tc>
          <w:tcPr>
            <w:tcW w:w="4762" w:type="dxa"/>
          </w:tcPr>
          <w:p w14:paraId="1431AE4B" w14:textId="77777777" w:rsidR="0097771C" w:rsidRPr="00F83010" w:rsidRDefault="0097771C" w:rsidP="003308BF">
            <w:pPr>
              <w:pStyle w:val="a7"/>
            </w:pPr>
          </w:p>
        </w:tc>
      </w:tr>
      <w:tr w:rsidR="0097771C" w:rsidRPr="00AF4D92" w14:paraId="09D62748" w14:textId="77777777" w:rsidTr="003308BF">
        <w:tc>
          <w:tcPr>
            <w:tcW w:w="5488" w:type="dxa"/>
          </w:tcPr>
          <w:p w14:paraId="5CD54327" w14:textId="77777777" w:rsidR="0097771C" w:rsidRDefault="0097771C" w:rsidP="003308BF">
            <w:r w:rsidRPr="00FE2239">
              <w:t>:16R:REAS</w:t>
            </w:r>
          </w:p>
        </w:tc>
        <w:tc>
          <w:tcPr>
            <w:tcW w:w="4762" w:type="dxa"/>
          </w:tcPr>
          <w:p w14:paraId="7C7E06C1" w14:textId="77777777" w:rsidR="0097771C" w:rsidRPr="00F83010" w:rsidRDefault="0097771C" w:rsidP="003308BF">
            <w:pPr>
              <w:pStyle w:val="a7"/>
            </w:pPr>
          </w:p>
        </w:tc>
      </w:tr>
      <w:tr w:rsidR="0097771C" w:rsidRPr="00AF4D92" w14:paraId="03403A6A" w14:textId="77777777" w:rsidTr="003308BF">
        <w:tc>
          <w:tcPr>
            <w:tcW w:w="5488" w:type="dxa"/>
          </w:tcPr>
          <w:p w14:paraId="77ADB0B9" w14:textId="269A573F" w:rsidR="0097771C" w:rsidRDefault="0097771C" w:rsidP="00E07403">
            <w:r w:rsidRPr="00FE2239">
              <w:t>:24B</w:t>
            </w:r>
            <w:r>
              <w:t>::</w:t>
            </w:r>
            <w:r>
              <w:rPr>
                <w:lang w:val="en-US"/>
              </w:rPr>
              <w:t>PEND</w:t>
            </w:r>
            <w:r w:rsidRPr="00CC4CD1">
              <w:t>/</w:t>
            </w:r>
            <w:r>
              <w:t>/</w:t>
            </w:r>
            <w:r w:rsidR="00E07403">
              <w:rPr>
                <w:lang w:val="en-US"/>
              </w:rPr>
              <w:t>NPAY</w:t>
            </w:r>
          </w:p>
        </w:tc>
        <w:tc>
          <w:tcPr>
            <w:tcW w:w="4762" w:type="dxa"/>
          </w:tcPr>
          <w:p w14:paraId="5D61928E" w14:textId="77777777" w:rsidR="0097771C" w:rsidRPr="00F83010" w:rsidRDefault="0097771C" w:rsidP="003308BF">
            <w:pPr>
              <w:pStyle w:val="a7"/>
            </w:pPr>
          </w:p>
        </w:tc>
      </w:tr>
      <w:tr w:rsidR="0097771C" w:rsidRPr="00E07403" w14:paraId="02D0FC4A" w14:textId="77777777" w:rsidTr="003308BF">
        <w:tc>
          <w:tcPr>
            <w:tcW w:w="5488" w:type="dxa"/>
          </w:tcPr>
          <w:p w14:paraId="520DAC67" w14:textId="33FC7BA0" w:rsidR="0097771C" w:rsidRPr="00E07403" w:rsidRDefault="0097771C" w:rsidP="00E07403">
            <w:pPr>
              <w:numPr>
                <w:ilvl w:val="0"/>
                <w:numId w:val="0"/>
              </w:numPr>
            </w:pPr>
            <w:r w:rsidRPr="00E07403">
              <w:t>:70</w:t>
            </w:r>
            <w:r w:rsidRPr="00415347">
              <w:rPr>
                <w:lang w:val="en-US"/>
              </w:rPr>
              <w:t>D</w:t>
            </w:r>
            <w:r w:rsidRPr="00E07403">
              <w:t>::</w:t>
            </w:r>
            <w:r w:rsidRPr="00415347">
              <w:rPr>
                <w:lang w:val="en-US"/>
              </w:rPr>
              <w:t>REAS</w:t>
            </w:r>
            <w:r w:rsidRPr="00E07403">
              <w:t>//’</w:t>
            </w:r>
            <w:r w:rsidR="00E07403">
              <w:rPr>
                <w:lang w:val="en-US"/>
              </w:rPr>
              <w:t>V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SLUcAE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NEOBHODIMOSTI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SOHRANENIa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DEiSTVIa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OGRANIcENIi</w:t>
            </w:r>
            <w:r w:rsidR="00E07403" w:rsidRPr="00E07403">
              <w:t xml:space="preserve">, </w:t>
            </w:r>
            <w:r w:rsidR="00E07403">
              <w:rPr>
                <w:lang w:val="en-US"/>
              </w:rPr>
              <w:t>SVaZANNiH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S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VYKUPOM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CENNYH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BUMAG</w:t>
            </w:r>
            <w:r w:rsidR="00E07403" w:rsidRPr="00E07403">
              <w:t xml:space="preserve">, </w:t>
            </w:r>
            <w:r w:rsidR="00E07403">
              <w:rPr>
                <w:lang w:val="en-US"/>
              </w:rPr>
              <w:t>TREBUETSa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PREDOSTAVLENIE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DOPOLNITELXNOGO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PORUcENIa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V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ZAO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NRD</w:t>
            </w:r>
            <w:r w:rsidR="00E07403" w:rsidRPr="00E07403">
              <w:t xml:space="preserve"> (</w:t>
            </w:r>
            <w:r w:rsidR="00E07403">
              <w:rPr>
                <w:lang w:val="en-US"/>
              </w:rPr>
              <w:t>KOD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FORMY</w:t>
            </w:r>
            <w:r w:rsidR="00E07403" w:rsidRPr="00E07403">
              <w:t xml:space="preserve"> </w:t>
            </w:r>
            <w:r w:rsidR="00E07403">
              <w:rPr>
                <w:lang w:val="en-US"/>
              </w:rPr>
              <w:t>SM</w:t>
            </w:r>
            <w:r w:rsidR="00E07403" w:rsidRPr="00E07403">
              <w:t>131)</w:t>
            </w:r>
          </w:p>
        </w:tc>
        <w:tc>
          <w:tcPr>
            <w:tcW w:w="4762" w:type="dxa"/>
          </w:tcPr>
          <w:p w14:paraId="719BD897" w14:textId="77777777" w:rsidR="0097771C" w:rsidRPr="00E07403" w:rsidRDefault="0097771C" w:rsidP="003308BF">
            <w:pPr>
              <w:pStyle w:val="a7"/>
            </w:pPr>
          </w:p>
        </w:tc>
      </w:tr>
      <w:tr w:rsidR="0097771C" w:rsidRPr="00AF4D92" w14:paraId="1701A3ED" w14:textId="77777777" w:rsidTr="003308BF">
        <w:tc>
          <w:tcPr>
            <w:tcW w:w="5488" w:type="dxa"/>
          </w:tcPr>
          <w:p w14:paraId="266B57DC" w14:textId="77777777" w:rsidR="0097771C" w:rsidRDefault="0097771C" w:rsidP="003308BF">
            <w:r w:rsidRPr="00FE2239">
              <w:t>:16S:REAS</w:t>
            </w:r>
          </w:p>
        </w:tc>
        <w:tc>
          <w:tcPr>
            <w:tcW w:w="4762" w:type="dxa"/>
          </w:tcPr>
          <w:p w14:paraId="7F165682" w14:textId="77777777" w:rsidR="0097771C" w:rsidRPr="00F83010" w:rsidRDefault="0097771C" w:rsidP="003308BF">
            <w:pPr>
              <w:pStyle w:val="a7"/>
            </w:pPr>
          </w:p>
        </w:tc>
      </w:tr>
      <w:tr w:rsidR="0097771C" w:rsidRPr="00AF4D92" w14:paraId="6D2FE08D" w14:textId="77777777" w:rsidTr="003308BF">
        <w:tc>
          <w:tcPr>
            <w:tcW w:w="5488" w:type="dxa"/>
          </w:tcPr>
          <w:p w14:paraId="34FA87C0" w14:textId="77777777" w:rsidR="0097771C" w:rsidRPr="00F83010" w:rsidRDefault="0097771C" w:rsidP="003308BF">
            <w:r w:rsidRPr="00FE2239">
              <w:t>:16S:STAT</w:t>
            </w:r>
          </w:p>
        </w:tc>
        <w:tc>
          <w:tcPr>
            <w:tcW w:w="4762" w:type="dxa"/>
          </w:tcPr>
          <w:p w14:paraId="0A36A3A0" w14:textId="77777777" w:rsidR="0097771C" w:rsidRPr="00F83010" w:rsidRDefault="0097771C" w:rsidP="003308BF">
            <w:pPr>
              <w:pStyle w:val="a7"/>
            </w:pPr>
          </w:p>
        </w:tc>
      </w:tr>
      <w:tr w:rsidR="0097771C" w:rsidRPr="00F83010" w14:paraId="538A17A8" w14:textId="77777777" w:rsidTr="003308BF">
        <w:tc>
          <w:tcPr>
            <w:tcW w:w="5488" w:type="dxa"/>
          </w:tcPr>
          <w:p w14:paraId="60C68099" w14:textId="77777777" w:rsidR="0097771C" w:rsidRPr="00F83010" w:rsidRDefault="0097771C" w:rsidP="003308BF">
            <w:r w:rsidRPr="00291E61">
              <w:t>:16S:GENL</w:t>
            </w:r>
          </w:p>
        </w:tc>
        <w:tc>
          <w:tcPr>
            <w:tcW w:w="4762" w:type="dxa"/>
          </w:tcPr>
          <w:p w14:paraId="3A4065B1" w14:textId="77777777" w:rsidR="0097771C" w:rsidRPr="00F83010" w:rsidRDefault="0097771C" w:rsidP="003308BF">
            <w:pPr>
              <w:pStyle w:val="a7"/>
            </w:pPr>
          </w:p>
        </w:tc>
      </w:tr>
      <w:tr w:rsidR="0097771C" w:rsidRPr="00F83010" w14:paraId="44DEF2F2" w14:textId="77777777" w:rsidTr="003308BF">
        <w:tc>
          <w:tcPr>
            <w:tcW w:w="5488" w:type="dxa"/>
          </w:tcPr>
          <w:p w14:paraId="73BA787F" w14:textId="77777777" w:rsidR="0097771C" w:rsidRPr="00291E61" w:rsidRDefault="0097771C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53AD92A0" w14:textId="77777777" w:rsidR="0097771C" w:rsidRPr="00F83010" w:rsidRDefault="0097771C" w:rsidP="003308BF">
            <w:pPr>
              <w:pStyle w:val="a7"/>
            </w:pPr>
          </w:p>
        </w:tc>
      </w:tr>
      <w:tr w:rsidR="0097771C" w:rsidRPr="00F83010" w14:paraId="6DFD4232" w14:textId="77777777" w:rsidTr="003308BF">
        <w:tc>
          <w:tcPr>
            <w:tcW w:w="5488" w:type="dxa"/>
          </w:tcPr>
          <w:p w14:paraId="381AFA31" w14:textId="77777777" w:rsidR="0097771C" w:rsidRPr="00291E61" w:rsidRDefault="0097771C" w:rsidP="003308BF">
            <w:r w:rsidRPr="00CC4CD1">
              <w:lastRenderedPageBreak/>
              <w:t>:13A::CAON//001</w:t>
            </w:r>
          </w:p>
        </w:tc>
        <w:tc>
          <w:tcPr>
            <w:tcW w:w="4762" w:type="dxa"/>
          </w:tcPr>
          <w:p w14:paraId="7DFD0031" w14:textId="77777777" w:rsidR="0097771C" w:rsidRPr="00F83010" w:rsidRDefault="0097771C" w:rsidP="003308BF">
            <w:pPr>
              <w:pStyle w:val="a7"/>
            </w:pPr>
          </w:p>
        </w:tc>
      </w:tr>
      <w:tr w:rsidR="0097771C" w:rsidRPr="00F83010" w14:paraId="3DF7707C" w14:textId="77777777" w:rsidTr="003308BF">
        <w:tc>
          <w:tcPr>
            <w:tcW w:w="5488" w:type="dxa"/>
          </w:tcPr>
          <w:p w14:paraId="27E175AC" w14:textId="77777777" w:rsidR="0097771C" w:rsidRPr="00291E61" w:rsidRDefault="0097771C" w:rsidP="003308BF">
            <w:r w:rsidRPr="0065593F">
              <w:t>:22F::CAOP//</w:t>
            </w:r>
            <w:r w:rsidRPr="00CC4CD1">
              <w:t>SECU</w:t>
            </w:r>
          </w:p>
        </w:tc>
        <w:tc>
          <w:tcPr>
            <w:tcW w:w="4762" w:type="dxa"/>
          </w:tcPr>
          <w:p w14:paraId="0F6C048E" w14:textId="77777777" w:rsidR="0097771C" w:rsidRPr="00F83010" w:rsidRDefault="0097771C" w:rsidP="003308BF">
            <w:pPr>
              <w:pStyle w:val="a7"/>
            </w:pPr>
          </w:p>
        </w:tc>
      </w:tr>
      <w:tr w:rsidR="0097771C" w:rsidRPr="00A07F83" w14:paraId="63A0DAC3" w14:textId="77777777" w:rsidTr="003308BF">
        <w:tc>
          <w:tcPr>
            <w:tcW w:w="5488" w:type="dxa"/>
          </w:tcPr>
          <w:p w14:paraId="58A32807" w14:textId="261E565A" w:rsidR="0097771C" w:rsidRPr="00CC4CD1" w:rsidRDefault="0097771C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  <w:del w:id="463" w:author="Draft 3" w:date="2016-03-30T15:34:00Z">
              <w:r w:rsidRPr="00CC4CD1" w:rsidDel="0050300B">
                <w:delText>/KRZD/00000000000000000</w:delText>
              </w:r>
            </w:del>
          </w:p>
        </w:tc>
        <w:tc>
          <w:tcPr>
            <w:tcW w:w="4762" w:type="dxa"/>
          </w:tcPr>
          <w:p w14:paraId="06436C5D" w14:textId="77777777" w:rsidR="0097771C" w:rsidRPr="00A07F83" w:rsidRDefault="0097771C" w:rsidP="003308BF">
            <w:pPr>
              <w:pStyle w:val="a7"/>
              <w:rPr>
                <w:lang w:val="en-US"/>
              </w:rPr>
            </w:pPr>
          </w:p>
        </w:tc>
      </w:tr>
      <w:tr w:rsidR="0097771C" w:rsidRPr="00A07F83" w14:paraId="591423BE" w14:textId="77777777" w:rsidTr="003308BF">
        <w:tc>
          <w:tcPr>
            <w:tcW w:w="5488" w:type="dxa"/>
          </w:tcPr>
          <w:p w14:paraId="2CF566C6" w14:textId="44942F5D" w:rsidR="0097771C" w:rsidRPr="00CC4CD1" w:rsidRDefault="0097771C" w:rsidP="003308BF">
            <w:r w:rsidRPr="00AB5728">
              <w:t xml:space="preserve">:35B:ISIN </w:t>
            </w:r>
            <w:r w:rsidR="00A52791">
              <w:t>RU</w:t>
            </w:r>
            <w:r w:rsidR="00A52791"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5D747E0A" w14:textId="77777777" w:rsidR="0097771C" w:rsidRPr="00A07F83" w:rsidRDefault="0097771C" w:rsidP="003308BF">
            <w:pPr>
              <w:pStyle w:val="a7"/>
              <w:rPr>
                <w:lang w:val="en-US"/>
              </w:rPr>
            </w:pPr>
          </w:p>
        </w:tc>
      </w:tr>
      <w:tr w:rsidR="0097771C" w:rsidRPr="00A07F83" w14:paraId="24E13CAC" w14:textId="77777777" w:rsidTr="003308BF">
        <w:tc>
          <w:tcPr>
            <w:tcW w:w="5488" w:type="dxa"/>
          </w:tcPr>
          <w:p w14:paraId="74AC0F41" w14:textId="1FFC55D2" w:rsidR="0097771C" w:rsidRPr="00CC4CD1" w:rsidRDefault="0097771C" w:rsidP="00A52791">
            <w:r w:rsidRPr="00AB5728">
              <w:t>/XX/CORP/NADC/</w:t>
            </w:r>
            <w:r w:rsidRPr="00A07F83">
              <w:t>RU</w:t>
            </w:r>
            <w:r w:rsidR="00A52791"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07D22BA6" w14:textId="77777777" w:rsidR="0097771C" w:rsidRPr="00A07F83" w:rsidRDefault="0097771C" w:rsidP="003308BF">
            <w:pPr>
              <w:pStyle w:val="a7"/>
              <w:rPr>
                <w:lang w:val="en-US"/>
              </w:rPr>
            </w:pPr>
          </w:p>
        </w:tc>
      </w:tr>
      <w:tr w:rsidR="0097771C" w:rsidRPr="00A07F83" w14:paraId="6C70D458" w14:textId="77777777" w:rsidTr="003308BF">
        <w:tc>
          <w:tcPr>
            <w:tcW w:w="5488" w:type="dxa"/>
          </w:tcPr>
          <w:p w14:paraId="6FE16341" w14:textId="5F2C2232" w:rsidR="0097771C" w:rsidRPr="00CC4CD1" w:rsidRDefault="0097771C" w:rsidP="003308BF">
            <w:r>
              <w:t>/NAME/'OAO ''MEGAFON'' VYP</w:t>
            </w:r>
            <w:r w:rsidR="00A52791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34A9AD79" w14:textId="77777777" w:rsidR="0097771C" w:rsidRPr="00A07F83" w:rsidRDefault="0097771C" w:rsidP="003308BF">
            <w:pPr>
              <w:pStyle w:val="a7"/>
              <w:rPr>
                <w:lang w:val="en-US"/>
              </w:rPr>
            </w:pPr>
          </w:p>
        </w:tc>
      </w:tr>
      <w:tr w:rsidR="0097771C" w:rsidRPr="00A07F83" w14:paraId="7AFAE25D" w14:textId="77777777" w:rsidTr="003308BF">
        <w:tc>
          <w:tcPr>
            <w:tcW w:w="5488" w:type="dxa"/>
          </w:tcPr>
          <w:p w14:paraId="3F8F288F" w14:textId="77777777" w:rsidR="0097771C" w:rsidRPr="00CC4CD1" w:rsidRDefault="0097771C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7213C1B3" w14:textId="77777777" w:rsidR="0097771C" w:rsidRPr="00A07F83" w:rsidRDefault="0097771C" w:rsidP="003308BF">
            <w:pPr>
              <w:pStyle w:val="a7"/>
              <w:rPr>
                <w:lang w:val="en-US"/>
              </w:rPr>
            </w:pPr>
          </w:p>
        </w:tc>
      </w:tr>
      <w:tr w:rsidR="0097771C" w:rsidRPr="00A07F83" w14:paraId="07CCC2E5" w14:textId="77777777" w:rsidTr="003308BF">
        <w:tc>
          <w:tcPr>
            <w:tcW w:w="5488" w:type="dxa"/>
          </w:tcPr>
          <w:p w14:paraId="05CB112F" w14:textId="77777777" w:rsidR="0097771C" w:rsidRPr="00CC4CD1" w:rsidRDefault="0097771C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5A5EF43E" w14:textId="77777777" w:rsidR="0097771C" w:rsidRPr="00A07F83" w:rsidRDefault="0097771C" w:rsidP="003308BF">
            <w:pPr>
              <w:pStyle w:val="a7"/>
              <w:rPr>
                <w:lang w:val="en-US"/>
              </w:rPr>
            </w:pPr>
          </w:p>
        </w:tc>
      </w:tr>
      <w:tr w:rsidR="0097771C" w:rsidRPr="00A07F83" w14:paraId="0999EE9E" w14:textId="77777777" w:rsidTr="003308BF">
        <w:tc>
          <w:tcPr>
            <w:tcW w:w="5488" w:type="dxa"/>
          </w:tcPr>
          <w:p w14:paraId="555D92E6" w14:textId="77777777" w:rsidR="0097771C" w:rsidRPr="00CC4CD1" w:rsidRDefault="0097771C" w:rsidP="003308BF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CC4CD1">
              <w:t>NDC000000000</w:t>
            </w:r>
          </w:p>
        </w:tc>
        <w:tc>
          <w:tcPr>
            <w:tcW w:w="4762" w:type="dxa"/>
          </w:tcPr>
          <w:p w14:paraId="01D954E1" w14:textId="77777777" w:rsidR="0097771C" w:rsidRPr="00A07F83" w:rsidRDefault="0097771C" w:rsidP="003308BF">
            <w:pPr>
              <w:pStyle w:val="a7"/>
              <w:rPr>
                <w:lang w:val="en-US"/>
              </w:rPr>
            </w:pPr>
          </w:p>
        </w:tc>
      </w:tr>
      <w:tr w:rsidR="0097771C" w:rsidRPr="00A07F83" w14:paraId="70767A7C" w14:textId="77777777" w:rsidTr="003308BF">
        <w:tc>
          <w:tcPr>
            <w:tcW w:w="5488" w:type="dxa"/>
          </w:tcPr>
          <w:p w14:paraId="7163E3B0" w14:textId="77777777" w:rsidR="0097771C" w:rsidRPr="00CC4CD1" w:rsidRDefault="0097771C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2022C1EE" w14:textId="77777777" w:rsidR="0097771C" w:rsidRPr="00A07F83" w:rsidRDefault="0097771C" w:rsidP="003308BF">
            <w:pPr>
              <w:pStyle w:val="a7"/>
              <w:rPr>
                <w:lang w:val="en-US"/>
              </w:rPr>
            </w:pPr>
          </w:p>
        </w:tc>
      </w:tr>
    </w:tbl>
    <w:p w14:paraId="0C45DBA4" w14:textId="77777777" w:rsidR="0097771C" w:rsidRDefault="0097771C" w:rsidP="0097771C">
      <w:pPr>
        <w:numPr>
          <w:ilvl w:val="0"/>
          <w:numId w:val="0"/>
        </w:numPr>
        <w:ind w:left="432" w:hanging="432"/>
        <w:rPr>
          <w:lang w:val="en-US"/>
        </w:rPr>
      </w:pPr>
    </w:p>
    <w:p w14:paraId="7722E8DA" w14:textId="75FD4E84" w:rsidR="00E07403" w:rsidRDefault="00E07403" w:rsidP="00886EFB">
      <w:pPr>
        <w:pStyle w:val="20"/>
      </w:pPr>
      <w:bookmarkStart w:id="464" w:name="_Toc445279698"/>
      <w:r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rPr>
          <w:lang w:val="en-US"/>
        </w:rPr>
        <w:t>PACK</w:t>
      </w:r>
      <w:r w:rsidRPr="00E07403">
        <w:t xml:space="preserve"> </w:t>
      </w:r>
      <w:r>
        <w:t>от регистратора</w:t>
      </w:r>
      <w:r w:rsidRPr="001363E7">
        <w:t>)</w:t>
      </w:r>
      <w:r>
        <w:t>.</w:t>
      </w:r>
      <w:bookmarkEnd w:id="464"/>
      <w:r>
        <w:t xml:space="preserve"> </w:t>
      </w:r>
    </w:p>
    <w:p w14:paraId="114BF8A5" w14:textId="77777777" w:rsidR="00E07403" w:rsidRPr="001363E7" w:rsidRDefault="00E07403" w:rsidP="00E07403">
      <w:pPr>
        <w:numPr>
          <w:ilvl w:val="0"/>
          <w:numId w:val="1"/>
        </w:numPr>
        <w:ind w:hanging="6"/>
      </w:pPr>
      <w:r>
        <w:t xml:space="preserve">Легенда: </w:t>
      </w:r>
    </w:p>
    <w:p w14:paraId="2AF0240B" w14:textId="2FF1E348" w:rsidR="00E07403" w:rsidRPr="00E07403" w:rsidRDefault="00E07403" w:rsidP="00E07403">
      <w:pPr>
        <w:numPr>
          <w:ilvl w:val="0"/>
          <w:numId w:val="0"/>
        </w:numPr>
        <w:ind w:left="360"/>
      </w:pPr>
      <w:r w:rsidRPr="00E07403">
        <w:t>НРД транслирует статус реги</w:t>
      </w:r>
      <w:r>
        <w:t>с</w:t>
      </w:r>
      <w:r w:rsidRPr="00E07403">
        <w:t>тратора депоненту.</w:t>
      </w:r>
    </w:p>
    <w:p w14:paraId="3B86CA2D" w14:textId="4C094546" w:rsidR="00E07403" w:rsidRDefault="00E07403" w:rsidP="00E07403">
      <w:pPr>
        <w:numPr>
          <w:ilvl w:val="0"/>
          <w:numId w:val="0"/>
        </w:numPr>
        <w:ind w:left="360"/>
      </w:pPr>
      <w:r w:rsidRPr="00E07403">
        <w:t xml:space="preserve">НРД получил инструкцию от депонента, проверки пройдены, сформировал по ней статус приема </w:t>
      </w:r>
      <w:r>
        <w:t>(</w:t>
      </w:r>
      <w:r w:rsidRPr="00E07403">
        <w:t xml:space="preserve">PACK </w:t>
      </w:r>
      <w:r>
        <w:t>–</w:t>
      </w:r>
      <w:r w:rsidRPr="00E07403">
        <w:t xml:space="preserve"> принято</w:t>
      </w:r>
      <w:r>
        <w:t xml:space="preserve">), </w:t>
      </w:r>
      <w:r w:rsidRPr="00E07403">
        <w:t>передал ин</w:t>
      </w:r>
      <w:r>
        <w:t>с</w:t>
      </w:r>
      <w:r w:rsidRPr="00E07403">
        <w:t>трукцию регистратору. Регистратор инструкцию принял, сформ</w:t>
      </w:r>
      <w:r>
        <w:t>и</w:t>
      </w:r>
      <w:r w:rsidRPr="00E07403">
        <w:t>ровал ста</w:t>
      </w:r>
      <w:r>
        <w:t>тус PACK</w:t>
      </w:r>
      <w:r w:rsidRPr="00E07403">
        <w:t>.</w:t>
      </w:r>
    </w:p>
    <w:p w14:paraId="1AB36593" w14:textId="77777777" w:rsidR="00E07403" w:rsidRPr="007F0872" w:rsidRDefault="00E07403" w:rsidP="00E07403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E07403" w:rsidRPr="00F83010" w14:paraId="4F565541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3D0704AD" w14:textId="77777777" w:rsidR="00E07403" w:rsidRPr="00F83010" w:rsidRDefault="00E07403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14B4301" w14:textId="77777777" w:rsidR="00E07403" w:rsidRPr="00F83010" w:rsidRDefault="00E07403" w:rsidP="003308BF">
            <w:pPr>
              <w:pStyle w:val="a3"/>
            </w:pPr>
            <w:r>
              <w:t>Комментарии</w:t>
            </w:r>
          </w:p>
        </w:tc>
      </w:tr>
      <w:tr w:rsidR="00E07403" w:rsidRPr="00F83010" w14:paraId="51196A58" w14:textId="77777777" w:rsidTr="003308BF">
        <w:tc>
          <w:tcPr>
            <w:tcW w:w="5488" w:type="dxa"/>
          </w:tcPr>
          <w:p w14:paraId="3E117AED" w14:textId="77777777" w:rsidR="00E07403" w:rsidRDefault="00E07403" w:rsidP="003308BF">
            <w:r w:rsidRPr="00FE2239">
              <w:t>:16R:GENL</w:t>
            </w:r>
          </w:p>
        </w:tc>
        <w:tc>
          <w:tcPr>
            <w:tcW w:w="4762" w:type="dxa"/>
          </w:tcPr>
          <w:p w14:paraId="3FA5A78C" w14:textId="77777777" w:rsidR="00E07403" w:rsidRPr="00F83010" w:rsidRDefault="00E07403" w:rsidP="003308BF">
            <w:pPr>
              <w:pStyle w:val="a7"/>
            </w:pPr>
          </w:p>
        </w:tc>
      </w:tr>
      <w:tr w:rsidR="00E07403" w14:paraId="5004484F" w14:textId="77777777" w:rsidTr="003308BF">
        <w:tc>
          <w:tcPr>
            <w:tcW w:w="5488" w:type="dxa"/>
          </w:tcPr>
          <w:p w14:paraId="57118C8E" w14:textId="77777777" w:rsidR="00E07403" w:rsidRDefault="00E07403" w:rsidP="003308BF">
            <w:r w:rsidRPr="00FE2239">
              <w:t>:20C::CORP//</w:t>
            </w:r>
            <w:r w:rsidRPr="00805E40">
              <w:t>401401X5955</w:t>
            </w:r>
          </w:p>
        </w:tc>
        <w:tc>
          <w:tcPr>
            <w:tcW w:w="4762" w:type="dxa"/>
          </w:tcPr>
          <w:p w14:paraId="574A1494" w14:textId="77777777" w:rsidR="00E07403" w:rsidRDefault="00E07403" w:rsidP="003308BF">
            <w:pPr>
              <w:pStyle w:val="a7"/>
            </w:pPr>
          </w:p>
        </w:tc>
      </w:tr>
      <w:tr w:rsidR="00E07403" w:rsidRPr="00B0186A" w14:paraId="44F704B5" w14:textId="77777777" w:rsidTr="003308BF">
        <w:tc>
          <w:tcPr>
            <w:tcW w:w="5488" w:type="dxa"/>
          </w:tcPr>
          <w:p w14:paraId="4F56D0AC" w14:textId="77777777" w:rsidR="00E07403" w:rsidRPr="00F83010" w:rsidRDefault="00E07403" w:rsidP="003308BF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50902562" w14:textId="77777777" w:rsidR="00E07403" w:rsidRPr="00F83010" w:rsidRDefault="00E07403" w:rsidP="003308BF">
            <w:pPr>
              <w:pStyle w:val="a7"/>
            </w:pPr>
          </w:p>
        </w:tc>
      </w:tr>
      <w:tr w:rsidR="00E07403" w:rsidRPr="001D1D18" w14:paraId="1DA25397" w14:textId="77777777" w:rsidTr="003308BF">
        <w:tc>
          <w:tcPr>
            <w:tcW w:w="5488" w:type="dxa"/>
          </w:tcPr>
          <w:p w14:paraId="537C6101" w14:textId="77777777" w:rsidR="00E07403" w:rsidRPr="00F83010" w:rsidRDefault="00E07403" w:rsidP="003308BF">
            <w:r w:rsidRPr="00FE2239">
              <w:t>:23G:INST</w:t>
            </w:r>
          </w:p>
        </w:tc>
        <w:tc>
          <w:tcPr>
            <w:tcW w:w="4762" w:type="dxa"/>
          </w:tcPr>
          <w:p w14:paraId="65A2479E" w14:textId="77777777" w:rsidR="00E07403" w:rsidRPr="00F83010" w:rsidRDefault="00E07403" w:rsidP="003308BF">
            <w:pPr>
              <w:pStyle w:val="a7"/>
            </w:pPr>
          </w:p>
        </w:tc>
      </w:tr>
      <w:tr w:rsidR="00E07403" w:rsidRPr="001D1D18" w14:paraId="1A3D2285" w14:textId="77777777" w:rsidTr="003308BF">
        <w:tc>
          <w:tcPr>
            <w:tcW w:w="5488" w:type="dxa"/>
          </w:tcPr>
          <w:p w14:paraId="776D7D80" w14:textId="77777777" w:rsidR="00E07403" w:rsidRPr="001363E7" w:rsidRDefault="00E07403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3E7499CD" w14:textId="77777777" w:rsidR="00E07403" w:rsidRPr="00F83010" w:rsidRDefault="00E07403" w:rsidP="003308BF">
            <w:pPr>
              <w:pStyle w:val="a7"/>
            </w:pPr>
          </w:p>
        </w:tc>
      </w:tr>
      <w:tr w:rsidR="00E07403" w:rsidRPr="00E33FA3" w14:paraId="73F1732F" w14:textId="77777777" w:rsidTr="003308BF">
        <w:tc>
          <w:tcPr>
            <w:tcW w:w="5488" w:type="dxa"/>
          </w:tcPr>
          <w:p w14:paraId="36620203" w14:textId="77777777" w:rsidR="00E07403" w:rsidRPr="00F83010" w:rsidRDefault="00E07403" w:rsidP="003308BF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15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68F401AF" w14:textId="77777777" w:rsidR="00E07403" w:rsidRPr="00F83010" w:rsidRDefault="00E07403" w:rsidP="003308BF">
            <w:pPr>
              <w:pStyle w:val="a7"/>
            </w:pPr>
          </w:p>
        </w:tc>
      </w:tr>
      <w:tr w:rsidR="00E07403" w14:paraId="531FB50B" w14:textId="77777777" w:rsidTr="003308BF">
        <w:tc>
          <w:tcPr>
            <w:tcW w:w="5488" w:type="dxa"/>
          </w:tcPr>
          <w:p w14:paraId="10DCBF66" w14:textId="77777777" w:rsidR="00E07403" w:rsidRDefault="00E07403" w:rsidP="003308BF">
            <w:r w:rsidRPr="00FE2239">
              <w:t>:16R:LINK</w:t>
            </w:r>
          </w:p>
        </w:tc>
        <w:tc>
          <w:tcPr>
            <w:tcW w:w="4762" w:type="dxa"/>
          </w:tcPr>
          <w:p w14:paraId="7FA76020" w14:textId="77777777" w:rsidR="00E07403" w:rsidRDefault="00E07403" w:rsidP="003308BF">
            <w:pPr>
              <w:pStyle w:val="a7"/>
            </w:pPr>
          </w:p>
        </w:tc>
      </w:tr>
      <w:tr w:rsidR="00E07403" w:rsidRPr="00AF4D92" w14:paraId="35FC9377" w14:textId="77777777" w:rsidTr="003308BF">
        <w:tc>
          <w:tcPr>
            <w:tcW w:w="5488" w:type="dxa"/>
          </w:tcPr>
          <w:p w14:paraId="027145EF" w14:textId="77777777" w:rsidR="00E07403" w:rsidRPr="00F83010" w:rsidRDefault="00E07403" w:rsidP="003308BF">
            <w:r>
              <w:t>:13A::LINK//565</w:t>
            </w:r>
          </w:p>
        </w:tc>
        <w:tc>
          <w:tcPr>
            <w:tcW w:w="4762" w:type="dxa"/>
          </w:tcPr>
          <w:p w14:paraId="4E949A9F" w14:textId="77777777" w:rsidR="00E07403" w:rsidRPr="00F83010" w:rsidRDefault="00E07403" w:rsidP="003308BF">
            <w:pPr>
              <w:pStyle w:val="a7"/>
            </w:pPr>
          </w:p>
        </w:tc>
      </w:tr>
      <w:tr w:rsidR="00E07403" w:rsidRPr="00AF4D92" w14:paraId="2CE0E532" w14:textId="77777777" w:rsidTr="003308BF">
        <w:tc>
          <w:tcPr>
            <w:tcW w:w="5488" w:type="dxa"/>
          </w:tcPr>
          <w:p w14:paraId="35B21492" w14:textId="35E36303" w:rsidR="00E07403" w:rsidRPr="00F83010" w:rsidRDefault="00E07403" w:rsidP="003308BF">
            <w:r w:rsidRPr="00FE2239">
              <w:t>:20C::RELA//</w:t>
            </w:r>
            <w:r w:rsidRPr="006F4CC1">
              <w:t>00</w:t>
            </w:r>
            <w:r>
              <w:rPr>
                <w:lang w:val="en-US"/>
              </w:rPr>
              <w:t>0</w:t>
            </w:r>
            <w:r w:rsidRPr="006F4CC1">
              <w:t>101</w:t>
            </w:r>
          </w:p>
        </w:tc>
        <w:tc>
          <w:tcPr>
            <w:tcW w:w="4762" w:type="dxa"/>
          </w:tcPr>
          <w:p w14:paraId="0BCC04CD" w14:textId="1690AC01" w:rsidR="00E07403" w:rsidRPr="00F83010" w:rsidRDefault="007D7675" w:rsidP="007D7675">
            <w:pPr>
              <w:numPr>
                <w:ilvl w:val="0"/>
                <w:numId w:val="0"/>
              </w:numPr>
            </w:pPr>
            <w:r w:rsidRPr="007D7675">
              <w:t>Референс инструкции</w:t>
            </w:r>
            <w:r>
              <w:t>,</w:t>
            </w:r>
            <w:r>
              <w:rPr>
                <w:lang w:val="en-US"/>
              </w:rPr>
              <w:t xml:space="preserve"> </w:t>
            </w:r>
            <w:r w:rsidRPr="007D7675">
              <w:t>присвоенный депонентом</w:t>
            </w:r>
          </w:p>
        </w:tc>
      </w:tr>
      <w:tr w:rsidR="00E07403" w14:paraId="45AE618A" w14:textId="77777777" w:rsidTr="003308BF">
        <w:tc>
          <w:tcPr>
            <w:tcW w:w="5488" w:type="dxa"/>
          </w:tcPr>
          <w:p w14:paraId="4AC575E5" w14:textId="77777777" w:rsidR="00E07403" w:rsidRDefault="00E07403" w:rsidP="003308BF">
            <w:r w:rsidRPr="00FE2239">
              <w:t>:16S:LINK</w:t>
            </w:r>
          </w:p>
        </w:tc>
        <w:tc>
          <w:tcPr>
            <w:tcW w:w="4762" w:type="dxa"/>
          </w:tcPr>
          <w:p w14:paraId="1448BE04" w14:textId="77777777" w:rsidR="00E07403" w:rsidRDefault="00E07403" w:rsidP="003308BF">
            <w:pPr>
              <w:pStyle w:val="a7"/>
            </w:pPr>
          </w:p>
        </w:tc>
      </w:tr>
      <w:tr w:rsidR="007D7675" w14:paraId="582098B0" w14:textId="77777777" w:rsidTr="003308BF">
        <w:tc>
          <w:tcPr>
            <w:tcW w:w="5488" w:type="dxa"/>
          </w:tcPr>
          <w:p w14:paraId="11BAFEB4" w14:textId="14A0A75D" w:rsidR="007D7675" w:rsidRPr="00FE2239" w:rsidRDefault="007D7675" w:rsidP="003308BF">
            <w:r w:rsidRPr="00FE2239">
              <w:t>:16R:LINK</w:t>
            </w:r>
          </w:p>
        </w:tc>
        <w:tc>
          <w:tcPr>
            <w:tcW w:w="4762" w:type="dxa"/>
          </w:tcPr>
          <w:p w14:paraId="4DC9F749" w14:textId="77777777" w:rsidR="007D7675" w:rsidRDefault="007D7675" w:rsidP="003308BF">
            <w:pPr>
              <w:pStyle w:val="a7"/>
            </w:pPr>
          </w:p>
        </w:tc>
      </w:tr>
      <w:tr w:rsidR="007D7675" w14:paraId="04BC8ACA" w14:textId="77777777" w:rsidTr="003308BF">
        <w:tc>
          <w:tcPr>
            <w:tcW w:w="5488" w:type="dxa"/>
          </w:tcPr>
          <w:p w14:paraId="758E8ABA" w14:textId="72414C9C" w:rsidR="007D7675" w:rsidRPr="00FE2239" w:rsidRDefault="007D7675" w:rsidP="003308BF">
            <w:r>
              <w:t>:13A::LINK//565</w:t>
            </w:r>
          </w:p>
        </w:tc>
        <w:tc>
          <w:tcPr>
            <w:tcW w:w="4762" w:type="dxa"/>
          </w:tcPr>
          <w:p w14:paraId="786CE5E5" w14:textId="77777777" w:rsidR="007D7675" w:rsidRDefault="007D7675" w:rsidP="003308BF">
            <w:pPr>
              <w:pStyle w:val="a7"/>
            </w:pPr>
          </w:p>
        </w:tc>
      </w:tr>
      <w:tr w:rsidR="007D7675" w14:paraId="48A3302C" w14:textId="77777777" w:rsidTr="003308BF">
        <w:tc>
          <w:tcPr>
            <w:tcW w:w="5488" w:type="dxa"/>
          </w:tcPr>
          <w:p w14:paraId="50251FF4" w14:textId="0D8555EE" w:rsidR="007D7675" w:rsidRPr="008B7636" w:rsidRDefault="007D7675" w:rsidP="007D7675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FE2239">
              <w:t>:20C::</w:t>
            </w:r>
            <w:r w:rsidRPr="007D7675">
              <w:t>PREV</w:t>
            </w:r>
            <w:r w:rsidRPr="00FE2239">
              <w:t>//</w:t>
            </w:r>
            <w:r w:rsidRPr="007D7675">
              <w:t>2518330</w:t>
            </w:r>
          </w:p>
        </w:tc>
        <w:tc>
          <w:tcPr>
            <w:tcW w:w="4762" w:type="dxa"/>
          </w:tcPr>
          <w:p w14:paraId="3B47B2CD" w14:textId="73A41A65" w:rsidR="007D7675" w:rsidRPr="007D7675" w:rsidRDefault="007D7675" w:rsidP="007D7675">
            <w:pPr>
              <w:pStyle w:val="a7"/>
              <w:ind w:left="0"/>
              <w:rPr>
                <w:sz w:val="24"/>
                <w:szCs w:val="24"/>
              </w:rPr>
            </w:pPr>
            <w:r w:rsidRPr="007D7675">
              <w:rPr>
                <w:sz w:val="24"/>
                <w:szCs w:val="24"/>
              </w:rPr>
              <w:t>Присвоенный НРД референс инструкции, по которой формируется статус</w:t>
            </w:r>
          </w:p>
        </w:tc>
      </w:tr>
      <w:tr w:rsidR="007D7675" w14:paraId="28212851" w14:textId="77777777" w:rsidTr="003308BF">
        <w:tc>
          <w:tcPr>
            <w:tcW w:w="5488" w:type="dxa"/>
          </w:tcPr>
          <w:p w14:paraId="377BEFB0" w14:textId="7AD25CE2" w:rsidR="007D7675" w:rsidRPr="00FE2239" w:rsidRDefault="007D7675" w:rsidP="003308BF">
            <w:r w:rsidRPr="00FE2239">
              <w:t>:16S:LINK</w:t>
            </w:r>
          </w:p>
        </w:tc>
        <w:tc>
          <w:tcPr>
            <w:tcW w:w="4762" w:type="dxa"/>
          </w:tcPr>
          <w:p w14:paraId="28A6F567" w14:textId="77777777" w:rsidR="007D7675" w:rsidRDefault="007D7675" w:rsidP="003308BF">
            <w:pPr>
              <w:pStyle w:val="a7"/>
            </w:pPr>
          </w:p>
        </w:tc>
      </w:tr>
      <w:tr w:rsidR="00E07403" w:rsidRPr="00AF4D92" w14:paraId="68A9E1C9" w14:textId="77777777" w:rsidTr="003308BF">
        <w:tc>
          <w:tcPr>
            <w:tcW w:w="5488" w:type="dxa"/>
          </w:tcPr>
          <w:p w14:paraId="4DE0CCEA" w14:textId="77777777" w:rsidR="00E07403" w:rsidRPr="00F83010" w:rsidRDefault="00E07403" w:rsidP="003308BF">
            <w:r w:rsidRPr="00FE2239">
              <w:t>:16R:STAT</w:t>
            </w:r>
          </w:p>
        </w:tc>
        <w:tc>
          <w:tcPr>
            <w:tcW w:w="4762" w:type="dxa"/>
          </w:tcPr>
          <w:p w14:paraId="4422086C" w14:textId="77777777" w:rsidR="00E07403" w:rsidRPr="00F83010" w:rsidRDefault="00E07403" w:rsidP="003308BF">
            <w:pPr>
              <w:pStyle w:val="a7"/>
            </w:pPr>
          </w:p>
        </w:tc>
      </w:tr>
      <w:tr w:rsidR="00E07403" w:rsidRPr="00AF4D92" w14:paraId="1BAEDF9C" w14:textId="77777777" w:rsidTr="003308BF">
        <w:tc>
          <w:tcPr>
            <w:tcW w:w="5488" w:type="dxa"/>
          </w:tcPr>
          <w:p w14:paraId="5847D1F5" w14:textId="634077FC" w:rsidR="00E07403" w:rsidRPr="001363E7" w:rsidRDefault="00E07403" w:rsidP="00E07403">
            <w:r>
              <w:t>:25D::IPRC//</w:t>
            </w:r>
            <w:r>
              <w:rPr>
                <w:lang w:val="en-US"/>
              </w:rPr>
              <w:t>PACK</w:t>
            </w:r>
          </w:p>
        </w:tc>
        <w:tc>
          <w:tcPr>
            <w:tcW w:w="4762" w:type="dxa"/>
          </w:tcPr>
          <w:p w14:paraId="564E7A18" w14:textId="77777777" w:rsidR="00E07403" w:rsidRPr="00F83010" w:rsidRDefault="00E07403" w:rsidP="003308BF">
            <w:pPr>
              <w:pStyle w:val="a7"/>
            </w:pPr>
          </w:p>
        </w:tc>
      </w:tr>
      <w:tr w:rsidR="00E07403" w:rsidRPr="00AF4D92" w14:paraId="46A0E397" w14:textId="77777777" w:rsidTr="003308BF">
        <w:tc>
          <w:tcPr>
            <w:tcW w:w="5488" w:type="dxa"/>
          </w:tcPr>
          <w:p w14:paraId="1EC524F0" w14:textId="77777777" w:rsidR="00E07403" w:rsidRDefault="00E07403" w:rsidP="003308BF">
            <w:r w:rsidRPr="00FE2239">
              <w:t>:16R:REAS</w:t>
            </w:r>
          </w:p>
        </w:tc>
        <w:tc>
          <w:tcPr>
            <w:tcW w:w="4762" w:type="dxa"/>
          </w:tcPr>
          <w:p w14:paraId="0C26C6AF" w14:textId="77777777" w:rsidR="00E07403" w:rsidRPr="00F83010" w:rsidRDefault="00E07403" w:rsidP="003308BF">
            <w:pPr>
              <w:pStyle w:val="a7"/>
            </w:pPr>
          </w:p>
        </w:tc>
      </w:tr>
      <w:tr w:rsidR="00E07403" w:rsidRPr="00AF4D92" w14:paraId="022661F9" w14:textId="77777777" w:rsidTr="003308BF">
        <w:tc>
          <w:tcPr>
            <w:tcW w:w="5488" w:type="dxa"/>
          </w:tcPr>
          <w:p w14:paraId="254804A7" w14:textId="3E55C021" w:rsidR="00E07403" w:rsidRDefault="00E07403" w:rsidP="003308BF">
            <w:r w:rsidRPr="00FE2239">
              <w:t>:24B</w:t>
            </w:r>
            <w:r>
              <w:t>::</w:t>
            </w:r>
            <w:r>
              <w:rPr>
                <w:lang w:val="en-US"/>
              </w:rPr>
              <w:t>PACK</w:t>
            </w:r>
            <w:r w:rsidRPr="00CC4CD1">
              <w:t>/</w:t>
            </w:r>
            <w:r>
              <w:t>/</w:t>
            </w:r>
            <w:r w:rsidR="007D7675">
              <w:rPr>
                <w:lang w:val="en-US"/>
              </w:rPr>
              <w:t>NARR</w:t>
            </w:r>
          </w:p>
        </w:tc>
        <w:tc>
          <w:tcPr>
            <w:tcW w:w="4762" w:type="dxa"/>
          </w:tcPr>
          <w:p w14:paraId="56E74A9E" w14:textId="77777777" w:rsidR="00E07403" w:rsidRPr="00F83010" w:rsidRDefault="00E07403" w:rsidP="003308BF">
            <w:pPr>
              <w:pStyle w:val="a7"/>
            </w:pPr>
          </w:p>
        </w:tc>
      </w:tr>
      <w:tr w:rsidR="00E07403" w:rsidRPr="00E07403" w14:paraId="3C81A520" w14:textId="77777777" w:rsidTr="003308BF">
        <w:tc>
          <w:tcPr>
            <w:tcW w:w="5488" w:type="dxa"/>
          </w:tcPr>
          <w:p w14:paraId="15894761" w14:textId="41968205" w:rsidR="00E07403" w:rsidRPr="007D7675" w:rsidRDefault="00E07403" w:rsidP="007D7675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E07403">
              <w:t>:70</w:t>
            </w:r>
            <w:r w:rsidRPr="00415347">
              <w:rPr>
                <w:lang w:val="en-US"/>
              </w:rPr>
              <w:t>D</w:t>
            </w:r>
            <w:r w:rsidRPr="00E07403">
              <w:t>::</w:t>
            </w:r>
            <w:r w:rsidRPr="00415347">
              <w:rPr>
                <w:lang w:val="en-US"/>
              </w:rPr>
              <w:t>REAS</w:t>
            </w:r>
            <w:r w:rsidRPr="00E07403">
              <w:t>//</w:t>
            </w:r>
            <w:r w:rsidR="007D7675">
              <w:rPr>
                <w:lang w:val="en-US"/>
              </w:rPr>
              <w:t>’PORUcENIE PRINaTO</w:t>
            </w:r>
          </w:p>
        </w:tc>
        <w:tc>
          <w:tcPr>
            <w:tcW w:w="4762" w:type="dxa"/>
          </w:tcPr>
          <w:p w14:paraId="4E841760" w14:textId="77777777" w:rsidR="00E07403" w:rsidRPr="00E07403" w:rsidRDefault="00E07403" w:rsidP="003308BF">
            <w:pPr>
              <w:pStyle w:val="a7"/>
            </w:pPr>
          </w:p>
        </w:tc>
      </w:tr>
      <w:tr w:rsidR="00E07403" w:rsidRPr="00AF4D92" w14:paraId="316D3E79" w14:textId="77777777" w:rsidTr="003308BF">
        <w:tc>
          <w:tcPr>
            <w:tcW w:w="5488" w:type="dxa"/>
          </w:tcPr>
          <w:p w14:paraId="54A8A201" w14:textId="77777777" w:rsidR="00E07403" w:rsidRDefault="00E07403" w:rsidP="003308BF">
            <w:r w:rsidRPr="00FE2239">
              <w:t>:16S:REAS</w:t>
            </w:r>
          </w:p>
        </w:tc>
        <w:tc>
          <w:tcPr>
            <w:tcW w:w="4762" w:type="dxa"/>
          </w:tcPr>
          <w:p w14:paraId="645BD0FC" w14:textId="77777777" w:rsidR="00E07403" w:rsidRPr="00F83010" w:rsidRDefault="00E07403" w:rsidP="003308BF">
            <w:pPr>
              <w:pStyle w:val="a7"/>
            </w:pPr>
          </w:p>
        </w:tc>
      </w:tr>
      <w:tr w:rsidR="00E07403" w:rsidRPr="00AF4D92" w14:paraId="1554E4C4" w14:textId="77777777" w:rsidTr="003308BF">
        <w:tc>
          <w:tcPr>
            <w:tcW w:w="5488" w:type="dxa"/>
          </w:tcPr>
          <w:p w14:paraId="47026326" w14:textId="77777777" w:rsidR="00E07403" w:rsidRPr="00F83010" w:rsidRDefault="00E07403" w:rsidP="003308BF">
            <w:r w:rsidRPr="00FE2239">
              <w:t>:16S:STAT</w:t>
            </w:r>
          </w:p>
        </w:tc>
        <w:tc>
          <w:tcPr>
            <w:tcW w:w="4762" w:type="dxa"/>
          </w:tcPr>
          <w:p w14:paraId="41A295AD" w14:textId="77777777" w:rsidR="00E07403" w:rsidRPr="00F83010" w:rsidRDefault="00E07403" w:rsidP="003308BF">
            <w:pPr>
              <w:pStyle w:val="a7"/>
            </w:pPr>
          </w:p>
        </w:tc>
      </w:tr>
      <w:tr w:rsidR="00E07403" w:rsidRPr="00F83010" w14:paraId="4B470A47" w14:textId="77777777" w:rsidTr="003308BF">
        <w:tc>
          <w:tcPr>
            <w:tcW w:w="5488" w:type="dxa"/>
          </w:tcPr>
          <w:p w14:paraId="74D901A6" w14:textId="77777777" w:rsidR="00E07403" w:rsidRPr="00F83010" w:rsidRDefault="00E07403" w:rsidP="003308BF">
            <w:r w:rsidRPr="00291E61">
              <w:t>:16S:GENL</w:t>
            </w:r>
          </w:p>
        </w:tc>
        <w:tc>
          <w:tcPr>
            <w:tcW w:w="4762" w:type="dxa"/>
          </w:tcPr>
          <w:p w14:paraId="44214453" w14:textId="77777777" w:rsidR="00E07403" w:rsidRPr="00F83010" w:rsidRDefault="00E07403" w:rsidP="003308BF">
            <w:pPr>
              <w:pStyle w:val="a7"/>
            </w:pPr>
          </w:p>
        </w:tc>
      </w:tr>
      <w:tr w:rsidR="00E07403" w:rsidRPr="00F83010" w14:paraId="223C02E4" w14:textId="77777777" w:rsidTr="003308BF">
        <w:tc>
          <w:tcPr>
            <w:tcW w:w="5488" w:type="dxa"/>
          </w:tcPr>
          <w:p w14:paraId="7F6235BB" w14:textId="77777777" w:rsidR="00E07403" w:rsidRPr="00291E61" w:rsidRDefault="00E07403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75B4555F" w14:textId="77777777" w:rsidR="00E07403" w:rsidRPr="00F83010" w:rsidRDefault="00E07403" w:rsidP="003308BF">
            <w:pPr>
              <w:pStyle w:val="a7"/>
            </w:pPr>
          </w:p>
        </w:tc>
      </w:tr>
      <w:tr w:rsidR="00E07403" w:rsidRPr="00F83010" w14:paraId="5BF40979" w14:textId="77777777" w:rsidTr="003308BF">
        <w:tc>
          <w:tcPr>
            <w:tcW w:w="5488" w:type="dxa"/>
          </w:tcPr>
          <w:p w14:paraId="7347B586" w14:textId="77777777" w:rsidR="00E07403" w:rsidRPr="00291E61" w:rsidRDefault="00E07403" w:rsidP="003308BF">
            <w:r w:rsidRPr="00CC4CD1">
              <w:t>:13A::CAON//001</w:t>
            </w:r>
          </w:p>
        </w:tc>
        <w:tc>
          <w:tcPr>
            <w:tcW w:w="4762" w:type="dxa"/>
          </w:tcPr>
          <w:p w14:paraId="210BC793" w14:textId="77777777" w:rsidR="00E07403" w:rsidRPr="00F83010" w:rsidRDefault="00E07403" w:rsidP="003308BF">
            <w:pPr>
              <w:pStyle w:val="a7"/>
            </w:pPr>
          </w:p>
        </w:tc>
      </w:tr>
      <w:tr w:rsidR="00E07403" w:rsidRPr="00F83010" w14:paraId="494B2ABA" w14:textId="77777777" w:rsidTr="003308BF">
        <w:tc>
          <w:tcPr>
            <w:tcW w:w="5488" w:type="dxa"/>
          </w:tcPr>
          <w:p w14:paraId="3C1C5434" w14:textId="77777777" w:rsidR="00E07403" w:rsidRPr="00291E61" w:rsidRDefault="00E07403" w:rsidP="003308BF">
            <w:r w:rsidRPr="0065593F">
              <w:t>:22F::CAOP//</w:t>
            </w:r>
            <w:r w:rsidRPr="00CC4CD1">
              <w:t>SECU</w:t>
            </w:r>
          </w:p>
        </w:tc>
        <w:tc>
          <w:tcPr>
            <w:tcW w:w="4762" w:type="dxa"/>
          </w:tcPr>
          <w:p w14:paraId="25D7224A" w14:textId="77777777" w:rsidR="00E07403" w:rsidRPr="00F83010" w:rsidRDefault="00E07403" w:rsidP="003308BF">
            <w:pPr>
              <w:pStyle w:val="a7"/>
            </w:pPr>
          </w:p>
        </w:tc>
      </w:tr>
      <w:tr w:rsidR="00E07403" w:rsidRPr="00A07F83" w14:paraId="593772A2" w14:textId="77777777" w:rsidTr="003308BF">
        <w:tc>
          <w:tcPr>
            <w:tcW w:w="5488" w:type="dxa"/>
          </w:tcPr>
          <w:p w14:paraId="63B30419" w14:textId="733076B0" w:rsidR="00E07403" w:rsidRPr="00CC4CD1" w:rsidRDefault="00E07403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  <w:del w:id="465" w:author="Draft 3" w:date="2016-03-30T15:34:00Z">
              <w:r w:rsidRPr="00CC4CD1" w:rsidDel="0050300B">
                <w:delText>/KRZD/00000000000000000</w:delText>
              </w:r>
            </w:del>
          </w:p>
        </w:tc>
        <w:tc>
          <w:tcPr>
            <w:tcW w:w="4762" w:type="dxa"/>
          </w:tcPr>
          <w:p w14:paraId="65B12DD0" w14:textId="77777777" w:rsidR="00E07403" w:rsidRPr="00A07F83" w:rsidRDefault="00E07403" w:rsidP="003308BF">
            <w:pPr>
              <w:pStyle w:val="a7"/>
              <w:rPr>
                <w:lang w:val="en-US"/>
              </w:rPr>
            </w:pPr>
          </w:p>
        </w:tc>
      </w:tr>
      <w:tr w:rsidR="00E07403" w:rsidRPr="00A07F83" w14:paraId="7364225B" w14:textId="77777777" w:rsidTr="003308BF">
        <w:tc>
          <w:tcPr>
            <w:tcW w:w="5488" w:type="dxa"/>
          </w:tcPr>
          <w:p w14:paraId="3F35842C" w14:textId="265AFE58" w:rsidR="00E07403" w:rsidRPr="00CC4CD1" w:rsidRDefault="00E07403" w:rsidP="00A52791">
            <w:r w:rsidRPr="00AB5728">
              <w:lastRenderedPageBreak/>
              <w:t xml:space="preserve">:35B:ISIN </w:t>
            </w:r>
            <w:r w:rsidRPr="00A07F83">
              <w:t>RU</w:t>
            </w:r>
            <w:r w:rsidR="00A52791"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031C653A" w14:textId="77777777" w:rsidR="00E07403" w:rsidRPr="00A07F83" w:rsidRDefault="00E07403" w:rsidP="003308BF">
            <w:pPr>
              <w:pStyle w:val="a7"/>
              <w:rPr>
                <w:lang w:val="en-US"/>
              </w:rPr>
            </w:pPr>
          </w:p>
        </w:tc>
      </w:tr>
      <w:tr w:rsidR="00E07403" w:rsidRPr="00A07F83" w14:paraId="51C7124E" w14:textId="77777777" w:rsidTr="003308BF">
        <w:tc>
          <w:tcPr>
            <w:tcW w:w="5488" w:type="dxa"/>
          </w:tcPr>
          <w:p w14:paraId="6386F76B" w14:textId="1A22F596" w:rsidR="00E07403" w:rsidRPr="00CC4CD1" w:rsidRDefault="00E07403" w:rsidP="00A52791">
            <w:r w:rsidRPr="00AB5728">
              <w:t>/XX/CORP/NADC/</w:t>
            </w:r>
            <w:r w:rsidRPr="00A07F83">
              <w:t>RU</w:t>
            </w:r>
            <w:r w:rsidR="00A52791">
              <w:rPr>
                <w:lang w:val="en-US"/>
              </w:rPr>
              <w:t>1111111111</w:t>
            </w:r>
          </w:p>
        </w:tc>
        <w:tc>
          <w:tcPr>
            <w:tcW w:w="4762" w:type="dxa"/>
          </w:tcPr>
          <w:p w14:paraId="4BCEA61A" w14:textId="77777777" w:rsidR="00E07403" w:rsidRPr="00A07F83" w:rsidRDefault="00E07403" w:rsidP="003308BF">
            <w:pPr>
              <w:pStyle w:val="a7"/>
              <w:rPr>
                <w:lang w:val="en-US"/>
              </w:rPr>
            </w:pPr>
          </w:p>
        </w:tc>
      </w:tr>
      <w:tr w:rsidR="00E07403" w:rsidRPr="00A07F83" w14:paraId="2D95839D" w14:textId="77777777" w:rsidTr="003308BF">
        <w:tc>
          <w:tcPr>
            <w:tcW w:w="5488" w:type="dxa"/>
          </w:tcPr>
          <w:p w14:paraId="5D161286" w14:textId="50AF9E1B" w:rsidR="00E07403" w:rsidRPr="00CC4CD1" w:rsidRDefault="00E07403" w:rsidP="003308BF">
            <w:r>
              <w:t>/NAME/'OAO ''MEGAFON'' VYP</w:t>
            </w:r>
            <w:r w:rsidR="00A52791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32D196DE" w14:textId="77777777" w:rsidR="00E07403" w:rsidRPr="00A07F83" w:rsidRDefault="00E07403" w:rsidP="003308BF">
            <w:pPr>
              <w:pStyle w:val="a7"/>
              <w:rPr>
                <w:lang w:val="en-US"/>
              </w:rPr>
            </w:pPr>
          </w:p>
        </w:tc>
      </w:tr>
      <w:tr w:rsidR="00E07403" w:rsidRPr="00A07F83" w14:paraId="2C69EEBA" w14:textId="77777777" w:rsidTr="003308BF">
        <w:tc>
          <w:tcPr>
            <w:tcW w:w="5488" w:type="dxa"/>
          </w:tcPr>
          <w:p w14:paraId="5BE6E404" w14:textId="77777777" w:rsidR="00E07403" w:rsidRPr="00CC4CD1" w:rsidRDefault="00E07403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43C66051" w14:textId="77777777" w:rsidR="00E07403" w:rsidRPr="00A07F83" w:rsidRDefault="00E07403" w:rsidP="003308BF">
            <w:pPr>
              <w:pStyle w:val="a7"/>
              <w:rPr>
                <w:lang w:val="en-US"/>
              </w:rPr>
            </w:pPr>
          </w:p>
        </w:tc>
      </w:tr>
      <w:tr w:rsidR="00E07403" w:rsidRPr="00A07F83" w14:paraId="789CAD52" w14:textId="77777777" w:rsidTr="003308BF">
        <w:tc>
          <w:tcPr>
            <w:tcW w:w="5488" w:type="dxa"/>
          </w:tcPr>
          <w:p w14:paraId="76F80D3D" w14:textId="77777777" w:rsidR="00E07403" w:rsidRPr="00CC4CD1" w:rsidRDefault="00E07403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2520DBCA" w14:textId="77777777" w:rsidR="00E07403" w:rsidRPr="00A07F83" w:rsidRDefault="00E07403" w:rsidP="003308BF">
            <w:pPr>
              <w:pStyle w:val="a7"/>
              <w:rPr>
                <w:lang w:val="en-US"/>
              </w:rPr>
            </w:pPr>
          </w:p>
        </w:tc>
      </w:tr>
      <w:tr w:rsidR="00E07403" w:rsidRPr="00A07F83" w14:paraId="36C62806" w14:textId="77777777" w:rsidTr="003308BF">
        <w:tc>
          <w:tcPr>
            <w:tcW w:w="5488" w:type="dxa"/>
          </w:tcPr>
          <w:p w14:paraId="2DB213EF" w14:textId="2EF51867" w:rsidR="00E07403" w:rsidRPr="00CC4CD1" w:rsidRDefault="00E07403" w:rsidP="003308BF">
            <w:r>
              <w:t>:95R::</w:t>
            </w:r>
            <w:r w:rsidRPr="00CC4CD1">
              <w:t>MEOR</w:t>
            </w:r>
            <w:r w:rsidRPr="0027678E">
              <w:t>/NSDR/</w:t>
            </w:r>
            <w:r w:rsidR="007D7675" w:rsidRPr="007D7675">
              <w:t>MS0142000555</w:t>
            </w:r>
          </w:p>
        </w:tc>
        <w:tc>
          <w:tcPr>
            <w:tcW w:w="4762" w:type="dxa"/>
          </w:tcPr>
          <w:p w14:paraId="23B37617" w14:textId="77777777" w:rsidR="00E07403" w:rsidRPr="00A07F83" w:rsidRDefault="00E07403" w:rsidP="003308BF">
            <w:pPr>
              <w:pStyle w:val="a7"/>
              <w:rPr>
                <w:lang w:val="en-US"/>
              </w:rPr>
            </w:pPr>
          </w:p>
        </w:tc>
      </w:tr>
      <w:tr w:rsidR="00E07403" w:rsidRPr="00A07F83" w14:paraId="789408B1" w14:textId="77777777" w:rsidTr="003308BF">
        <w:tc>
          <w:tcPr>
            <w:tcW w:w="5488" w:type="dxa"/>
          </w:tcPr>
          <w:p w14:paraId="6AFA3596" w14:textId="77777777" w:rsidR="00E07403" w:rsidRPr="00CC4CD1" w:rsidRDefault="00E07403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1BE6994E" w14:textId="77777777" w:rsidR="00E07403" w:rsidRPr="00A07F83" w:rsidRDefault="00E07403" w:rsidP="003308BF">
            <w:pPr>
              <w:pStyle w:val="a7"/>
              <w:rPr>
                <w:lang w:val="en-US"/>
              </w:rPr>
            </w:pPr>
          </w:p>
        </w:tc>
      </w:tr>
    </w:tbl>
    <w:p w14:paraId="737A110E" w14:textId="77777777" w:rsidR="00A605C3" w:rsidRDefault="00A605C3" w:rsidP="00886EFB">
      <w:pPr>
        <w:pStyle w:val="20"/>
      </w:pPr>
      <w:bookmarkStart w:id="466" w:name="_Toc445279699"/>
      <w:r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t xml:space="preserve">статус </w:t>
      </w:r>
      <w:r>
        <w:rPr>
          <w:lang w:val="en-US"/>
        </w:rPr>
        <w:t>PEND</w:t>
      </w:r>
      <w:r w:rsidRPr="001363E7">
        <w:t>)</w:t>
      </w:r>
      <w:r>
        <w:t>.</w:t>
      </w:r>
      <w:bookmarkEnd w:id="466"/>
      <w:r>
        <w:t xml:space="preserve"> </w:t>
      </w:r>
    </w:p>
    <w:p w14:paraId="2CED32A9" w14:textId="77777777" w:rsidR="00A605C3" w:rsidRPr="001363E7" w:rsidRDefault="00A605C3" w:rsidP="00A605C3">
      <w:pPr>
        <w:numPr>
          <w:ilvl w:val="0"/>
          <w:numId w:val="1"/>
        </w:numPr>
        <w:ind w:hanging="6"/>
      </w:pPr>
      <w:r>
        <w:t xml:space="preserve">Легенда: </w:t>
      </w:r>
    </w:p>
    <w:p w14:paraId="502DDF7E" w14:textId="29201B91" w:rsidR="00A605C3" w:rsidRDefault="00910A33" w:rsidP="00A605C3">
      <w:pPr>
        <w:numPr>
          <w:ilvl w:val="0"/>
          <w:numId w:val="0"/>
        </w:numPr>
        <w:ind w:left="360"/>
      </w:pPr>
      <w:r>
        <w:t>Сообщение 567</w:t>
      </w:r>
      <w:r w:rsidR="00A605C3" w:rsidRPr="00A605C3">
        <w:t xml:space="preserve"> формируется НРД в ответ на получен</w:t>
      </w:r>
      <w:r w:rsidR="00A605C3">
        <w:t>н</w:t>
      </w:r>
      <w:r w:rsidR="00A605C3" w:rsidRPr="00A605C3">
        <w:t>ый запрос на отмену инструкции от ОАО «Брокерский дом «ОТКРЫТИЕ»</w:t>
      </w:r>
      <w:r w:rsidR="006A308C">
        <w:t xml:space="preserve"> </w:t>
      </w:r>
      <w:r w:rsidR="00A605C3" w:rsidRPr="00A605C3">
        <w:t>с референсом 000002. Передается ста</w:t>
      </w:r>
      <w:r w:rsidR="006A308C">
        <w:t>т</w:t>
      </w:r>
      <w:r w:rsidR="00A605C3" w:rsidRPr="00A605C3">
        <w:t>ус PEND - Отмена не завершена.</w:t>
      </w:r>
    </w:p>
    <w:p w14:paraId="76A918FA" w14:textId="77777777" w:rsidR="006A308C" w:rsidRPr="00805E40" w:rsidRDefault="006A308C" w:rsidP="00A605C3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A605C3" w:rsidRPr="00F83010" w14:paraId="32E8BD65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0AE3BFD1" w14:textId="77777777" w:rsidR="00A605C3" w:rsidRPr="00F83010" w:rsidRDefault="00A605C3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E425CA3" w14:textId="77777777" w:rsidR="00A605C3" w:rsidRPr="00F83010" w:rsidRDefault="00A605C3" w:rsidP="003308BF">
            <w:pPr>
              <w:pStyle w:val="a3"/>
            </w:pPr>
            <w:r>
              <w:t>Комментарии</w:t>
            </w:r>
          </w:p>
        </w:tc>
      </w:tr>
      <w:tr w:rsidR="00A605C3" w:rsidRPr="00F83010" w14:paraId="2448E6DB" w14:textId="77777777" w:rsidTr="003308BF">
        <w:tc>
          <w:tcPr>
            <w:tcW w:w="5488" w:type="dxa"/>
          </w:tcPr>
          <w:p w14:paraId="25B69FEA" w14:textId="77777777" w:rsidR="00A605C3" w:rsidRDefault="00A605C3" w:rsidP="003308BF">
            <w:r w:rsidRPr="00FE2239">
              <w:t>:16R:GENL</w:t>
            </w:r>
          </w:p>
        </w:tc>
        <w:tc>
          <w:tcPr>
            <w:tcW w:w="4762" w:type="dxa"/>
          </w:tcPr>
          <w:p w14:paraId="6A218DC6" w14:textId="77777777" w:rsidR="00A605C3" w:rsidRPr="00F83010" w:rsidRDefault="00A605C3" w:rsidP="003308BF">
            <w:pPr>
              <w:pStyle w:val="a7"/>
            </w:pPr>
          </w:p>
        </w:tc>
      </w:tr>
      <w:tr w:rsidR="00A605C3" w14:paraId="3D7D79EE" w14:textId="77777777" w:rsidTr="003308BF">
        <w:tc>
          <w:tcPr>
            <w:tcW w:w="5488" w:type="dxa"/>
          </w:tcPr>
          <w:p w14:paraId="1BCD380D" w14:textId="1D009F9A" w:rsidR="00A605C3" w:rsidRDefault="00A605C3" w:rsidP="003308BF">
            <w:r w:rsidRPr="00FE2239">
              <w:t>:20C::CORP//</w:t>
            </w:r>
            <w:r w:rsidR="006A308C" w:rsidRPr="00A86B58">
              <w:t>401401X1111</w:t>
            </w:r>
          </w:p>
        </w:tc>
        <w:tc>
          <w:tcPr>
            <w:tcW w:w="4762" w:type="dxa"/>
          </w:tcPr>
          <w:p w14:paraId="2AEC120E" w14:textId="77777777" w:rsidR="00A605C3" w:rsidRDefault="00A605C3" w:rsidP="003308BF">
            <w:pPr>
              <w:pStyle w:val="a7"/>
            </w:pPr>
          </w:p>
        </w:tc>
      </w:tr>
      <w:tr w:rsidR="00A605C3" w:rsidRPr="00B0186A" w14:paraId="22A44C1F" w14:textId="77777777" w:rsidTr="003308BF">
        <w:tc>
          <w:tcPr>
            <w:tcW w:w="5488" w:type="dxa"/>
          </w:tcPr>
          <w:p w14:paraId="11BB66F2" w14:textId="70B1F5B9" w:rsidR="00A605C3" w:rsidRPr="00F83010" w:rsidRDefault="00A605C3" w:rsidP="003308BF">
            <w:r w:rsidRPr="00FE2239">
              <w:t>:20C::SEME//</w:t>
            </w:r>
            <w:r w:rsidR="006A308C" w:rsidRPr="00A86B58">
              <w:t>000125</w:t>
            </w:r>
          </w:p>
        </w:tc>
        <w:tc>
          <w:tcPr>
            <w:tcW w:w="4762" w:type="dxa"/>
          </w:tcPr>
          <w:p w14:paraId="5D691054" w14:textId="77777777" w:rsidR="00A605C3" w:rsidRPr="00F83010" w:rsidRDefault="00A605C3" w:rsidP="003308BF">
            <w:pPr>
              <w:pStyle w:val="a7"/>
            </w:pPr>
          </w:p>
        </w:tc>
      </w:tr>
      <w:tr w:rsidR="00A605C3" w:rsidRPr="001D1D18" w14:paraId="2A77C537" w14:textId="77777777" w:rsidTr="003308BF">
        <w:tc>
          <w:tcPr>
            <w:tcW w:w="5488" w:type="dxa"/>
          </w:tcPr>
          <w:p w14:paraId="1409006E" w14:textId="3EA98312" w:rsidR="00A605C3" w:rsidRPr="00F83010" w:rsidRDefault="00886EFB" w:rsidP="003308BF">
            <w:r>
              <w:t>:23G:</w:t>
            </w:r>
            <w:r>
              <w:rPr>
                <w:lang w:val="en-US"/>
              </w:rPr>
              <w:t>CAST</w:t>
            </w:r>
          </w:p>
        </w:tc>
        <w:tc>
          <w:tcPr>
            <w:tcW w:w="4762" w:type="dxa"/>
          </w:tcPr>
          <w:p w14:paraId="38623428" w14:textId="77777777" w:rsidR="00A605C3" w:rsidRPr="00F83010" w:rsidRDefault="00A605C3" w:rsidP="003308BF">
            <w:pPr>
              <w:pStyle w:val="a7"/>
            </w:pPr>
          </w:p>
        </w:tc>
      </w:tr>
      <w:tr w:rsidR="00A605C3" w:rsidRPr="001D1D18" w14:paraId="71281961" w14:textId="77777777" w:rsidTr="003308BF">
        <w:tc>
          <w:tcPr>
            <w:tcW w:w="5488" w:type="dxa"/>
          </w:tcPr>
          <w:p w14:paraId="4FD58AEC" w14:textId="77777777" w:rsidR="00A605C3" w:rsidRPr="001363E7" w:rsidRDefault="00A605C3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4E3F6590" w14:textId="77777777" w:rsidR="00A605C3" w:rsidRPr="00F83010" w:rsidRDefault="00A605C3" w:rsidP="003308BF">
            <w:pPr>
              <w:pStyle w:val="a7"/>
            </w:pPr>
          </w:p>
        </w:tc>
      </w:tr>
      <w:tr w:rsidR="00A605C3" w:rsidRPr="00E33FA3" w14:paraId="67800F9E" w14:textId="77777777" w:rsidTr="003308BF">
        <w:tc>
          <w:tcPr>
            <w:tcW w:w="5488" w:type="dxa"/>
          </w:tcPr>
          <w:p w14:paraId="2A6296CD" w14:textId="5A553125" w:rsidR="00A605C3" w:rsidRPr="00F83010" w:rsidRDefault="00A605C3" w:rsidP="006A308C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</w:t>
            </w:r>
            <w:r w:rsidR="006A308C">
              <w:t>6</w:t>
            </w:r>
            <w:r w:rsidRPr="004C7B9D">
              <w:t>1</w:t>
            </w:r>
            <w:r w:rsidR="006A308C">
              <w:t>9</w:t>
            </w:r>
            <w:r w:rsidRPr="004C7B9D">
              <w:t>0</w:t>
            </w:r>
            <w:r w:rsidRPr="00FE2239">
              <w:t>000</w:t>
            </w:r>
          </w:p>
        </w:tc>
        <w:tc>
          <w:tcPr>
            <w:tcW w:w="4762" w:type="dxa"/>
          </w:tcPr>
          <w:p w14:paraId="233FF3FE" w14:textId="77777777" w:rsidR="00A605C3" w:rsidRPr="00F83010" w:rsidRDefault="00A605C3" w:rsidP="003308BF">
            <w:pPr>
              <w:pStyle w:val="a7"/>
            </w:pPr>
          </w:p>
        </w:tc>
      </w:tr>
      <w:tr w:rsidR="00A605C3" w14:paraId="16B3CE88" w14:textId="77777777" w:rsidTr="003308BF">
        <w:tc>
          <w:tcPr>
            <w:tcW w:w="5488" w:type="dxa"/>
          </w:tcPr>
          <w:p w14:paraId="36E41104" w14:textId="77777777" w:rsidR="00A605C3" w:rsidRDefault="00A605C3" w:rsidP="003308BF">
            <w:r w:rsidRPr="00FE2239">
              <w:t>:16R:LINK</w:t>
            </w:r>
          </w:p>
        </w:tc>
        <w:tc>
          <w:tcPr>
            <w:tcW w:w="4762" w:type="dxa"/>
          </w:tcPr>
          <w:p w14:paraId="666DA084" w14:textId="77777777" w:rsidR="00A605C3" w:rsidRDefault="00A605C3" w:rsidP="003308BF">
            <w:pPr>
              <w:pStyle w:val="a7"/>
            </w:pPr>
          </w:p>
        </w:tc>
      </w:tr>
      <w:tr w:rsidR="00A605C3" w:rsidRPr="00AF4D92" w14:paraId="2614DF0A" w14:textId="77777777" w:rsidTr="003308BF">
        <w:tc>
          <w:tcPr>
            <w:tcW w:w="5488" w:type="dxa"/>
          </w:tcPr>
          <w:p w14:paraId="0B070470" w14:textId="77777777" w:rsidR="00A605C3" w:rsidRPr="00F83010" w:rsidRDefault="00A605C3" w:rsidP="003308BF">
            <w:r>
              <w:t>:13A::LINK//565</w:t>
            </w:r>
          </w:p>
        </w:tc>
        <w:tc>
          <w:tcPr>
            <w:tcW w:w="4762" w:type="dxa"/>
          </w:tcPr>
          <w:p w14:paraId="2741E5AD" w14:textId="77777777" w:rsidR="00A605C3" w:rsidRPr="00F83010" w:rsidRDefault="00A605C3" w:rsidP="003308BF">
            <w:pPr>
              <w:pStyle w:val="a7"/>
            </w:pPr>
          </w:p>
        </w:tc>
      </w:tr>
      <w:tr w:rsidR="00A605C3" w:rsidRPr="00AF4D92" w14:paraId="1F147F54" w14:textId="77777777" w:rsidTr="003308BF">
        <w:tc>
          <w:tcPr>
            <w:tcW w:w="5488" w:type="dxa"/>
          </w:tcPr>
          <w:p w14:paraId="09BD3729" w14:textId="694908F3" w:rsidR="00A605C3" w:rsidRPr="00F83010" w:rsidRDefault="00A605C3" w:rsidP="003308BF">
            <w:r w:rsidRPr="00FE2239">
              <w:t>:20C::RELA//</w:t>
            </w:r>
            <w:r w:rsidR="006A308C" w:rsidRPr="006A308C">
              <w:t>000002</w:t>
            </w:r>
          </w:p>
        </w:tc>
        <w:tc>
          <w:tcPr>
            <w:tcW w:w="4762" w:type="dxa"/>
          </w:tcPr>
          <w:p w14:paraId="3AF9E009" w14:textId="77777777" w:rsidR="00A605C3" w:rsidRPr="00F83010" w:rsidRDefault="00A605C3" w:rsidP="003308BF">
            <w:pPr>
              <w:pStyle w:val="a7"/>
            </w:pPr>
          </w:p>
        </w:tc>
      </w:tr>
      <w:tr w:rsidR="00A605C3" w14:paraId="2DE345B1" w14:textId="77777777" w:rsidTr="003308BF">
        <w:tc>
          <w:tcPr>
            <w:tcW w:w="5488" w:type="dxa"/>
          </w:tcPr>
          <w:p w14:paraId="70658CFC" w14:textId="77777777" w:rsidR="00A605C3" w:rsidRDefault="00A605C3" w:rsidP="003308BF">
            <w:r w:rsidRPr="00FE2239">
              <w:t>:16S:LINK</w:t>
            </w:r>
          </w:p>
        </w:tc>
        <w:tc>
          <w:tcPr>
            <w:tcW w:w="4762" w:type="dxa"/>
          </w:tcPr>
          <w:p w14:paraId="02DE86BA" w14:textId="77777777" w:rsidR="00A605C3" w:rsidRDefault="00A605C3" w:rsidP="003308BF">
            <w:pPr>
              <w:pStyle w:val="a7"/>
            </w:pPr>
          </w:p>
        </w:tc>
      </w:tr>
      <w:tr w:rsidR="00A605C3" w:rsidRPr="00AF4D92" w14:paraId="4340C5B5" w14:textId="77777777" w:rsidTr="003308BF">
        <w:tc>
          <w:tcPr>
            <w:tcW w:w="5488" w:type="dxa"/>
          </w:tcPr>
          <w:p w14:paraId="02F57305" w14:textId="77777777" w:rsidR="00A605C3" w:rsidRPr="00F83010" w:rsidRDefault="00A605C3" w:rsidP="003308BF">
            <w:r w:rsidRPr="00FE2239">
              <w:t>:16R:STAT</w:t>
            </w:r>
          </w:p>
        </w:tc>
        <w:tc>
          <w:tcPr>
            <w:tcW w:w="4762" w:type="dxa"/>
          </w:tcPr>
          <w:p w14:paraId="1D4A3786" w14:textId="77777777" w:rsidR="00A605C3" w:rsidRPr="00F83010" w:rsidRDefault="00A605C3" w:rsidP="003308BF">
            <w:pPr>
              <w:pStyle w:val="a7"/>
            </w:pPr>
          </w:p>
        </w:tc>
      </w:tr>
      <w:tr w:rsidR="00A605C3" w:rsidRPr="00AF4D92" w14:paraId="2773EEB6" w14:textId="77777777" w:rsidTr="003308BF">
        <w:tc>
          <w:tcPr>
            <w:tcW w:w="5488" w:type="dxa"/>
          </w:tcPr>
          <w:p w14:paraId="26ED79D0" w14:textId="6FDF7785" w:rsidR="00A605C3" w:rsidRPr="001363E7" w:rsidRDefault="00A605C3" w:rsidP="003308BF">
            <w:r>
              <w:t>:25D::</w:t>
            </w:r>
            <w:r w:rsidR="006A308C" w:rsidRPr="00A86B58">
              <w:t>CPRC//CANP</w:t>
            </w:r>
          </w:p>
        </w:tc>
        <w:tc>
          <w:tcPr>
            <w:tcW w:w="4762" w:type="dxa"/>
          </w:tcPr>
          <w:p w14:paraId="7F66D7DB" w14:textId="77777777" w:rsidR="00A605C3" w:rsidRPr="00F83010" w:rsidRDefault="00A605C3" w:rsidP="003308BF">
            <w:pPr>
              <w:pStyle w:val="a7"/>
            </w:pPr>
          </w:p>
        </w:tc>
      </w:tr>
      <w:tr w:rsidR="00A605C3" w:rsidRPr="00AF4D92" w14:paraId="3928C292" w14:textId="77777777" w:rsidTr="003308BF">
        <w:tc>
          <w:tcPr>
            <w:tcW w:w="5488" w:type="dxa"/>
          </w:tcPr>
          <w:p w14:paraId="2599833A" w14:textId="77777777" w:rsidR="00A605C3" w:rsidRDefault="00A605C3" w:rsidP="003308BF">
            <w:r w:rsidRPr="00FE2239">
              <w:t>:16R:REAS</w:t>
            </w:r>
          </w:p>
        </w:tc>
        <w:tc>
          <w:tcPr>
            <w:tcW w:w="4762" w:type="dxa"/>
          </w:tcPr>
          <w:p w14:paraId="0D4C0A03" w14:textId="77777777" w:rsidR="00A605C3" w:rsidRPr="00F83010" w:rsidRDefault="00A605C3" w:rsidP="003308BF">
            <w:pPr>
              <w:pStyle w:val="a7"/>
            </w:pPr>
          </w:p>
        </w:tc>
      </w:tr>
      <w:tr w:rsidR="00A605C3" w:rsidRPr="00AF4D92" w14:paraId="64545E49" w14:textId="77777777" w:rsidTr="003308BF">
        <w:tc>
          <w:tcPr>
            <w:tcW w:w="5488" w:type="dxa"/>
          </w:tcPr>
          <w:p w14:paraId="6BBD3EB1" w14:textId="32A442B6" w:rsidR="00A605C3" w:rsidRDefault="00A605C3" w:rsidP="003308BF">
            <w:r w:rsidRPr="00FE2239">
              <w:t>:24B</w:t>
            </w:r>
            <w:r>
              <w:t>::</w:t>
            </w:r>
            <w:r w:rsidR="006A308C" w:rsidRPr="00A86B58">
              <w:t>CANP</w:t>
            </w:r>
            <w:r w:rsidRPr="00CC4CD1">
              <w:t>/</w:t>
            </w:r>
            <w:r>
              <w:t>/</w:t>
            </w:r>
            <w:r w:rsidR="00910A33" w:rsidRPr="00910A33">
              <w:t>ADEA</w:t>
            </w:r>
          </w:p>
        </w:tc>
        <w:tc>
          <w:tcPr>
            <w:tcW w:w="4762" w:type="dxa"/>
          </w:tcPr>
          <w:p w14:paraId="561AFC78" w14:textId="77777777" w:rsidR="00A605C3" w:rsidRPr="00F83010" w:rsidRDefault="00A605C3" w:rsidP="003308BF">
            <w:pPr>
              <w:pStyle w:val="a7"/>
            </w:pPr>
          </w:p>
        </w:tc>
      </w:tr>
      <w:tr w:rsidR="00A605C3" w:rsidRPr="00AF4D92" w14:paraId="687E3599" w14:textId="77777777" w:rsidTr="003308BF">
        <w:tc>
          <w:tcPr>
            <w:tcW w:w="5488" w:type="dxa"/>
          </w:tcPr>
          <w:p w14:paraId="33682DD2" w14:textId="77777777" w:rsidR="00A605C3" w:rsidRDefault="00A605C3" w:rsidP="003308BF">
            <w:r w:rsidRPr="00FE2239">
              <w:t>:16S:REAS</w:t>
            </w:r>
          </w:p>
        </w:tc>
        <w:tc>
          <w:tcPr>
            <w:tcW w:w="4762" w:type="dxa"/>
          </w:tcPr>
          <w:p w14:paraId="3EB2B2B2" w14:textId="77777777" w:rsidR="00A605C3" w:rsidRPr="00F83010" w:rsidRDefault="00A605C3" w:rsidP="003308BF">
            <w:pPr>
              <w:pStyle w:val="a7"/>
            </w:pPr>
          </w:p>
        </w:tc>
      </w:tr>
      <w:tr w:rsidR="00A605C3" w:rsidRPr="00AF4D92" w14:paraId="5D2143E8" w14:textId="77777777" w:rsidTr="003308BF">
        <w:tc>
          <w:tcPr>
            <w:tcW w:w="5488" w:type="dxa"/>
          </w:tcPr>
          <w:p w14:paraId="4CDB0DBE" w14:textId="77777777" w:rsidR="00A605C3" w:rsidRPr="00F83010" w:rsidRDefault="00A605C3" w:rsidP="003308BF">
            <w:r w:rsidRPr="00FE2239">
              <w:t>:16S:STAT</w:t>
            </w:r>
          </w:p>
        </w:tc>
        <w:tc>
          <w:tcPr>
            <w:tcW w:w="4762" w:type="dxa"/>
          </w:tcPr>
          <w:p w14:paraId="0AAAFFBA" w14:textId="77777777" w:rsidR="00A605C3" w:rsidRPr="00F83010" w:rsidRDefault="00A605C3" w:rsidP="003308BF">
            <w:pPr>
              <w:pStyle w:val="a7"/>
            </w:pPr>
          </w:p>
        </w:tc>
      </w:tr>
      <w:tr w:rsidR="00A605C3" w:rsidRPr="00F83010" w14:paraId="18169F59" w14:textId="77777777" w:rsidTr="003308BF">
        <w:tc>
          <w:tcPr>
            <w:tcW w:w="5488" w:type="dxa"/>
          </w:tcPr>
          <w:p w14:paraId="6037041B" w14:textId="77777777" w:rsidR="00A605C3" w:rsidRPr="00F83010" w:rsidRDefault="00A605C3" w:rsidP="003308BF">
            <w:r w:rsidRPr="00291E61">
              <w:t>:16S:GENL</w:t>
            </w:r>
          </w:p>
        </w:tc>
        <w:tc>
          <w:tcPr>
            <w:tcW w:w="4762" w:type="dxa"/>
          </w:tcPr>
          <w:p w14:paraId="39A55E12" w14:textId="77777777" w:rsidR="00A605C3" w:rsidRPr="00F83010" w:rsidRDefault="00A605C3" w:rsidP="003308BF">
            <w:pPr>
              <w:pStyle w:val="a7"/>
            </w:pPr>
          </w:p>
        </w:tc>
      </w:tr>
      <w:tr w:rsidR="00A605C3" w:rsidRPr="00F83010" w14:paraId="5635EBFE" w14:textId="77777777" w:rsidTr="003308BF">
        <w:tc>
          <w:tcPr>
            <w:tcW w:w="5488" w:type="dxa"/>
          </w:tcPr>
          <w:p w14:paraId="36EBE5C3" w14:textId="77777777" w:rsidR="00A605C3" w:rsidRPr="00291E61" w:rsidRDefault="00A605C3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12DA27CF" w14:textId="77777777" w:rsidR="00A605C3" w:rsidRPr="00F83010" w:rsidRDefault="00A605C3" w:rsidP="003308BF">
            <w:pPr>
              <w:pStyle w:val="a7"/>
            </w:pPr>
          </w:p>
        </w:tc>
      </w:tr>
      <w:tr w:rsidR="00A605C3" w:rsidRPr="00F83010" w14:paraId="50C79C7C" w14:textId="77777777" w:rsidTr="003308BF">
        <w:tc>
          <w:tcPr>
            <w:tcW w:w="5488" w:type="dxa"/>
          </w:tcPr>
          <w:p w14:paraId="6DAB4729" w14:textId="77777777" w:rsidR="00A605C3" w:rsidRPr="00291E61" w:rsidRDefault="00A605C3" w:rsidP="003308BF">
            <w:r w:rsidRPr="00CC4CD1">
              <w:t>:13A::CAON//001</w:t>
            </w:r>
          </w:p>
        </w:tc>
        <w:tc>
          <w:tcPr>
            <w:tcW w:w="4762" w:type="dxa"/>
          </w:tcPr>
          <w:p w14:paraId="5ED5F291" w14:textId="77777777" w:rsidR="00A605C3" w:rsidRPr="00F83010" w:rsidRDefault="00A605C3" w:rsidP="003308BF">
            <w:pPr>
              <w:pStyle w:val="a7"/>
            </w:pPr>
          </w:p>
        </w:tc>
      </w:tr>
      <w:tr w:rsidR="00A605C3" w:rsidRPr="00F83010" w14:paraId="62F32548" w14:textId="77777777" w:rsidTr="003308BF">
        <w:tc>
          <w:tcPr>
            <w:tcW w:w="5488" w:type="dxa"/>
          </w:tcPr>
          <w:p w14:paraId="14CB2BE6" w14:textId="77777777" w:rsidR="00A605C3" w:rsidRPr="00291E61" w:rsidRDefault="00A605C3" w:rsidP="003308BF">
            <w:r w:rsidRPr="0065593F">
              <w:t>:22F::CAOP//</w:t>
            </w:r>
            <w:r w:rsidRPr="00CC4CD1">
              <w:t>SECU</w:t>
            </w:r>
          </w:p>
        </w:tc>
        <w:tc>
          <w:tcPr>
            <w:tcW w:w="4762" w:type="dxa"/>
          </w:tcPr>
          <w:p w14:paraId="515FCAC7" w14:textId="77777777" w:rsidR="00A605C3" w:rsidRPr="00F83010" w:rsidRDefault="00A605C3" w:rsidP="003308BF">
            <w:pPr>
              <w:pStyle w:val="a7"/>
            </w:pPr>
          </w:p>
        </w:tc>
      </w:tr>
      <w:tr w:rsidR="00A605C3" w:rsidRPr="00A07F83" w14:paraId="6119E0EB" w14:textId="77777777" w:rsidTr="003308BF">
        <w:tc>
          <w:tcPr>
            <w:tcW w:w="5488" w:type="dxa"/>
          </w:tcPr>
          <w:p w14:paraId="24EA3810" w14:textId="60128853" w:rsidR="00A605C3" w:rsidRPr="00CC4CD1" w:rsidRDefault="00A605C3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  <w:del w:id="467" w:author="Draft 3" w:date="2016-03-30T15:34:00Z">
              <w:r w:rsidRPr="00CC4CD1" w:rsidDel="0050300B">
                <w:delText>/KRZD/00000000000000000</w:delText>
              </w:r>
            </w:del>
          </w:p>
        </w:tc>
        <w:tc>
          <w:tcPr>
            <w:tcW w:w="4762" w:type="dxa"/>
          </w:tcPr>
          <w:p w14:paraId="48758FC9" w14:textId="77777777" w:rsidR="00A605C3" w:rsidRPr="00A07F83" w:rsidRDefault="00A605C3" w:rsidP="003308BF">
            <w:pPr>
              <w:pStyle w:val="a7"/>
              <w:rPr>
                <w:lang w:val="en-US"/>
              </w:rPr>
            </w:pPr>
          </w:p>
        </w:tc>
      </w:tr>
      <w:tr w:rsidR="00A605C3" w:rsidRPr="00A07F83" w14:paraId="27EB969F" w14:textId="77777777" w:rsidTr="003308BF">
        <w:tc>
          <w:tcPr>
            <w:tcW w:w="5488" w:type="dxa"/>
          </w:tcPr>
          <w:p w14:paraId="3E7E192D" w14:textId="77777777" w:rsidR="00A605C3" w:rsidRPr="00CC4CD1" w:rsidRDefault="00A605C3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06989DD5" w14:textId="77777777" w:rsidR="00A605C3" w:rsidRPr="00A07F83" w:rsidRDefault="00A605C3" w:rsidP="003308BF">
            <w:pPr>
              <w:pStyle w:val="a7"/>
              <w:rPr>
                <w:lang w:val="en-US"/>
              </w:rPr>
            </w:pPr>
          </w:p>
        </w:tc>
      </w:tr>
      <w:tr w:rsidR="00A605C3" w:rsidRPr="00A07F83" w14:paraId="5FDB8C3D" w14:textId="77777777" w:rsidTr="003308BF">
        <w:tc>
          <w:tcPr>
            <w:tcW w:w="5488" w:type="dxa"/>
          </w:tcPr>
          <w:p w14:paraId="13FE2BFA" w14:textId="77777777" w:rsidR="00A605C3" w:rsidRPr="00CC4CD1" w:rsidRDefault="00A605C3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18E9E3F9" w14:textId="77777777" w:rsidR="00A605C3" w:rsidRPr="00A07F83" w:rsidRDefault="00A605C3" w:rsidP="003308BF">
            <w:pPr>
              <w:pStyle w:val="a7"/>
              <w:rPr>
                <w:lang w:val="en-US"/>
              </w:rPr>
            </w:pPr>
          </w:p>
        </w:tc>
      </w:tr>
      <w:tr w:rsidR="00A605C3" w:rsidRPr="00A07F83" w14:paraId="2E5AB91C" w14:textId="77777777" w:rsidTr="003308BF">
        <w:tc>
          <w:tcPr>
            <w:tcW w:w="5488" w:type="dxa"/>
          </w:tcPr>
          <w:p w14:paraId="049FF6A0" w14:textId="77777777" w:rsidR="00A605C3" w:rsidRPr="00CC4CD1" w:rsidRDefault="00A605C3" w:rsidP="003308BF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CC4CD1">
              <w:t>NDC000000000</w:t>
            </w:r>
          </w:p>
        </w:tc>
        <w:tc>
          <w:tcPr>
            <w:tcW w:w="4762" w:type="dxa"/>
          </w:tcPr>
          <w:p w14:paraId="07C51246" w14:textId="77777777" w:rsidR="00A605C3" w:rsidRPr="00A07F83" w:rsidRDefault="00A605C3" w:rsidP="003308BF">
            <w:pPr>
              <w:pStyle w:val="a7"/>
              <w:rPr>
                <w:lang w:val="en-US"/>
              </w:rPr>
            </w:pPr>
          </w:p>
        </w:tc>
      </w:tr>
      <w:tr w:rsidR="00A605C3" w:rsidRPr="00A07F83" w14:paraId="3E089D44" w14:textId="77777777" w:rsidTr="003308BF">
        <w:tc>
          <w:tcPr>
            <w:tcW w:w="5488" w:type="dxa"/>
          </w:tcPr>
          <w:p w14:paraId="697C2B0E" w14:textId="77777777" w:rsidR="00A605C3" w:rsidRPr="00CC4CD1" w:rsidRDefault="00A605C3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5B8CA7A7" w14:textId="77777777" w:rsidR="00A605C3" w:rsidRPr="00A07F83" w:rsidRDefault="00A605C3" w:rsidP="003308BF">
            <w:pPr>
              <w:pStyle w:val="a7"/>
              <w:rPr>
                <w:lang w:val="en-US"/>
              </w:rPr>
            </w:pPr>
          </w:p>
        </w:tc>
      </w:tr>
    </w:tbl>
    <w:p w14:paraId="7A621471" w14:textId="77777777" w:rsidR="00A86B58" w:rsidRDefault="00A86B58" w:rsidP="00886EFB">
      <w:pPr>
        <w:pStyle w:val="20"/>
      </w:pPr>
      <w:bookmarkStart w:id="468" w:name="_Toc445279700"/>
      <w:r>
        <w:t>С</w:t>
      </w:r>
      <w:r w:rsidRPr="00573402">
        <w:t>ообщение МТ56</w:t>
      </w:r>
      <w:r>
        <w:t xml:space="preserve">7. </w:t>
      </w:r>
      <w:r>
        <w:rPr>
          <w:lang w:val="en-US"/>
        </w:rPr>
        <w:t>CAIS</w:t>
      </w:r>
      <w:r w:rsidRPr="008904F3">
        <w:t xml:space="preserve"> </w:t>
      </w:r>
      <w:r>
        <w:t xml:space="preserve">от НРД </w:t>
      </w:r>
      <w:r w:rsidRPr="009363C6">
        <w:t>(</w:t>
      </w:r>
      <w:r>
        <w:t xml:space="preserve">статус </w:t>
      </w:r>
      <w:r>
        <w:rPr>
          <w:lang w:val="en-US"/>
        </w:rPr>
        <w:t>PEND</w:t>
      </w:r>
      <w:r w:rsidRPr="001363E7">
        <w:t>)</w:t>
      </w:r>
      <w:r>
        <w:t>.</w:t>
      </w:r>
      <w:bookmarkEnd w:id="468"/>
      <w:r>
        <w:t xml:space="preserve"> </w:t>
      </w:r>
    </w:p>
    <w:p w14:paraId="1FB738A6" w14:textId="77777777" w:rsidR="00A86B58" w:rsidRPr="001363E7" w:rsidRDefault="00A86B58" w:rsidP="00A86B58">
      <w:pPr>
        <w:numPr>
          <w:ilvl w:val="0"/>
          <w:numId w:val="1"/>
        </w:numPr>
        <w:ind w:hanging="6"/>
      </w:pPr>
      <w:r>
        <w:t xml:space="preserve">Легенда: </w:t>
      </w:r>
    </w:p>
    <w:p w14:paraId="6F4A493C" w14:textId="3A0C24CD" w:rsidR="00A86B58" w:rsidRPr="00A86B58" w:rsidRDefault="00A86B58" w:rsidP="00A86B58">
      <w:pPr>
        <w:numPr>
          <w:ilvl w:val="0"/>
          <w:numId w:val="0"/>
        </w:numPr>
        <w:ind w:left="360"/>
      </w:pPr>
      <w:r>
        <w:t xml:space="preserve">Сообщение </w:t>
      </w:r>
      <w:r w:rsidR="00910A33" w:rsidRPr="00910A33">
        <w:t>567</w:t>
      </w:r>
      <w:r w:rsidRPr="00A86B58">
        <w:t xml:space="preserve"> формируется</w:t>
      </w:r>
      <w:r>
        <w:t xml:space="preserve"> </w:t>
      </w:r>
      <w:r w:rsidRPr="00A86B58">
        <w:t>НРД в ответ на получе</w:t>
      </w:r>
      <w:r>
        <w:t>н</w:t>
      </w:r>
      <w:r w:rsidRPr="00A86B58">
        <w:t>ный запрос на отмену инструкции от</w:t>
      </w:r>
      <w:r>
        <w:t xml:space="preserve"> </w:t>
      </w:r>
      <w:r w:rsidRPr="00A86B58">
        <w:t xml:space="preserve">ОАО «Брокерский дом «ОТКРЫТИЕ» с референсом 000002. </w:t>
      </w:r>
    </w:p>
    <w:p w14:paraId="53050D0C" w14:textId="53EE8206" w:rsidR="00A86B58" w:rsidRDefault="00A86B58" w:rsidP="00A86B58">
      <w:pPr>
        <w:numPr>
          <w:ilvl w:val="0"/>
          <w:numId w:val="0"/>
        </w:numPr>
        <w:ind w:left="360"/>
      </w:pPr>
      <w:r w:rsidRPr="00A86B58">
        <w:t>Передается ста</w:t>
      </w:r>
      <w:r>
        <w:t>т</w:t>
      </w:r>
      <w:r w:rsidRPr="00A86B58">
        <w:t xml:space="preserve">ус "Отмена завершена". Статус сформирован на основании ответа регистратора </w:t>
      </w:r>
      <w:r>
        <w:t>(</w:t>
      </w:r>
      <w:r w:rsidRPr="00A86B58">
        <w:t xml:space="preserve">деп код </w:t>
      </w:r>
      <w:r>
        <w:t>регистратора</w:t>
      </w:r>
      <w:r w:rsidRPr="00A86B58">
        <w:t xml:space="preserve"> MS0142000555</w:t>
      </w:r>
      <w:r>
        <w:t>)</w:t>
      </w:r>
    </w:p>
    <w:p w14:paraId="03D26FE9" w14:textId="77777777" w:rsidR="00A86B58" w:rsidRPr="00805E40" w:rsidRDefault="00A86B58" w:rsidP="00A86B58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A86B58" w:rsidRPr="00F83010" w14:paraId="7E2BCCCF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3B1BFC5C" w14:textId="77777777" w:rsidR="00A86B58" w:rsidRPr="00F83010" w:rsidRDefault="00A86B58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BAD3089" w14:textId="77777777" w:rsidR="00A86B58" w:rsidRPr="00F83010" w:rsidRDefault="00A86B58" w:rsidP="003308BF">
            <w:pPr>
              <w:pStyle w:val="a3"/>
            </w:pPr>
            <w:r>
              <w:t>Комментарии</w:t>
            </w:r>
          </w:p>
        </w:tc>
      </w:tr>
      <w:tr w:rsidR="00A86B58" w:rsidRPr="00F83010" w14:paraId="494FE67C" w14:textId="77777777" w:rsidTr="003308BF">
        <w:tc>
          <w:tcPr>
            <w:tcW w:w="5488" w:type="dxa"/>
          </w:tcPr>
          <w:p w14:paraId="715D279E" w14:textId="77777777" w:rsidR="00A86B58" w:rsidRDefault="00A86B58" w:rsidP="003308BF">
            <w:r w:rsidRPr="00FE2239">
              <w:lastRenderedPageBreak/>
              <w:t>:16R:GENL</w:t>
            </w:r>
          </w:p>
        </w:tc>
        <w:tc>
          <w:tcPr>
            <w:tcW w:w="4762" w:type="dxa"/>
          </w:tcPr>
          <w:p w14:paraId="1DC5D382" w14:textId="77777777" w:rsidR="00A86B58" w:rsidRPr="00F83010" w:rsidRDefault="00A86B58" w:rsidP="003308BF">
            <w:pPr>
              <w:pStyle w:val="a7"/>
            </w:pPr>
          </w:p>
        </w:tc>
      </w:tr>
      <w:tr w:rsidR="00A86B58" w14:paraId="19D3358A" w14:textId="77777777" w:rsidTr="003308BF">
        <w:tc>
          <w:tcPr>
            <w:tcW w:w="5488" w:type="dxa"/>
          </w:tcPr>
          <w:p w14:paraId="194A0F19" w14:textId="77777777" w:rsidR="00A86B58" w:rsidRDefault="00A86B58" w:rsidP="003308BF">
            <w:r w:rsidRPr="00FE2239">
              <w:t>:20C::CORP//</w:t>
            </w:r>
            <w:r w:rsidRPr="00A86B58">
              <w:t>401401X1111</w:t>
            </w:r>
          </w:p>
        </w:tc>
        <w:tc>
          <w:tcPr>
            <w:tcW w:w="4762" w:type="dxa"/>
          </w:tcPr>
          <w:p w14:paraId="4931E2B6" w14:textId="77777777" w:rsidR="00A86B58" w:rsidRDefault="00A86B58" w:rsidP="003308BF">
            <w:pPr>
              <w:pStyle w:val="a7"/>
            </w:pPr>
          </w:p>
        </w:tc>
      </w:tr>
      <w:tr w:rsidR="00A86B58" w:rsidRPr="00B0186A" w14:paraId="5AED496C" w14:textId="77777777" w:rsidTr="003308BF">
        <w:tc>
          <w:tcPr>
            <w:tcW w:w="5488" w:type="dxa"/>
          </w:tcPr>
          <w:p w14:paraId="56B9A54E" w14:textId="77777777" w:rsidR="00A86B58" w:rsidRPr="00F83010" w:rsidRDefault="00A86B58" w:rsidP="003308BF">
            <w:r w:rsidRPr="00FE2239">
              <w:t>:20C::SEME//</w:t>
            </w:r>
            <w:r w:rsidRPr="00A86B58">
              <w:t>000125</w:t>
            </w:r>
          </w:p>
        </w:tc>
        <w:tc>
          <w:tcPr>
            <w:tcW w:w="4762" w:type="dxa"/>
          </w:tcPr>
          <w:p w14:paraId="2B0787B1" w14:textId="77777777" w:rsidR="00A86B58" w:rsidRPr="00F83010" w:rsidRDefault="00A86B58" w:rsidP="003308BF">
            <w:pPr>
              <w:pStyle w:val="a7"/>
            </w:pPr>
          </w:p>
        </w:tc>
      </w:tr>
      <w:tr w:rsidR="00A86B58" w:rsidRPr="001D1D18" w14:paraId="4B0B780F" w14:textId="77777777" w:rsidTr="003308BF">
        <w:tc>
          <w:tcPr>
            <w:tcW w:w="5488" w:type="dxa"/>
          </w:tcPr>
          <w:p w14:paraId="5C268FF2" w14:textId="77777777" w:rsidR="00A86B58" w:rsidRPr="00F83010" w:rsidRDefault="00A86B58" w:rsidP="003308BF">
            <w:r w:rsidRPr="00FE2239">
              <w:t>:23G:INST</w:t>
            </w:r>
          </w:p>
        </w:tc>
        <w:tc>
          <w:tcPr>
            <w:tcW w:w="4762" w:type="dxa"/>
          </w:tcPr>
          <w:p w14:paraId="4E6D1D57" w14:textId="77777777" w:rsidR="00A86B58" w:rsidRPr="00F83010" w:rsidRDefault="00A86B58" w:rsidP="003308BF">
            <w:pPr>
              <w:pStyle w:val="a7"/>
            </w:pPr>
          </w:p>
        </w:tc>
      </w:tr>
      <w:tr w:rsidR="00A86B58" w:rsidRPr="001D1D18" w14:paraId="7349F941" w14:textId="77777777" w:rsidTr="003308BF">
        <w:tc>
          <w:tcPr>
            <w:tcW w:w="5488" w:type="dxa"/>
          </w:tcPr>
          <w:p w14:paraId="1209AF0B" w14:textId="77777777" w:rsidR="00A86B58" w:rsidRPr="001363E7" w:rsidRDefault="00A86B58" w:rsidP="003308BF">
            <w:r w:rsidRPr="00FE2239">
              <w:t>:22F::CAEV//</w:t>
            </w:r>
            <w:r w:rsidRPr="004C7B9D">
              <w:t>PRIO</w:t>
            </w:r>
          </w:p>
        </w:tc>
        <w:tc>
          <w:tcPr>
            <w:tcW w:w="4762" w:type="dxa"/>
          </w:tcPr>
          <w:p w14:paraId="188CF970" w14:textId="77777777" w:rsidR="00A86B58" w:rsidRPr="00F83010" w:rsidRDefault="00A86B58" w:rsidP="003308BF">
            <w:pPr>
              <w:pStyle w:val="a7"/>
            </w:pPr>
          </w:p>
        </w:tc>
      </w:tr>
      <w:tr w:rsidR="00A86B58" w:rsidRPr="00E33FA3" w14:paraId="7CDD5722" w14:textId="77777777" w:rsidTr="003308BF">
        <w:tc>
          <w:tcPr>
            <w:tcW w:w="5488" w:type="dxa"/>
          </w:tcPr>
          <w:p w14:paraId="77EC1BF6" w14:textId="77777777" w:rsidR="00A86B58" w:rsidRPr="00F83010" w:rsidRDefault="00A86B58" w:rsidP="003308BF">
            <w:r w:rsidRPr="00FE2239">
              <w:t>:98C::PREP//201</w:t>
            </w:r>
            <w:r w:rsidRPr="004C7B9D">
              <w:t>6</w:t>
            </w:r>
            <w:r>
              <w:t>0</w:t>
            </w:r>
            <w:r w:rsidRPr="004C7B9D">
              <w:t>8</w:t>
            </w:r>
            <w:r>
              <w:t>16</w:t>
            </w:r>
            <w:r w:rsidRPr="004C7B9D">
              <w:t>1</w:t>
            </w:r>
            <w:r>
              <w:t>9</w:t>
            </w:r>
            <w:r w:rsidRPr="004C7B9D">
              <w:t>0</w:t>
            </w:r>
            <w:r w:rsidRPr="00FE2239">
              <w:t>000</w:t>
            </w:r>
          </w:p>
        </w:tc>
        <w:tc>
          <w:tcPr>
            <w:tcW w:w="4762" w:type="dxa"/>
          </w:tcPr>
          <w:p w14:paraId="37F99531" w14:textId="77777777" w:rsidR="00A86B58" w:rsidRPr="00F83010" w:rsidRDefault="00A86B58" w:rsidP="003308BF">
            <w:pPr>
              <w:pStyle w:val="a7"/>
            </w:pPr>
          </w:p>
        </w:tc>
      </w:tr>
      <w:tr w:rsidR="00A86B58" w14:paraId="422484B6" w14:textId="77777777" w:rsidTr="003308BF">
        <w:tc>
          <w:tcPr>
            <w:tcW w:w="5488" w:type="dxa"/>
          </w:tcPr>
          <w:p w14:paraId="5264A77D" w14:textId="77777777" w:rsidR="00A86B58" w:rsidRDefault="00A86B58" w:rsidP="003308BF">
            <w:r w:rsidRPr="00FE2239">
              <w:t>:16R:LINK</w:t>
            </w:r>
          </w:p>
        </w:tc>
        <w:tc>
          <w:tcPr>
            <w:tcW w:w="4762" w:type="dxa"/>
          </w:tcPr>
          <w:p w14:paraId="7A7A553A" w14:textId="77777777" w:rsidR="00A86B58" w:rsidRDefault="00A86B58" w:rsidP="003308BF">
            <w:pPr>
              <w:pStyle w:val="a7"/>
            </w:pPr>
          </w:p>
        </w:tc>
      </w:tr>
      <w:tr w:rsidR="00A86B58" w:rsidRPr="00AF4D92" w14:paraId="1274E60D" w14:textId="77777777" w:rsidTr="003308BF">
        <w:tc>
          <w:tcPr>
            <w:tcW w:w="5488" w:type="dxa"/>
          </w:tcPr>
          <w:p w14:paraId="0E0410AA" w14:textId="77777777" w:rsidR="00A86B58" w:rsidRPr="00F83010" w:rsidRDefault="00A86B58" w:rsidP="003308BF">
            <w:r>
              <w:t>:13A::LINK//565</w:t>
            </w:r>
          </w:p>
        </w:tc>
        <w:tc>
          <w:tcPr>
            <w:tcW w:w="4762" w:type="dxa"/>
          </w:tcPr>
          <w:p w14:paraId="4CFFF55E" w14:textId="77777777" w:rsidR="00A86B58" w:rsidRPr="00F83010" w:rsidRDefault="00A86B58" w:rsidP="003308BF">
            <w:pPr>
              <w:pStyle w:val="a7"/>
            </w:pPr>
          </w:p>
        </w:tc>
      </w:tr>
      <w:tr w:rsidR="00A86B58" w:rsidRPr="00AF4D92" w14:paraId="29BCDAF0" w14:textId="77777777" w:rsidTr="003308BF">
        <w:tc>
          <w:tcPr>
            <w:tcW w:w="5488" w:type="dxa"/>
          </w:tcPr>
          <w:p w14:paraId="29AA3E77" w14:textId="5EEFB67A" w:rsidR="00A86B58" w:rsidRPr="00F83010" w:rsidRDefault="00A86B58" w:rsidP="003308BF">
            <w:r w:rsidRPr="00FE2239">
              <w:t>:20C::RELA//</w:t>
            </w:r>
            <w:r w:rsidRPr="006A308C">
              <w:t>000002</w:t>
            </w:r>
          </w:p>
        </w:tc>
        <w:tc>
          <w:tcPr>
            <w:tcW w:w="4762" w:type="dxa"/>
          </w:tcPr>
          <w:p w14:paraId="032B287C" w14:textId="77777777" w:rsidR="00A86B58" w:rsidRPr="00F83010" w:rsidRDefault="00A86B58" w:rsidP="003308BF">
            <w:pPr>
              <w:pStyle w:val="a7"/>
            </w:pPr>
          </w:p>
        </w:tc>
      </w:tr>
      <w:tr w:rsidR="00A86B58" w14:paraId="1E1A02B4" w14:textId="77777777" w:rsidTr="003308BF">
        <w:tc>
          <w:tcPr>
            <w:tcW w:w="5488" w:type="dxa"/>
          </w:tcPr>
          <w:p w14:paraId="4D280461" w14:textId="77777777" w:rsidR="00A86B58" w:rsidRDefault="00A86B58" w:rsidP="003308BF">
            <w:r w:rsidRPr="00FE2239">
              <w:t>:16S:LINK</w:t>
            </w:r>
          </w:p>
        </w:tc>
        <w:tc>
          <w:tcPr>
            <w:tcW w:w="4762" w:type="dxa"/>
          </w:tcPr>
          <w:p w14:paraId="133CC9E5" w14:textId="77777777" w:rsidR="00A86B58" w:rsidRDefault="00A86B58" w:rsidP="003308BF">
            <w:pPr>
              <w:pStyle w:val="a7"/>
            </w:pPr>
          </w:p>
        </w:tc>
      </w:tr>
      <w:tr w:rsidR="00A86B58" w14:paraId="7042F1C9" w14:textId="77777777" w:rsidTr="003308BF">
        <w:tc>
          <w:tcPr>
            <w:tcW w:w="5488" w:type="dxa"/>
          </w:tcPr>
          <w:p w14:paraId="196B5021" w14:textId="24C2CF5D" w:rsidR="00A86B58" w:rsidRPr="00FE2239" w:rsidRDefault="00A86B58" w:rsidP="003308BF">
            <w:r w:rsidRPr="00FE2239">
              <w:t>:16R:LINK</w:t>
            </w:r>
          </w:p>
        </w:tc>
        <w:tc>
          <w:tcPr>
            <w:tcW w:w="4762" w:type="dxa"/>
          </w:tcPr>
          <w:p w14:paraId="44EDC247" w14:textId="77777777" w:rsidR="00A86B58" w:rsidRDefault="00A86B58" w:rsidP="003308BF">
            <w:pPr>
              <w:pStyle w:val="a7"/>
            </w:pPr>
          </w:p>
        </w:tc>
      </w:tr>
      <w:tr w:rsidR="00A86B58" w14:paraId="0A3831F4" w14:textId="77777777" w:rsidTr="003308BF">
        <w:tc>
          <w:tcPr>
            <w:tcW w:w="5488" w:type="dxa"/>
          </w:tcPr>
          <w:p w14:paraId="53429D9C" w14:textId="6099E4F2" w:rsidR="00A86B58" w:rsidRPr="00FE2239" w:rsidRDefault="00A86B58" w:rsidP="003308BF">
            <w:r>
              <w:t>:13A::LINK//565</w:t>
            </w:r>
          </w:p>
        </w:tc>
        <w:tc>
          <w:tcPr>
            <w:tcW w:w="4762" w:type="dxa"/>
          </w:tcPr>
          <w:p w14:paraId="3DA55199" w14:textId="77777777" w:rsidR="00A86B58" w:rsidRDefault="00A86B58" w:rsidP="003308BF">
            <w:pPr>
              <w:pStyle w:val="a7"/>
            </w:pPr>
          </w:p>
        </w:tc>
      </w:tr>
      <w:tr w:rsidR="00A86B58" w14:paraId="4A684B05" w14:textId="77777777" w:rsidTr="003308BF">
        <w:tc>
          <w:tcPr>
            <w:tcW w:w="5488" w:type="dxa"/>
          </w:tcPr>
          <w:p w14:paraId="28E1092D" w14:textId="1755AA93" w:rsidR="00A86B58" w:rsidRPr="00FE2239" w:rsidRDefault="00A86B58" w:rsidP="003308BF">
            <w:r>
              <w:t>:20C::</w:t>
            </w:r>
            <w:r w:rsidRPr="00A86B58">
              <w:t>PREV</w:t>
            </w:r>
            <w:r w:rsidRPr="00FE2239">
              <w:t>//</w:t>
            </w:r>
            <w:r w:rsidRPr="00A86B58">
              <w:t>123456</w:t>
            </w:r>
          </w:p>
        </w:tc>
        <w:tc>
          <w:tcPr>
            <w:tcW w:w="4762" w:type="dxa"/>
          </w:tcPr>
          <w:p w14:paraId="5C29CB47" w14:textId="77777777" w:rsidR="00A86B58" w:rsidRDefault="00A86B58" w:rsidP="003308BF">
            <w:pPr>
              <w:pStyle w:val="a7"/>
            </w:pPr>
          </w:p>
        </w:tc>
      </w:tr>
      <w:tr w:rsidR="00A86B58" w14:paraId="445721B2" w14:textId="77777777" w:rsidTr="003308BF">
        <w:tc>
          <w:tcPr>
            <w:tcW w:w="5488" w:type="dxa"/>
          </w:tcPr>
          <w:p w14:paraId="1E12CBB2" w14:textId="5AB3510C" w:rsidR="00A86B58" w:rsidRPr="00FE2239" w:rsidRDefault="00A86B58" w:rsidP="003308BF">
            <w:r w:rsidRPr="00FE2239">
              <w:t>:16S:LINK</w:t>
            </w:r>
          </w:p>
        </w:tc>
        <w:tc>
          <w:tcPr>
            <w:tcW w:w="4762" w:type="dxa"/>
          </w:tcPr>
          <w:p w14:paraId="521D2D13" w14:textId="77777777" w:rsidR="00A86B58" w:rsidRDefault="00A86B58" w:rsidP="003308BF">
            <w:pPr>
              <w:pStyle w:val="a7"/>
            </w:pPr>
          </w:p>
        </w:tc>
      </w:tr>
      <w:tr w:rsidR="00A86B58" w:rsidRPr="00AF4D92" w14:paraId="0D74E116" w14:textId="77777777" w:rsidTr="003308BF">
        <w:tc>
          <w:tcPr>
            <w:tcW w:w="5488" w:type="dxa"/>
          </w:tcPr>
          <w:p w14:paraId="66E662D1" w14:textId="77777777" w:rsidR="00A86B58" w:rsidRPr="00F83010" w:rsidRDefault="00A86B58" w:rsidP="003308BF">
            <w:r w:rsidRPr="00FE2239">
              <w:t>:16R:STAT</w:t>
            </w:r>
          </w:p>
        </w:tc>
        <w:tc>
          <w:tcPr>
            <w:tcW w:w="4762" w:type="dxa"/>
          </w:tcPr>
          <w:p w14:paraId="2F69EB4E" w14:textId="77777777" w:rsidR="00A86B58" w:rsidRPr="00F83010" w:rsidRDefault="00A86B58" w:rsidP="003308BF">
            <w:pPr>
              <w:pStyle w:val="a7"/>
            </w:pPr>
          </w:p>
        </w:tc>
      </w:tr>
      <w:tr w:rsidR="00A86B58" w:rsidRPr="00AF4D92" w14:paraId="57861B94" w14:textId="77777777" w:rsidTr="003308BF">
        <w:tc>
          <w:tcPr>
            <w:tcW w:w="5488" w:type="dxa"/>
          </w:tcPr>
          <w:p w14:paraId="57EBC2FC" w14:textId="5A5A6BE6" w:rsidR="00A86B58" w:rsidRPr="001363E7" w:rsidRDefault="00A86B58" w:rsidP="003308BF">
            <w:r>
              <w:t>:25D::</w:t>
            </w:r>
            <w:r w:rsidR="00910A33">
              <w:t>CPRC//CAN</w:t>
            </w:r>
            <w:r w:rsidR="00910A33">
              <w:rPr>
                <w:lang w:val="en-US"/>
              </w:rPr>
              <w:t>D</w:t>
            </w:r>
          </w:p>
        </w:tc>
        <w:tc>
          <w:tcPr>
            <w:tcW w:w="4762" w:type="dxa"/>
          </w:tcPr>
          <w:p w14:paraId="0AA42E05" w14:textId="77777777" w:rsidR="00A86B58" w:rsidRPr="00F83010" w:rsidRDefault="00A86B58" w:rsidP="003308BF">
            <w:pPr>
              <w:pStyle w:val="a7"/>
            </w:pPr>
          </w:p>
        </w:tc>
      </w:tr>
      <w:tr w:rsidR="00A86B58" w:rsidRPr="00AF4D92" w14:paraId="11F3C12A" w14:textId="77777777" w:rsidTr="003308BF">
        <w:tc>
          <w:tcPr>
            <w:tcW w:w="5488" w:type="dxa"/>
          </w:tcPr>
          <w:p w14:paraId="25F9153D" w14:textId="77777777" w:rsidR="00A86B58" w:rsidRPr="00F83010" w:rsidRDefault="00A86B58" w:rsidP="003308BF">
            <w:r w:rsidRPr="00FE2239">
              <w:t>:16S:STAT</w:t>
            </w:r>
          </w:p>
        </w:tc>
        <w:tc>
          <w:tcPr>
            <w:tcW w:w="4762" w:type="dxa"/>
          </w:tcPr>
          <w:p w14:paraId="5FB08539" w14:textId="77777777" w:rsidR="00A86B58" w:rsidRPr="00F83010" w:rsidRDefault="00A86B58" w:rsidP="003308BF">
            <w:pPr>
              <w:pStyle w:val="a7"/>
            </w:pPr>
          </w:p>
        </w:tc>
      </w:tr>
      <w:tr w:rsidR="00A86B58" w:rsidRPr="00F83010" w14:paraId="475DB6C3" w14:textId="77777777" w:rsidTr="003308BF">
        <w:tc>
          <w:tcPr>
            <w:tcW w:w="5488" w:type="dxa"/>
          </w:tcPr>
          <w:p w14:paraId="4F46197C" w14:textId="77777777" w:rsidR="00A86B58" w:rsidRPr="00F83010" w:rsidRDefault="00A86B58" w:rsidP="003308BF">
            <w:r w:rsidRPr="00291E61">
              <w:t>:16S:GENL</w:t>
            </w:r>
          </w:p>
        </w:tc>
        <w:tc>
          <w:tcPr>
            <w:tcW w:w="4762" w:type="dxa"/>
          </w:tcPr>
          <w:p w14:paraId="4F4C90D9" w14:textId="77777777" w:rsidR="00A86B58" w:rsidRPr="00F83010" w:rsidRDefault="00A86B58" w:rsidP="003308BF">
            <w:pPr>
              <w:pStyle w:val="a7"/>
            </w:pPr>
          </w:p>
        </w:tc>
      </w:tr>
      <w:tr w:rsidR="00A86B58" w:rsidRPr="00F83010" w14:paraId="576DDAEF" w14:textId="77777777" w:rsidTr="003308BF">
        <w:tc>
          <w:tcPr>
            <w:tcW w:w="5488" w:type="dxa"/>
          </w:tcPr>
          <w:p w14:paraId="71394030" w14:textId="77777777" w:rsidR="00A86B58" w:rsidRPr="00291E61" w:rsidRDefault="00A86B58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3C605A1D" w14:textId="77777777" w:rsidR="00A86B58" w:rsidRPr="00F83010" w:rsidRDefault="00A86B58" w:rsidP="003308BF">
            <w:pPr>
              <w:pStyle w:val="a7"/>
            </w:pPr>
          </w:p>
        </w:tc>
      </w:tr>
      <w:tr w:rsidR="00A86B58" w:rsidRPr="00F83010" w14:paraId="014E37EE" w14:textId="77777777" w:rsidTr="003308BF">
        <w:tc>
          <w:tcPr>
            <w:tcW w:w="5488" w:type="dxa"/>
          </w:tcPr>
          <w:p w14:paraId="2C74D8D8" w14:textId="77777777" w:rsidR="00A86B58" w:rsidRPr="00291E61" w:rsidRDefault="00A86B58" w:rsidP="003308BF">
            <w:r w:rsidRPr="00CC4CD1">
              <w:t>:13A::CAON//001</w:t>
            </w:r>
          </w:p>
        </w:tc>
        <w:tc>
          <w:tcPr>
            <w:tcW w:w="4762" w:type="dxa"/>
          </w:tcPr>
          <w:p w14:paraId="19AF9E07" w14:textId="77777777" w:rsidR="00A86B58" w:rsidRPr="00F83010" w:rsidRDefault="00A86B58" w:rsidP="003308BF">
            <w:pPr>
              <w:pStyle w:val="a7"/>
            </w:pPr>
          </w:p>
        </w:tc>
      </w:tr>
      <w:tr w:rsidR="00A86B58" w:rsidRPr="00F83010" w14:paraId="10C5CDAA" w14:textId="77777777" w:rsidTr="003308BF">
        <w:tc>
          <w:tcPr>
            <w:tcW w:w="5488" w:type="dxa"/>
          </w:tcPr>
          <w:p w14:paraId="30C46095" w14:textId="77777777" w:rsidR="00A86B58" w:rsidRPr="00291E61" w:rsidRDefault="00A86B58" w:rsidP="003308BF">
            <w:r w:rsidRPr="0065593F">
              <w:t>:22F::CAOP//</w:t>
            </w:r>
            <w:r w:rsidRPr="00CC4CD1">
              <w:t>SECU</w:t>
            </w:r>
          </w:p>
        </w:tc>
        <w:tc>
          <w:tcPr>
            <w:tcW w:w="4762" w:type="dxa"/>
          </w:tcPr>
          <w:p w14:paraId="78B9F3AB" w14:textId="77777777" w:rsidR="00A86B58" w:rsidRPr="00F83010" w:rsidRDefault="00A86B58" w:rsidP="003308BF">
            <w:pPr>
              <w:pStyle w:val="a7"/>
            </w:pPr>
          </w:p>
        </w:tc>
      </w:tr>
      <w:tr w:rsidR="00A86B58" w:rsidRPr="00A07F83" w14:paraId="4FFCE99C" w14:textId="77777777" w:rsidTr="003308BF">
        <w:tc>
          <w:tcPr>
            <w:tcW w:w="5488" w:type="dxa"/>
          </w:tcPr>
          <w:p w14:paraId="0F6FA93C" w14:textId="1FB4B04A" w:rsidR="00A86B58" w:rsidRPr="00CC4CD1" w:rsidRDefault="00A86B58" w:rsidP="0050300B">
            <w:pPr>
              <w:numPr>
                <w:ilvl w:val="0"/>
                <w:numId w:val="0"/>
              </w:numPr>
            </w:pPr>
            <w:r w:rsidRPr="00CC4CD1">
              <w:t>:97A::SAFE//ML1111111111</w:t>
            </w:r>
            <w:del w:id="469" w:author="Draft 3" w:date="2016-03-30T15:34:00Z">
              <w:r w:rsidRPr="00CC4CD1" w:rsidDel="0050300B">
                <w:delText>/KRZD/00000000000000000</w:delText>
              </w:r>
            </w:del>
          </w:p>
        </w:tc>
        <w:tc>
          <w:tcPr>
            <w:tcW w:w="4762" w:type="dxa"/>
          </w:tcPr>
          <w:p w14:paraId="49BC184C" w14:textId="77777777" w:rsidR="00A86B58" w:rsidRPr="00A07F83" w:rsidRDefault="00A86B58" w:rsidP="003308BF">
            <w:pPr>
              <w:pStyle w:val="a7"/>
              <w:rPr>
                <w:lang w:val="en-US"/>
              </w:rPr>
            </w:pPr>
          </w:p>
        </w:tc>
      </w:tr>
      <w:tr w:rsidR="00A86B58" w:rsidRPr="00A07F83" w14:paraId="2E8F5ECF" w14:textId="77777777" w:rsidTr="003308BF">
        <w:tc>
          <w:tcPr>
            <w:tcW w:w="5488" w:type="dxa"/>
          </w:tcPr>
          <w:p w14:paraId="349AE2E2" w14:textId="77777777" w:rsidR="00A86B58" w:rsidRPr="00CC4CD1" w:rsidRDefault="00A86B58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34FED071" w14:textId="77777777" w:rsidR="00A86B58" w:rsidRPr="00A07F83" w:rsidRDefault="00A86B58" w:rsidP="003308BF">
            <w:pPr>
              <w:pStyle w:val="a7"/>
              <w:rPr>
                <w:lang w:val="en-US"/>
              </w:rPr>
            </w:pPr>
          </w:p>
        </w:tc>
      </w:tr>
      <w:tr w:rsidR="00A86B58" w:rsidRPr="00A07F83" w14:paraId="34E4D813" w14:textId="77777777" w:rsidTr="003308BF">
        <w:tc>
          <w:tcPr>
            <w:tcW w:w="5488" w:type="dxa"/>
          </w:tcPr>
          <w:p w14:paraId="4D350A48" w14:textId="77777777" w:rsidR="00A86B58" w:rsidRPr="00CC4CD1" w:rsidRDefault="00A86B58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06D85941" w14:textId="77777777" w:rsidR="00A86B58" w:rsidRPr="00A07F83" w:rsidRDefault="00A86B58" w:rsidP="003308BF">
            <w:pPr>
              <w:pStyle w:val="a7"/>
              <w:rPr>
                <w:lang w:val="en-US"/>
              </w:rPr>
            </w:pPr>
          </w:p>
        </w:tc>
      </w:tr>
      <w:tr w:rsidR="00A86B58" w:rsidRPr="00A07F83" w14:paraId="09E742B8" w14:textId="77777777" w:rsidTr="003308BF">
        <w:tc>
          <w:tcPr>
            <w:tcW w:w="5488" w:type="dxa"/>
          </w:tcPr>
          <w:p w14:paraId="4A4212FD" w14:textId="48FCD2E1" w:rsidR="00A86B58" w:rsidRPr="00CC4CD1" w:rsidRDefault="00A86B58" w:rsidP="003308BF">
            <w:r>
              <w:t>:95R::</w:t>
            </w:r>
            <w:r w:rsidRPr="00CC4CD1">
              <w:t>MEOR</w:t>
            </w:r>
            <w:r w:rsidRPr="0027678E">
              <w:t>/NSDR/</w:t>
            </w:r>
            <w:r w:rsidRPr="00A86B58">
              <w:t>MS0142000555</w:t>
            </w:r>
          </w:p>
        </w:tc>
        <w:tc>
          <w:tcPr>
            <w:tcW w:w="4762" w:type="dxa"/>
          </w:tcPr>
          <w:p w14:paraId="63DF55B1" w14:textId="77777777" w:rsidR="00A86B58" w:rsidRPr="00A07F83" w:rsidRDefault="00A86B58" w:rsidP="003308BF">
            <w:pPr>
              <w:pStyle w:val="a7"/>
              <w:rPr>
                <w:lang w:val="en-US"/>
              </w:rPr>
            </w:pPr>
          </w:p>
        </w:tc>
      </w:tr>
      <w:tr w:rsidR="00A86B58" w:rsidRPr="00A07F83" w14:paraId="5884358F" w14:textId="77777777" w:rsidTr="003308BF">
        <w:tc>
          <w:tcPr>
            <w:tcW w:w="5488" w:type="dxa"/>
          </w:tcPr>
          <w:p w14:paraId="07F7310A" w14:textId="77777777" w:rsidR="00A86B58" w:rsidRPr="00CC4CD1" w:rsidRDefault="00A86B58" w:rsidP="003308BF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3120F5D8" w14:textId="77777777" w:rsidR="00A86B58" w:rsidRPr="00A07F83" w:rsidRDefault="00A86B58" w:rsidP="003308BF">
            <w:pPr>
              <w:pStyle w:val="a7"/>
              <w:rPr>
                <w:lang w:val="en-US"/>
              </w:rPr>
            </w:pPr>
          </w:p>
        </w:tc>
      </w:tr>
    </w:tbl>
    <w:p w14:paraId="6307A3D6" w14:textId="77777777" w:rsidR="00A86B58" w:rsidRDefault="00A86B58" w:rsidP="00A86B58">
      <w:pPr>
        <w:numPr>
          <w:ilvl w:val="0"/>
          <w:numId w:val="0"/>
        </w:numPr>
        <w:ind w:left="432" w:hanging="432"/>
      </w:pPr>
    </w:p>
    <w:p w14:paraId="4B7F6410" w14:textId="700F6DCF" w:rsidR="00253D4B" w:rsidRDefault="00253D4B" w:rsidP="00021B69">
      <w:pPr>
        <w:pStyle w:val="1"/>
        <w:numPr>
          <w:ilvl w:val="0"/>
          <w:numId w:val="5"/>
        </w:numPr>
      </w:pPr>
      <w:bookmarkStart w:id="470" w:name="_Toc445279701"/>
      <w:r>
        <w:t>С</w:t>
      </w:r>
      <w:r w:rsidRPr="00573402">
        <w:t>ообщение МТ56</w:t>
      </w:r>
      <w:r w:rsidRPr="00253D4B">
        <w:t>6</w:t>
      </w:r>
      <w:r>
        <w:t>. Подтверждение корпоративного действия (по ценным бумагам).</w:t>
      </w:r>
      <w:bookmarkEnd w:id="470"/>
      <w:r>
        <w:t xml:space="preserve"> </w:t>
      </w:r>
    </w:p>
    <w:p w14:paraId="1AF48647" w14:textId="1621A5D3" w:rsidR="00253D4B" w:rsidRDefault="00253D4B" w:rsidP="00253D4B">
      <w:r>
        <w:t>Легенда:</w:t>
      </w:r>
    </w:p>
    <w:p w14:paraId="50C033C5" w14:textId="77777777" w:rsidR="00253D4B" w:rsidRPr="00253D4B" w:rsidRDefault="00253D4B" w:rsidP="00253D4B">
      <w:r w:rsidRPr="00253D4B">
        <w:t xml:space="preserve">CACO - Сообщение о подтверждении корпоративного действия. </w:t>
      </w:r>
    </w:p>
    <w:p w14:paraId="788EED39" w14:textId="036E8EE2" w:rsidR="00253D4B" w:rsidRPr="00253D4B" w:rsidRDefault="00253D4B" w:rsidP="00253D4B">
      <w:r w:rsidRPr="00253D4B">
        <w:t xml:space="preserve">Подтверждает проведение </w:t>
      </w:r>
      <w:r w:rsidR="000E4634">
        <w:t>КД в части ц/б (в КД PRIO форми</w:t>
      </w:r>
      <w:r w:rsidRPr="00253D4B">
        <w:t xml:space="preserve">руется CACO только по ЦБ). </w:t>
      </w:r>
    </w:p>
    <w:p w14:paraId="1E2F89B0" w14:textId="77777777" w:rsidR="00253D4B" w:rsidRPr="00253D4B" w:rsidRDefault="00253D4B" w:rsidP="00253D4B">
      <w:r w:rsidRPr="00253D4B">
        <w:t>Получателями сообщений CACO являются инициаторы поручений на участие в КД.</w:t>
      </w:r>
    </w:p>
    <w:p w14:paraId="31D010CF" w14:textId="436C2A46" w:rsidR="00253D4B" w:rsidRPr="00253D4B" w:rsidRDefault="00253D4B" w:rsidP="00253D4B"/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253D4B" w:rsidRPr="00F83010" w14:paraId="29BD7FB0" w14:textId="77777777" w:rsidTr="000E4634">
        <w:tc>
          <w:tcPr>
            <w:tcW w:w="5488" w:type="dxa"/>
            <w:shd w:val="clear" w:color="auto" w:fill="F2F2F2" w:themeFill="background1" w:themeFillShade="F2"/>
          </w:tcPr>
          <w:p w14:paraId="52135F4C" w14:textId="77777777" w:rsidR="00253D4B" w:rsidRPr="00F83010" w:rsidRDefault="00253D4B" w:rsidP="000E4634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C3BB5E2" w14:textId="77777777" w:rsidR="00253D4B" w:rsidRPr="00F83010" w:rsidRDefault="00253D4B" w:rsidP="000E4634">
            <w:pPr>
              <w:pStyle w:val="a3"/>
            </w:pPr>
            <w:r>
              <w:t>Комментарии</w:t>
            </w:r>
          </w:p>
        </w:tc>
      </w:tr>
      <w:tr w:rsidR="00253D4B" w:rsidRPr="00F83010" w14:paraId="50D4128E" w14:textId="77777777" w:rsidTr="000E4634">
        <w:tc>
          <w:tcPr>
            <w:tcW w:w="5488" w:type="dxa"/>
          </w:tcPr>
          <w:p w14:paraId="65D83B95" w14:textId="25C9ABD4" w:rsidR="00253D4B" w:rsidRDefault="00253D4B" w:rsidP="00B827D1">
            <w:r w:rsidRPr="009A648D">
              <w:t>:16R:GENL</w:t>
            </w:r>
          </w:p>
        </w:tc>
        <w:tc>
          <w:tcPr>
            <w:tcW w:w="4762" w:type="dxa"/>
          </w:tcPr>
          <w:p w14:paraId="3372A942" w14:textId="77777777" w:rsidR="00253D4B" w:rsidRPr="00F83010" w:rsidRDefault="00253D4B" w:rsidP="000E4634">
            <w:pPr>
              <w:pStyle w:val="a7"/>
            </w:pPr>
          </w:p>
        </w:tc>
      </w:tr>
      <w:tr w:rsidR="00253D4B" w14:paraId="581835AE" w14:textId="77777777" w:rsidTr="000E4634">
        <w:tc>
          <w:tcPr>
            <w:tcW w:w="5488" w:type="dxa"/>
          </w:tcPr>
          <w:p w14:paraId="72D8B9A9" w14:textId="03A83E68" w:rsidR="00253D4B" w:rsidRDefault="00253D4B" w:rsidP="00B827D1">
            <w:r w:rsidRPr="009A648D">
              <w:t>:20C::CORP//</w:t>
            </w:r>
            <w:r w:rsidR="00B827D1" w:rsidRPr="00F3284F">
              <w:t>401401X1111</w:t>
            </w:r>
          </w:p>
        </w:tc>
        <w:tc>
          <w:tcPr>
            <w:tcW w:w="4762" w:type="dxa"/>
          </w:tcPr>
          <w:p w14:paraId="7F576DB2" w14:textId="77777777" w:rsidR="00253D4B" w:rsidRDefault="00253D4B" w:rsidP="000E4634">
            <w:pPr>
              <w:pStyle w:val="a7"/>
            </w:pPr>
          </w:p>
        </w:tc>
      </w:tr>
      <w:tr w:rsidR="00253D4B" w:rsidRPr="00B0186A" w14:paraId="2918C708" w14:textId="77777777" w:rsidTr="000E4634">
        <w:tc>
          <w:tcPr>
            <w:tcW w:w="5488" w:type="dxa"/>
          </w:tcPr>
          <w:p w14:paraId="33D04355" w14:textId="1FCA96A3" w:rsidR="00253D4B" w:rsidRPr="00F83010" w:rsidRDefault="00253D4B" w:rsidP="00B827D1">
            <w:r w:rsidRPr="009A648D">
              <w:t>:20C::SEME//</w:t>
            </w:r>
            <w:r w:rsidR="00B827D1" w:rsidRPr="00F3284F">
              <w:t>2518600</w:t>
            </w:r>
          </w:p>
        </w:tc>
        <w:tc>
          <w:tcPr>
            <w:tcW w:w="4762" w:type="dxa"/>
          </w:tcPr>
          <w:p w14:paraId="57B3D5AA" w14:textId="77777777" w:rsidR="00253D4B" w:rsidRPr="00F83010" w:rsidRDefault="00253D4B" w:rsidP="000E4634">
            <w:pPr>
              <w:pStyle w:val="a7"/>
            </w:pPr>
          </w:p>
        </w:tc>
      </w:tr>
      <w:tr w:rsidR="00253D4B" w:rsidRPr="001D1D18" w14:paraId="22305C79" w14:textId="77777777" w:rsidTr="000E4634">
        <w:tc>
          <w:tcPr>
            <w:tcW w:w="5488" w:type="dxa"/>
          </w:tcPr>
          <w:p w14:paraId="36984371" w14:textId="0C58B7FF" w:rsidR="00253D4B" w:rsidRPr="00F83010" w:rsidRDefault="00253D4B" w:rsidP="00B827D1">
            <w:r w:rsidRPr="009A648D">
              <w:t>:23G:NEWM</w:t>
            </w:r>
          </w:p>
        </w:tc>
        <w:tc>
          <w:tcPr>
            <w:tcW w:w="4762" w:type="dxa"/>
          </w:tcPr>
          <w:p w14:paraId="0A600F1C" w14:textId="77777777" w:rsidR="00253D4B" w:rsidRPr="00F83010" w:rsidRDefault="00253D4B" w:rsidP="000E4634">
            <w:pPr>
              <w:pStyle w:val="a7"/>
            </w:pPr>
          </w:p>
        </w:tc>
      </w:tr>
      <w:tr w:rsidR="00253D4B" w:rsidRPr="001D1D18" w14:paraId="4766A12F" w14:textId="77777777" w:rsidTr="000E4634">
        <w:tc>
          <w:tcPr>
            <w:tcW w:w="5488" w:type="dxa"/>
          </w:tcPr>
          <w:p w14:paraId="34584362" w14:textId="6B097FC8" w:rsidR="00253D4B" w:rsidRPr="00B827D1" w:rsidRDefault="00253D4B" w:rsidP="00B827D1">
            <w:r w:rsidRPr="009A648D">
              <w:t>:22F::CAEV//</w:t>
            </w:r>
            <w:r w:rsidR="00B827D1" w:rsidRPr="00F3284F">
              <w:t>PRIO</w:t>
            </w:r>
          </w:p>
        </w:tc>
        <w:tc>
          <w:tcPr>
            <w:tcW w:w="4762" w:type="dxa"/>
          </w:tcPr>
          <w:p w14:paraId="391DCDA2" w14:textId="77777777" w:rsidR="00253D4B" w:rsidRPr="00F83010" w:rsidRDefault="00253D4B" w:rsidP="000E4634">
            <w:pPr>
              <w:pStyle w:val="a7"/>
            </w:pPr>
          </w:p>
        </w:tc>
      </w:tr>
      <w:tr w:rsidR="00253D4B" w:rsidRPr="00E33FA3" w14:paraId="25F2D856" w14:textId="77777777" w:rsidTr="000E4634">
        <w:tc>
          <w:tcPr>
            <w:tcW w:w="5488" w:type="dxa"/>
          </w:tcPr>
          <w:p w14:paraId="4742600A" w14:textId="3B8F5A79" w:rsidR="00253D4B" w:rsidRPr="00F83010" w:rsidRDefault="00253D4B" w:rsidP="00B827D1">
            <w:r w:rsidRPr="009A648D">
              <w:t>:98C::PREP//201</w:t>
            </w:r>
            <w:r w:rsidR="00B827D1" w:rsidRPr="00F3284F">
              <w:t>60901</w:t>
            </w:r>
            <w:r w:rsidRPr="009A648D">
              <w:t>180000</w:t>
            </w:r>
          </w:p>
        </w:tc>
        <w:tc>
          <w:tcPr>
            <w:tcW w:w="4762" w:type="dxa"/>
          </w:tcPr>
          <w:p w14:paraId="586B42E9" w14:textId="77777777" w:rsidR="00253D4B" w:rsidRPr="00F83010" w:rsidRDefault="00253D4B" w:rsidP="000E4634">
            <w:pPr>
              <w:pStyle w:val="a7"/>
            </w:pPr>
          </w:p>
        </w:tc>
      </w:tr>
      <w:tr w:rsidR="00253D4B" w:rsidRPr="00AF4D92" w14:paraId="75A322DB" w14:textId="77777777" w:rsidTr="000E4634">
        <w:tc>
          <w:tcPr>
            <w:tcW w:w="5488" w:type="dxa"/>
          </w:tcPr>
          <w:p w14:paraId="440FD773" w14:textId="1319421F" w:rsidR="00253D4B" w:rsidRPr="00F83010" w:rsidRDefault="00253D4B" w:rsidP="00B827D1">
            <w:r w:rsidRPr="009A648D">
              <w:t>:16R:LINK</w:t>
            </w:r>
          </w:p>
        </w:tc>
        <w:tc>
          <w:tcPr>
            <w:tcW w:w="4762" w:type="dxa"/>
          </w:tcPr>
          <w:p w14:paraId="2EC92527" w14:textId="77777777" w:rsidR="00253D4B" w:rsidRPr="00F83010" w:rsidRDefault="00253D4B" w:rsidP="000E4634">
            <w:pPr>
              <w:pStyle w:val="a7"/>
            </w:pPr>
          </w:p>
        </w:tc>
      </w:tr>
      <w:tr w:rsidR="00253D4B" w:rsidRPr="00AF4D92" w14:paraId="01C3DA3D" w14:textId="77777777" w:rsidTr="000E4634">
        <w:tc>
          <w:tcPr>
            <w:tcW w:w="5488" w:type="dxa"/>
          </w:tcPr>
          <w:p w14:paraId="0E7D15A9" w14:textId="2B63DC4F" w:rsidR="00253D4B" w:rsidRPr="00B827D1" w:rsidRDefault="00253D4B" w:rsidP="00B827D1">
            <w:r w:rsidRPr="009A648D">
              <w:t>:13</w:t>
            </w:r>
            <w:r w:rsidR="0057371B">
              <w:t>A</w:t>
            </w:r>
            <w:r w:rsidRPr="009A648D">
              <w:t>::LINK//565</w:t>
            </w:r>
          </w:p>
        </w:tc>
        <w:tc>
          <w:tcPr>
            <w:tcW w:w="4762" w:type="dxa"/>
          </w:tcPr>
          <w:p w14:paraId="6FB4AFA9" w14:textId="77777777" w:rsidR="00253D4B" w:rsidRPr="00F83010" w:rsidRDefault="00253D4B" w:rsidP="000E4634">
            <w:pPr>
              <w:pStyle w:val="a7"/>
            </w:pPr>
          </w:p>
        </w:tc>
      </w:tr>
      <w:tr w:rsidR="00253D4B" w:rsidRPr="00AF4D92" w14:paraId="63A07DEA" w14:textId="77777777" w:rsidTr="000E4634">
        <w:tc>
          <w:tcPr>
            <w:tcW w:w="5488" w:type="dxa"/>
          </w:tcPr>
          <w:p w14:paraId="519802BE" w14:textId="0F4ECA52" w:rsidR="00253D4B" w:rsidRPr="00F83010" w:rsidRDefault="00253D4B" w:rsidP="00B827D1">
            <w:r w:rsidRPr="009A648D">
              <w:t>:20C::RELA//</w:t>
            </w:r>
            <w:r w:rsidR="00B827D1" w:rsidRPr="00F3284F">
              <w:t>00101</w:t>
            </w:r>
          </w:p>
        </w:tc>
        <w:tc>
          <w:tcPr>
            <w:tcW w:w="4762" w:type="dxa"/>
          </w:tcPr>
          <w:p w14:paraId="4FAE0FC9" w14:textId="77777777" w:rsidR="00253D4B" w:rsidRPr="00F83010" w:rsidRDefault="00253D4B" w:rsidP="000E4634">
            <w:pPr>
              <w:pStyle w:val="a7"/>
            </w:pPr>
          </w:p>
        </w:tc>
      </w:tr>
      <w:tr w:rsidR="00253D4B" w:rsidRPr="00F83010" w14:paraId="6DBEB7C3" w14:textId="77777777" w:rsidTr="000E4634">
        <w:tc>
          <w:tcPr>
            <w:tcW w:w="5488" w:type="dxa"/>
          </w:tcPr>
          <w:p w14:paraId="1F0B696E" w14:textId="731A54EA" w:rsidR="00253D4B" w:rsidRPr="00F83010" w:rsidRDefault="00253D4B" w:rsidP="00B827D1">
            <w:r w:rsidRPr="009A648D">
              <w:t>:16S:LINK</w:t>
            </w:r>
          </w:p>
        </w:tc>
        <w:tc>
          <w:tcPr>
            <w:tcW w:w="4762" w:type="dxa"/>
          </w:tcPr>
          <w:p w14:paraId="13D85843" w14:textId="77777777" w:rsidR="00253D4B" w:rsidRPr="00F83010" w:rsidRDefault="00253D4B" w:rsidP="000E4634">
            <w:pPr>
              <w:pStyle w:val="a7"/>
            </w:pPr>
          </w:p>
        </w:tc>
      </w:tr>
      <w:tr w:rsidR="00253D4B" w:rsidRPr="00EF6706" w14:paraId="75F535F3" w14:textId="77777777" w:rsidTr="000E4634">
        <w:tc>
          <w:tcPr>
            <w:tcW w:w="5488" w:type="dxa"/>
          </w:tcPr>
          <w:p w14:paraId="489CA13C" w14:textId="54388B52" w:rsidR="00253D4B" w:rsidRPr="00B827D1" w:rsidRDefault="00253D4B" w:rsidP="00B827D1">
            <w:r w:rsidRPr="009A648D">
              <w:t>:16S:GENL</w:t>
            </w:r>
          </w:p>
        </w:tc>
        <w:tc>
          <w:tcPr>
            <w:tcW w:w="4762" w:type="dxa"/>
          </w:tcPr>
          <w:p w14:paraId="3BE25C21" w14:textId="77777777" w:rsidR="00253D4B" w:rsidRPr="008303FC" w:rsidRDefault="00253D4B" w:rsidP="000E4634">
            <w:pPr>
              <w:pStyle w:val="a7"/>
              <w:rPr>
                <w:lang w:val="en-US"/>
              </w:rPr>
            </w:pPr>
          </w:p>
        </w:tc>
      </w:tr>
      <w:tr w:rsidR="00253D4B" w:rsidRPr="005419A3" w14:paraId="58DFFD8B" w14:textId="77777777" w:rsidTr="000E4634">
        <w:tc>
          <w:tcPr>
            <w:tcW w:w="5488" w:type="dxa"/>
          </w:tcPr>
          <w:p w14:paraId="5B23B4EB" w14:textId="18459B70" w:rsidR="00253D4B" w:rsidRPr="00B827D1" w:rsidRDefault="00253D4B" w:rsidP="00B827D1">
            <w:r w:rsidRPr="009A648D">
              <w:t>:16R:USECU</w:t>
            </w:r>
          </w:p>
        </w:tc>
        <w:tc>
          <w:tcPr>
            <w:tcW w:w="4762" w:type="dxa"/>
          </w:tcPr>
          <w:p w14:paraId="03E08F24" w14:textId="77777777" w:rsidR="00253D4B" w:rsidRPr="005419A3" w:rsidRDefault="00253D4B" w:rsidP="000E4634">
            <w:pPr>
              <w:pStyle w:val="a7"/>
              <w:rPr>
                <w:lang w:val="en-US"/>
              </w:rPr>
            </w:pPr>
          </w:p>
        </w:tc>
      </w:tr>
      <w:tr w:rsidR="00253D4B" w:rsidRPr="001D1D18" w14:paraId="60DFCF74" w14:textId="77777777" w:rsidTr="000E4634">
        <w:tc>
          <w:tcPr>
            <w:tcW w:w="5488" w:type="dxa"/>
          </w:tcPr>
          <w:p w14:paraId="240E9072" w14:textId="02D3A700" w:rsidR="00253D4B" w:rsidRPr="00F83010" w:rsidRDefault="00B827D1" w:rsidP="0050300B">
            <w:pPr>
              <w:numPr>
                <w:ilvl w:val="0"/>
                <w:numId w:val="0"/>
              </w:numPr>
            </w:pPr>
            <w:r>
              <w:lastRenderedPageBreak/>
              <w:t>:97A::SAFE//M</w:t>
            </w:r>
            <w:r w:rsidRPr="00F3284F">
              <w:t>L</w:t>
            </w:r>
            <w:r w:rsidR="00253D4B" w:rsidRPr="009A648D">
              <w:t>1111111111</w:t>
            </w:r>
            <w:del w:id="471" w:author="Draft 3" w:date="2016-03-30T15:34:00Z">
              <w:r w:rsidR="00253D4B" w:rsidRPr="009A648D" w:rsidDel="0050300B">
                <w:delText>/KRZD/00000000000000000</w:delText>
              </w:r>
            </w:del>
          </w:p>
        </w:tc>
        <w:tc>
          <w:tcPr>
            <w:tcW w:w="4762" w:type="dxa"/>
          </w:tcPr>
          <w:p w14:paraId="5DC81BCF" w14:textId="77777777" w:rsidR="00253D4B" w:rsidRPr="00F83010" w:rsidRDefault="00253D4B" w:rsidP="000E4634">
            <w:pPr>
              <w:pStyle w:val="a7"/>
            </w:pPr>
          </w:p>
        </w:tc>
      </w:tr>
      <w:tr w:rsidR="00253D4B" w:rsidRPr="001D1D18" w14:paraId="23B52C3B" w14:textId="77777777" w:rsidTr="000E4634">
        <w:tc>
          <w:tcPr>
            <w:tcW w:w="5488" w:type="dxa"/>
          </w:tcPr>
          <w:p w14:paraId="05268DA1" w14:textId="22D3256C" w:rsidR="00253D4B" w:rsidRPr="00F83010" w:rsidRDefault="00253D4B" w:rsidP="00B827D1">
            <w:r w:rsidRPr="009A648D">
              <w:t>:35B</w:t>
            </w:r>
            <w:r w:rsidR="008B7636">
              <w:t>:ISIN RU1111111111</w:t>
            </w:r>
          </w:p>
        </w:tc>
        <w:tc>
          <w:tcPr>
            <w:tcW w:w="4762" w:type="dxa"/>
          </w:tcPr>
          <w:p w14:paraId="33140FF6" w14:textId="77777777" w:rsidR="00253D4B" w:rsidRPr="00F83010" w:rsidRDefault="00253D4B" w:rsidP="000E4634">
            <w:pPr>
              <w:pStyle w:val="a7"/>
            </w:pPr>
          </w:p>
        </w:tc>
      </w:tr>
      <w:tr w:rsidR="00253D4B" w:rsidRPr="00AF4D92" w14:paraId="306BEC1C" w14:textId="77777777" w:rsidTr="000E4634">
        <w:tc>
          <w:tcPr>
            <w:tcW w:w="5488" w:type="dxa"/>
          </w:tcPr>
          <w:p w14:paraId="786EA16E" w14:textId="3EE0FE71" w:rsidR="00253D4B" w:rsidRPr="00F83010" w:rsidRDefault="00253D4B" w:rsidP="00B827D1">
            <w:r w:rsidRPr="009A648D">
              <w:t>/XX/CORP/NADC/RU1111111111</w:t>
            </w:r>
          </w:p>
        </w:tc>
        <w:tc>
          <w:tcPr>
            <w:tcW w:w="4762" w:type="dxa"/>
          </w:tcPr>
          <w:p w14:paraId="4733FC89" w14:textId="77777777" w:rsidR="00253D4B" w:rsidRPr="00F83010" w:rsidRDefault="00253D4B" w:rsidP="000E4634">
            <w:pPr>
              <w:pStyle w:val="a7"/>
            </w:pPr>
          </w:p>
        </w:tc>
      </w:tr>
      <w:tr w:rsidR="00253D4B" w:rsidRPr="00AF4D92" w14:paraId="7F887B97" w14:textId="77777777" w:rsidTr="000E4634">
        <w:tc>
          <w:tcPr>
            <w:tcW w:w="5488" w:type="dxa"/>
          </w:tcPr>
          <w:p w14:paraId="374DCDEE" w14:textId="0F88CE3C" w:rsidR="00253D4B" w:rsidRPr="00F83010" w:rsidRDefault="00253D4B" w:rsidP="00B827D1">
            <w:r w:rsidRPr="009A648D">
              <w:t>/RU/1-11-00111-A</w:t>
            </w:r>
          </w:p>
        </w:tc>
        <w:tc>
          <w:tcPr>
            <w:tcW w:w="4762" w:type="dxa"/>
          </w:tcPr>
          <w:p w14:paraId="3EE2028C" w14:textId="77777777" w:rsidR="00253D4B" w:rsidRPr="00F83010" w:rsidRDefault="00253D4B" w:rsidP="000E4634">
            <w:pPr>
              <w:pStyle w:val="a7"/>
            </w:pPr>
          </w:p>
        </w:tc>
      </w:tr>
      <w:tr w:rsidR="00253D4B" w:rsidRPr="00AF4D92" w14:paraId="3BDBD943" w14:textId="77777777" w:rsidTr="000E4634">
        <w:tc>
          <w:tcPr>
            <w:tcW w:w="5488" w:type="dxa"/>
          </w:tcPr>
          <w:p w14:paraId="31FA3BAE" w14:textId="732F782D" w:rsidR="00253D4B" w:rsidRPr="00B827D1" w:rsidRDefault="00B827D1" w:rsidP="00B827D1">
            <w:r w:rsidRPr="00981372">
              <w:t>/NAME/'OAO ''MEGAFON'' VYP1</w:t>
            </w:r>
          </w:p>
        </w:tc>
        <w:tc>
          <w:tcPr>
            <w:tcW w:w="4762" w:type="dxa"/>
          </w:tcPr>
          <w:p w14:paraId="67D0445F" w14:textId="77777777" w:rsidR="00253D4B" w:rsidRPr="00F83010" w:rsidRDefault="00253D4B" w:rsidP="000E4634">
            <w:pPr>
              <w:pStyle w:val="a7"/>
            </w:pPr>
          </w:p>
        </w:tc>
      </w:tr>
      <w:tr w:rsidR="00253D4B" w:rsidRPr="00AF4D92" w14:paraId="480ED7B5" w14:textId="77777777" w:rsidTr="000E4634">
        <w:tc>
          <w:tcPr>
            <w:tcW w:w="5488" w:type="dxa"/>
          </w:tcPr>
          <w:p w14:paraId="7C2AB6A1" w14:textId="409FAB24" w:rsidR="00253D4B" w:rsidRPr="00F83010" w:rsidRDefault="00253D4B" w:rsidP="00B827D1">
            <w:r w:rsidRPr="009A648D">
              <w:t>:93B::CONB//UNIT/100</w:t>
            </w:r>
            <w:del w:id="472" w:author="Draft" w:date="2016-07-01T12:06:00Z">
              <w:r w:rsidRPr="009A648D" w:rsidDel="003C25C1">
                <w:delText>0</w:delText>
              </w:r>
            </w:del>
            <w:r w:rsidRPr="009A648D">
              <w:t>,</w:t>
            </w:r>
          </w:p>
        </w:tc>
        <w:tc>
          <w:tcPr>
            <w:tcW w:w="4762" w:type="dxa"/>
          </w:tcPr>
          <w:p w14:paraId="0DAD2FC9" w14:textId="1F5F7789" w:rsidR="00253D4B" w:rsidRPr="00F83010" w:rsidRDefault="003C25C1" w:rsidP="000E4634">
            <w:pPr>
              <w:numPr>
                <w:ilvl w:val="0"/>
                <w:numId w:val="1"/>
              </w:numPr>
              <w:ind w:left="-6" w:firstLine="6"/>
            </w:pPr>
            <w:ins w:id="473" w:author="Draft" w:date="2016-07-01T12:06:00Z">
              <w:r w:rsidRPr="003C25C1">
                <w:t>Количество приобретаемых новых ценных бумаг</w:t>
              </w:r>
            </w:ins>
          </w:p>
        </w:tc>
      </w:tr>
      <w:tr w:rsidR="00B827D1" w:rsidRPr="00AF4D92" w14:paraId="05166E8D" w14:textId="77777777" w:rsidTr="000E4634">
        <w:tc>
          <w:tcPr>
            <w:tcW w:w="5488" w:type="dxa"/>
          </w:tcPr>
          <w:p w14:paraId="467A9B8E" w14:textId="13CBC078" w:rsidR="00B827D1" w:rsidRPr="009A648D" w:rsidRDefault="00B827D1" w:rsidP="00B827D1">
            <w:r w:rsidRPr="00836E5D">
              <w:t>:16S:USECU</w:t>
            </w:r>
          </w:p>
        </w:tc>
        <w:tc>
          <w:tcPr>
            <w:tcW w:w="4762" w:type="dxa"/>
          </w:tcPr>
          <w:p w14:paraId="68AE62F0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827D1" w:rsidRPr="00AF4D92" w14:paraId="19028445" w14:textId="77777777" w:rsidTr="000E4634">
        <w:tc>
          <w:tcPr>
            <w:tcW w:w="5488" w:type="dxa"/>
          </w:tcPr>
          <w:p w14:paraId="489BD723" w14:textId="0AA37E35" w:rsidR="00B827D1" w:rsidRPr="009A648D" w:rsidRDefault="00B827D1" w:rsidP="00B827D1">
            <w:r w:rsidRPr="00836E5D">
              <w:t>:16R:CACONF</w:t>
            </w:r>
          </w:p>
        </w:tc>
        <w:tc>
          <w:tcPr>
            <w:tcW w:w="4762" w:type="dxa"/>
          </w:tcPr>
          <w:p w14:paraId="1D99313C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827D1" w:rsidRPr="00AF4D92" w14:paraId="296B7331" w14:textId="77777777" w:rsidTr="000E4634">
        <w:tc>
          <w:tcPr>
            <w:tcW w:w="5488" w:type="dxa"/>
          </w:tcPr>
          <w:p w14:paraId="10990AC2" w14:textId="3D2D7D16" w:rsidR="00B827D1" w:rsidRPr="009A648D" w:rsidRDefault="00B827D1" w:rsidP="00B827D1">
            <w:r w:rsidRPr="00836E5D">
              <w:t>:13A::CAON//001</w:t>
            </w:r>
          </w:p>
        </w:tc>
        <w:tc>
          <w:tcPr>
            <w:tcW w:w="4762" w:type="dxa"/>
          </w:tcPr>
          <w:p w14:paraId="5A3E7716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827D1" w:rsidRPr="00AF4D92" w14:paraId="7C84496F" w14:textId="77777777" w:rsidTr="000E4634">
        <w:tc>
          <w:tcPr>
            <w:tcW w:w="5488" w:type="dxa"/>
          </w:tcPr>
          <w:p w14:paraId="1A2EDD5E" w14:textId="42576976" w:rsidR="00B827D1" w:rsidRPr="009A648D" w:rsidRDefault="00F23E01" w:rsidP="00B827D1">
            <w:r>
              <w:t>:22F::CAOP//</w:t>
            </w:r>
            <w:r w:rsidRPr="00F3284F">
              <w:t>SECU</w:t>
            </w:r>
          </w:p>
        </w:tc>
        <w:tc>
          <w:tcPr>
            <w:tcW w:w="4762" w:type="dxa"/>
          </w:tcPr>
          <w:p w14:paraId="12EF2C54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827D1" w:rsidRPr="00AF4D92" w14:paraId="3399155C" w14:textId="77777777" w:rsidTr="000E4634">
        <w:tc>
          <w:tcPr>
            <w:tcW w:w="5488" w:type="dxa"/>
          </w:tcPr>
          <w:p w14:paraId="402437E9" w14:textId="679C2AEE" w:rsidR="00B827D1" w:rsidRPr="009A648D" w:rsidRDefault="00B827D1" w:rsidP="00B827D1">
            <w:r w:rsidRPr="00836E5D">
              <w:t>:16R:SECMOVE</w:t>
            </w:r>
          </w:p>
        </w:tc>
        <w:tc>
          <w:tcPr>
            <w:tcW w:w="4762" w:type="dxa"/>
          </w:tcPr>
          <w:p w14:paraId="4881B8BD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827D1" w:rsidRPr="00AF4D92" w14:paraId="7F40CFB8" w14:textId="77777777" w:rsidTr="000E4634">
        <w:tc>
          <w:tcPr>
            <w:tcW w:w="5488" w:type="dxa"/>
          </w:tcPr>
          <w:p w14:paraId="12D53714" w14:textId="03B7388F" w:rsidR="00B827D1" w:rsidRPr="009A648D" w:rsidRDefault="00B827D1" w:rsidP="00B827D1">
            <w:r w:rsidRPr="00836E5D">
              <w:t>:22H::CRDB//</w:t>
            </w:r>
            <w:r w:rsidR="00F23E01" w:rsidRPr="00F23E01">
              <w:t>CRED</w:t>
            </w:r>
          </w:p>
        </w:tc>
        <w:tc>
          <w:tcPr>
            <w:tcW w:w="4762" w:type="dxa"/>
          </w:tcPr>
          <w:p w14:paraId="18AEA6C7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827D1" w:rsidRPr="00AF4D92" w14:paraId="657EFB53" w14:textId="77777777" w:rsidTr="000E4634">
        <w:tc>
          <w:tcPr>
            <w:tcW w:w="5488" w:type="dxa"/>
          </w:tcPr>
          <w:p w14:paraId="0D295B94" w14:textId="60E34C67" w:rsidR="00B827D1" w:rsidRPr="009A648D" w:rsidRDefault="00B827D1" w:rsidP="00F23E01">
            <w:r w:rsidRPr="00836E5D">
              <w:t>:35B:ISIN RU</w:t>
            </w:r>
            <w:r w:rsidR="00F23E01" w:rsidRPr="00F3284F">
              <w:t>2222222222</w:t>
            </w:r>
          </w:p>
        </w:tc>
        <w:tc>
          <w:tcPr>
            <w:tcW w:w="4762" w:type="dxa"/>
          </w:tcPr>
          <w:p w14:paraId="06AAE77B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827D1" w:rsidRPr="00AF4D92" w14:paraId="47C8F524" w14:textId="77777777" w:rsidTr="000E4634">
        <w:tc>
          <w:tcPr>
            <w:tcW w:w="5488" w:type="dxa"/>
          </w:tcPr>
          <w:p w14:paraId="537C8E58" w14:textId="40D8D4D2" w:rsidR="00B827D1" w:rsidRPr="009A648D" w:rsidRDefault="00B827D1" w:rsidP="00F23E01">
            <w:r w:rsidRPr="00836E5D">
              <w:t>/XX/CORP/NADC/RU</w:t>
            </w:r>
            <w:r w:rsidR="00F23E01" w:rsidRPr="00F3284F">
              <w:t>2222222222</w:t>
            </w:r>
          </w:p>
        </w:tc>
        <w:tc>
          <w:tcPr>
            <w:tcW w:w="4762" w:type="dxa"/>
          </w:tcPr>
          <w:p w14:paraId="6C6DB516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827D1" w:rsidRPr="00AF4D92" w14:paraId="77EF865C" w14:textId="77777777" w:rsidTr="000E4634">
        <w:tc>
          <w:tcPr>
            <w:tcW w:w="5488" w:type="dxa"/>
          </w:tcPr>
          <w:p w14:paraId="45F1C57A" w14:textId="163D64E6" w:rsidR="00B827D1" w:rsidRPr="009A648D" w:rsidRDefault="00F23E01" w:rsidP="00B827D1">
            <w:r>
              <w:t>/NAME/'OAO ''MEGAFON'' VYP</w:t>
            </w:r>
            <w:r w:rsidRPr="00F3284F">
              <w:t>2</w:t>
            </w:r>
          </w:p>
        </w:tc>
        <w:tc>
          <w:tcPr>
            <w:tcW w:w="4762" w:type="dxa"/>
          </w:tcPr>
          <w:p w14:paraId="6731AE10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827D1" w:rsidRPr="00AF4D92" w14:paraId="6DE6BCF2" w14:textId="77777777" w:rsidTr="000E4634">
        <w:tc>
          <w:tcPr>
            <w:tcW w:w="5488" w:type="dxa"/>
          </w:tcPr>
          <w:p w14:paraId="3B025C80" w14:textId="60611B51" w:rsidR="00B827D1" w:rsidRPr="009A648D" w:rsidRDefault="008B7636" w:rsidP="00B827D1">
            <w:r>
              <w:t>:36B::PSTA//</w:t>
            </w:r>
            <w:r w:rsidR="00F23E01">
              <w:t>UNIT/</w:t>
            </w:r>
            <w:r>
              <w:rPr>
                <w:lang w:val="en-US"/>
              </w:rPr>
              <w:t>100</w:t>
            </w:r>
            <w:r w:rsidR="00B827D1" w:rsidRPr="00836E5D">
              <w:t>,</w:t>
            </w:r>
          </w:p>
        </w:tc>
        <w:tc>
          <w:tcPr>
            <w:tcW w:w="4762" w:type="dxa"/>
          </w:tcPr>
          <w:p w14:paraId="64A375B0" w14:textId="37329AE3" w:rsidR="00B827D1" w:rsidRPr="00F83010" w:rsidRDefault="003C25C1" w:rsidP="000E4634">
            <w:pPr>
              <w:numPr>
                <w:ilvl w:val="0"/>
                <w:numId w:val="1"/>
              </w:numPr>
              <w:ind w:left="-6" w:firstLine="6"/>
            </w:pPr>
            <w:ins w:id="474" w:author="Draft" w:date="2016-07-01T12:06:00Z">
              <w:r w:rsidRPr="003C25C1">
                <w:t>Количество приобретаемых новых ценных бумаг</w:t>
              </w:r>
            </w:ins>
          </w:p>
        </w:tc>
      </w:tr>
      <w:tr w:rsidR="00B827D1" w:rsidRPr="00AF4D92" w14:paraId="63474F3C" w14:textId="77777777" w:rsidTr="000E4634">
        <w:tc>
          <w:tcPr>
            <w:tcW w:w="5488" w:type="dxa"/>
          </w:tcPr>
          <w:p w14:paraId="47EB9237" w14:textId="2FDD8886" w:rsidR="00B827D1" w:rsidRPr="009A648D" w:rsidRDefault="00F23E01" w:rsidP="00B827D1">
            <w:r>
              <w:t>:98A::POST//201</w:t>
            </w:r>
            <w:r w:rsidRPr="00F3284F">
              <w:t>6</w:t>
            </w:r>
            <w:r>
              <w:t>0</w:t>
            </w:r>
            <w:r w:rsidRPr="00F3284F">
              <w:t>901</w:t>
            </w:r>
          </w:p>
        </w:tc>
        <w:tc>
          <w:tcPr>
            <w:tcW w:w="4762" w:type="dxa"/>
          </w:tcPr>
          <w:p w14:paraId="33551D06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827D1" w:rsidRPr="00AF4D92" w14:paraId="6C21A01D" w14:textId="77777777" w:rsidTr="000E4634">
        <w:tc>
          <w:tcPr>
            <w:tcW w:w="5488" w:type="dxa"/>
          </w:tcPr>
          <w:p w14:paraId="0113DBE8" w14:textId="3E364DC9" w:rsidR="00B827D1" w:rsidRPr="00836E5D" w:rsidRDefault="00F3284F" w:rsidP="00B827D1">
            <w:r>
              <w:t>:98A::PAYD//201</w:t>
            </w:r>
            <w:r w:rsidRPr="00F3284F">
              <w:t>6</w:t>
            </w:r>
            <w:r>
              <w:t>0</w:t>
            </w:r>
            <w:r w:rsidRPr="00F3284F">
              <w:t>901</w:t>
            </w:r>
          </w:p>
        </w:tc>
        <w:tc>
          <w:tcPr>
            <w:tcW w:w="4762" w:type="dxa"/>
          </w:tcPr>
          <w:p w14:paraId="71E7FEA9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827D1" w:rsidRPr="00AF4D92" w14:paraId="6D3D9842" w14:textId="77777777" w:rsidTr="000E4634">
        <w:tc>
          <w:tcPr>
            <w:tcW w:w="5488" w:type="dxa"/>
          </w:tcPr>
          <w:p w14:paraId="6108748A" w14:textId="7F28D141" w:rsidR="00B827D1" w:rsidRPr="00836E5D" w:rsidRDefault="00B827D1" w:rsidP="00B827D1">
            <w:r w:rsidRPr="00D66F13">
              <w:t>:16S:SECMOVE</w:t>
            </w:r>
          </w:p>
        </w:tc>
        <w:tc>
          <w:tcPr>
            <w:tcW w:w="4762" w:type="dxa"/>
          </w:tcPr>
          <w:p w14:paraId="1C6BC3A7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827D1" w:rsidRPr="00AF4D92" w14:paraId="28999C88" w14:textId="77777777" w:rsidTr="000E4634">
        <w:tc>
          <w:tcPr>
            <w:tcW w:w="5488" w:type="dxa"/>
          </w:tcPr>
          <w:p w14:paraId="6F071DD3" w14:textId="5BF0B6BA" w:rsidR="00B827D1" w:rsidRPr="00836E5D" w:rsidRDefault="00B827D1" w:rsidP="00B827D1">
            <w:r w:rsidRPr="00D66F13">
              <w:t>:16S:CACONF</w:t>
            </w:r>
          </w:p>
        </w:tc>
        <w:tc>
          <w:tcPr>
            <w:tcW w:w="4762" w:type="dxa"/>
          </w:tcPr>
          <w:p w14:paraId="7F101F9C" w14:textId="77777777" w:rsidR="00B827D1" w:rsidRPr="00F83010" w:rsidRDefault="00B827D1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484CF5D2" w14:textId="77777777" w:rsidR="00253D4B" w:rsidRPr="00F3284F" w:rsidRDefault="00253D4B" w:rsidP="00F41856">
      <w:pPr>
        <w:numPr>
          <w:ilvl w:val="0"/>
          <w:numId w:val="0"/>
        </w:numPr>
        <w:ind w:left="432" w:hanging="432"/>
        <w:rPr>
          <w:lang w:val="en-US"/>
        </w:rPr>
      </w:pPr>
    </w:p>
    <w:sectPr w:rsidR="00253D4B" w:rsidRPr="00F3284F" w:rsidSect="00573402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92" w:author="Draft 3" w:date="2016-04-07T13:32:00Z" w:initials="ВИ">
    <w:p w14:paraId="01DE75B5" w14:textId="3CC3BEB3" w:rsidR="000A5DA4" w:rsidRDefault="000A5DA4">
      <w:pPr>
        <w:pStyle w:val="afc"/>
      </w:pPr>
      <w:r>
        <w:rPr>
          <w:rStyle w:val="afb"/>
        </w:rPr>
        <w:annotationRef/>
      </w:r>
      <w:r>
        <w:t xml:space="preserve">На момент запуска новой технологии по КД  - 01.07.2016 – блок не используется. Данный блок будет использоваться  в случае если вместе МТ565 будет отправляться МТ568 и информацией о платежном документе. Данные изменения предполагаются  в связи с изменением формата сообщения МТ565 в ноябре 2016 г. </w:t>
      </w:r>
      <w:r w:rsidRPr="000F586C">
        <w:t xml:space="preserve"> </w:t>
      </w:r>
    </w:p>
  </w:comment>
  <w:comment w:id="94" w:author="Draft 3" w:date="2016-03-30T15:35:00Z" w:initials="ВИ">
    <w:p w14:paraId="2BC675C8" w14:textId="37DCB986" w:rsidR="000A5DA4" w:rsidRDefault="000A5DA4">
      <w:pPr>
        <w:pStyle w:val="afc"/>
      </w:pPr>
      <w:r>
        <w:rPr>
          <w:rStyle w:val="afb"/>
        </w:rPr>
        <w:annotationRef/>
      </w:r>
      <w:r>
        <w:t>Удален код раздела счета депо, т.к. в КД при поручения должны подаваться только по счету депо</w:t>
      </w:r>
    </w:p>
  </w:comment>
  <w:comment w:id="426" w:author="Draft 3" w:date="2016-04-07T10:20:00Z" w:initials="ВИ">
    <w:p w14:paraId="0501D4EE" w14:textId="77777777" w:rsidR="000A5DA4" w:rsidRDefault="000A5DA4">
      <w:pPr>
        <w:pStyle w:val="afc"/>
        <w:rPr>
          <w:sz w:val="24"/>
          <w:szCs w:val="24"/>
        </w:rPr>
      </w:pPr>
      <w:r>
        <w:rPr>
          <w:rStyle w:val="afb"/>
        </w:rPr>
        <w:annotationRef/>
      </w:r>
      <w:r w:rsidRPr="00B15B1B">
        <w:rPr>
          <w:sz w:val="24"/>
          <w:szCs w:val="24"/>
        </w:rPr>
        <w:t xml:space="preserve">Сообщение МТ568 связанное с М565 типом связки </w:t>
      </w:r>
      <w:r w:rsidRPr="00B15B1B">
        <w:rPr>
          <w:sz w:val="24"/>
          <w:szCs w:val="24"/>
          <w:lang w:val="en-US"/>
        </w:rPr>
        <w:t>WITH</w:t>
      </w:r>
      <w:r w:rsidRPr="00B15B1B">
        <w:rPr>
          <w:sz w:val="24"/>
          <w:szCs w:val="24"/>
        </w:rPr>
        <w:t xml:space="preserve"> на момент запуска КД </w:t>
      </w:r>
      <w:r w:rsidRPr="00B15B1B">
        <w:rPr>
          <w:sz w:val="24"/>
          <w:szCs w:val="24"/>
          <w:lang w:val="en-US"/>
        </w:rPr>
        <w:t>PRIO</w:t>
      </w:r>
      <w:r w:rsidRPr="00B15B1B">
        <w:rPr>
          <w:sz w:val="24"/>
          <w:szCs w:val="24"/>
        </w:rPr>
        <w:t xml:space="preserve"> 01.07.2016 не используется. Указанная в этом сообщении информация передается в сообщении МТ565 (см. пример)  </w:t>
      </w:r>
    </w:p>
    <w:p w14:paraId="12EDB224" w14:textId="3A7D271C" w:rsidR="000A5DA4" w:rsidRPr="00B15B1B" w:rsidRDefault="000A5DA4">
      <w:pPr>
        <w:pStyle w:val="afc"/>
        <w:rPr>
          <w:sz w:val="24"/>
          <w:szCs w:val="24"/>
        </w:rPr>
      </w:pPr>
      <w:r>
        <w:rPr>
          <w:sz w:val="24"/>
          <w:szCs w:val="24"/>
        </w:rPr>
        <w:t xml:space="preserve">Предполагается , что данное сообщение будет использоваться после планового обновления версии сообщения МТ565 </w:t>
      </w:r>
      <w:r>
        <w:rPr>
          <w:sz w:val="24"/>
          <w:szCs w:val="24"/>
          <w:lang w:val="en-US"/>
        </w:rPr>
        <w:t>SWIFT</w:t>
      </w:r>
      <w:r w:rsidRPr="00B15B1B">
        <w:rPr>
          <w:sz w:val="24"/>
          <w:szCs w:val="24"/>
        </w:rPr>
        <w:t xml:space="preserve"> </w:t>
      </w:r>
      <w:r>
        <w:rPr>
          <w:sz w:val="24"/>
          <w:szCs w:val="24"/>
        </w:rPr>
        <w:t>в ноябре 2016 г.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259CE" w14:textId="77777777" w:rsidR="006A169A" w:rsidRDefault="006A169A" w:rsidP="001149FA">
      <w:r>
        <w:separator/>
      </w:r>
    </w:p>
  </w:endnote>
  <w:endnote w:type="continuationSeparator" w:id="0">
    <w:p w14:paraId="6396C74C" w14:textId="77777777" w:rsidR="006A169A" w:rsidRDefault="006A169A" w:rsidP="0011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2B9D1E70" w:rsidR="000A5DA4" w:rsidRDefault="000A5DA4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99A">
          <w:rPr>
            <w:noProof/>
          </w:rPr>
          <w:t>1</w:t>
        </w:r>
        <w:r>
          <w:fldChar w:fldCharType="end"/>
        </w:r>
      </w:p>
    </w:sdtContent>
  </w:sdt>
  <w:p w14:paraId="40FB45C2" w14:textId="77777777" w:rsidR="000A5DA4" w:rsidRDefault="000A5DA4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411FF" w14:textId="77777777" w:rsidR="006A169A" w:rsidRDefault="006A169A" w:rsidP="001149FA">
      <w:r>
        <w:separator/>
      </w:r>
    </w:p>
  </w:footnote>
  <w:footnote w:type="continuationSeparator" w:id="0">
    <w:p w14:paraId="133EF346" w14:textId="77777777" w:rsidR="006A169A" w:rsidRDefault="006A169A" w:rsidP="00114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AF1BC" w14:textId="18FC8A4D" w:rsidR="000A5DA4" w:rsidRPr="001E69ED" w:rsidRDefault="000A5DA4" w:rsidP="001E69ED">
    <w:pPr>
      <w:pStyle w:val="af7"/>
      <w:jc w:val="right"/>
      <w:rPr>
        <w:b/>
        <w:color w:val="FF0000"/>
        <w:lang w:val="en-US"/>
      </w:rPr>
    </w:pPr>
    <w:r w:rsidRPr="003C25C1">
      <w:rPr>
        <w:b/>
        <w:color w:val="FF0000"/>
        <w:lang w:val="en-US"/>
      </w:rPr>
      <w:t xml:space="preserve">PRIO 15022 - </w:t>
    </w:r>
    <w:r>
      <w:rPr>
        <w:b/>
        <w:color w:val="FF0000"/>
        <w:lang w:val="en-US"/>
      </w:rPr>
      <w:t>DRAFT v.</w:t>
    </w:r>
    <w:ins w:id="475" w:author="Draft 5" w:date="2016-07-01T12:17:00Z">
      <w:r w:rsidR="0094399A">
        <w:rPr>
          <w:b/>
          <w:color w:val="FF0000"/>
        </w:rPr>
        <w:t>5</w:t>
      </w:r>
    </w:ins>
  </w:p>
  <w:p w14:paraId="572C792E" w14:textId="77777777" w:rsidR="000A5DA4" w:rsidRPr="003C25C1" w:rsidRDefault="000A5DA4" w:rsidP="003C25C1">
    <w:pPr>
      <w:pStyle w:val="af7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6526C1"/>
    <w:multiLevelType w:val="multilevel"/>
    <w:tmpl w:val="CB1EE26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">
    <w:nsid w:val="08E03C04"/>
    <w:multiLevelType w:val="multilevel"/>
    <w:tmpl w:val="3A5C5A6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3">
    <w:nsid w:val="0E6A18AC"/>
    <w:multiLevelType w:val="multilevel"/>
    <w:tmpl w:val="8978673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1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352A48EF"/>
    <w:multiLevelType w:val="hybridMultilevel"/>
    <w:tmpl w:val="71D43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B4872"/>
    <w:multiLevelType w:val="multilevel"/>
    <w:tmpl w:val="3E8E1BA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858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C169A7"/>
    <w:multiLevelType w:val="multilevel"/>
    <w:tmpl w:val="0308CD3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7">
    <w:nsid w:val="7FC04FD3"/>
    <w:multiLevelType w:val="hybridMultilevel"/>
    <w:tmpl w:val="88FA6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trackRevisions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07D13"/>
    <w:rsid w:val="00021B69"/>
    <w:rsid w:val="00032690"/>
    <w:rsid w:val="00041374"/>
    <w:rsid w:val="000416B7"/>
    <w:rsid w:val="00051018"/>
    <w:rsid w:val="00052213"/>
    <w:rsid w:val="00055E6C"/>
    <w:rsid w:val="0005735B"/>
    <w:rsid w:val="0006164D"/>
    <w:rsid w:val="0006282E"/>
    <w:rsid w:val="000717D6"/>
    <w:rsid w:val="000769C6"/>
    <w:rsid w:val="00083901"/>
    <w:rsid w:val="00085DCC"/>
    <w:rsid w:val="00090677"/>
    <w:rsid w:val="000A5DA4"/>
    <w:rsid w:val="000C7348"/>
    <w:rsid w:val="000D07F3"/>
    <w:rsid w:val="000E4634"/>
    <w:rsid w:val="000E590F"/>
    <w:rsid w:val="000F06EC"/>
    <w:rsid w:val="000F1B1B"/>
    <w:rsid w:val="000F586C"/>
    <w:rsid w:val="00105F20"/>
    <w:rsid w:val="0010606C"/>
    <w:rsid w:val="001149FA"/>
    <w:rsid w:val="0013157A"/>
    <w:rsid w:val="001363E7"/>
    <w:rsid w:val="0014167C"/>
    <w:rsid w:val="00142463"/>
    <w:rsid w:val="00142D93"/>
    <w:rsid w:val="00142ED6"/>
    <w:rsid w:val="00150286"/>
    <w:rsid w:val="00155C08"/>
    <w:rsid w:val="00157176"/>
    <w:rsid w:val="00161AA9"/>
    <w:rsid w:val="00183B4F"/>
    <w:rsid w:val="001860F9"/>
    <w:rsid w:val="001936F7"/>
    <w:rsid w:val="001A776E"/>
    <w:rsid w:val="001B08DA"/>
    <w:rsid w:val="001B6322"/>
    <w:rsid w:val="001C2C57"/>
    <w:rsid w:val="001C2D3F"/>
    <w:rsid w:val="001D183D"/>
    <w:rsid w:val="001E69ED"/>
    <w:rsid w:val="002110ED"/>
    <w:rsid w:val="002125F8"/>
    <w:rsid w:val="00224C41"/>
    <w:rsid w:val="002336C5"/>
    <w:rsid w:val="00250DBA"/>
    <w:rsid w:val="00253D4B"/>
    <w:rsid w:val="002552E6"/>
    <w:rsid w:val="00264EDE"/>
    <w:rsid w:val="0027462D"/>
    <w:rsid w:val="0027649C"/>
    <w:rsid w:val="002834EA"/>
    <w:rsid w:val="00286958"/>
    <w:rsid w:val="00286ED6"/>
    <w:rsid w:val="002914C8"/>
    <w:rsid w:val="002952C0"/>
    <w:rsid w:val="002A48F2"/>
    <w:rsid w:val="002A7659"/>
    <w:rsid w:val="002A7709"/>
    <w:rsid w:val="002B0CCA"/>
    <w:rsid w:val="002B3A2B"/>
    <w:rsid w:val="002C09EE"/>
    <w:rsid w:val="002D43AB"/>
    <w:rsid w:val="002D4C84"/>
    <w:rsid w:val="002E1494"/>
    <w:rsid w:val="002E3DBF"/>
    <w:rsid w:val="002E482A"/>
    <w:rsid w:val="002E610F"/>
    <w:rsid w:val="002F173D"/>
    <w:rsid w:val="002F2AAC"/>
    <w:rsid w:val="002F5FEA"/>
    <w:rsid w:val="00301A26"/>
    <w:rsid w:val="00305AEC"/>
    <w:rsid w:val="0031411B"/>
    <w:rsid w:val="00316CF0"/>
    <w:rsid w:val="00326DB8"/>
    <w:rsid w:val="003308BF"/>
    <w:rsid w:val="00333FF4"/>
    <w:rsid w:val="00335A5E"/>
    <w:rsid w:val="00340BB3"/>
    <w:rsid w:val="0034599B"/>
    <w:rsid w:val="003526CA"/>
    <w:rsid w:val="00355FAE"/>
    <w:rsid w:val="003579EF"/>
    <w:rsid w:val="00357A30"/>
    <w:rsid w:val="0036432F"/>
    <w:rsid w:val="00364ACC"/>
    <w:rsid w:val="00372D07"/>
    <w:rsid w:val="00373909"/>
    <w:rsid w:val="00390E3E"/>
    <w:rsid w:val="003B0987"/>
    <w:rsid w:val="003B4C6F"/>
    <w:rsid w:val="003B59B2"/>
    <w:rsid w:val="003B63D5"/>
    <w:rsid w:val="003C25C1"/>
    <w:rsid w:val="003C5304"/>
    <w:rsid w:val="003D5E2D"/>
    <w:rsid w:val="003E7C64"/>
    <w:rsid w:val="003F6ABD"/>
    <w:rsid w:val="00401891"/>
    <w:rsid w:val="00402FFC"/>
    <w:rsid w:val="00406F0F"/>
    <w:rsid w:val="00415347"/>
    <w:rsid w:val="00420CE1"/>
    <w:rsid w:val="004320D3"/>
    <w:rsid w:val="00436FF9"/>
    <w:rsid w:val="004373D6"/>
    <w:rsid w:val="004408BE"/>
    <w:rsid w:val="004521B8"/>
    <w:rsid w:val="004537BD"/>
    <w:rsid w:val="0046031F"/>
    <w:rsid w:val="00461702"/>
    <w:rsid w:val="004618C4"/>
    <w:rsid w:val="00467271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C21D0"/>
    <w:rsid w:val="004C7B9D"/>
    <w:rsid w:val="004D7F5F"/>
    <w:rsid w:val="004E67F2"/>
    <w:rsid w:val="004E737A"/>
    <w:rsid w:val="004F06DF"/>
    <w:rsid w:val="004F548D"/>
    <w:rsid w:val="004F5888"/>
    <w:rsid w:val="004F6678"/>
    <w:rsid w:val="0050300B"/>
    <w:rsid w:val="00507E9E"/>
    <w:rsid w:val="0052264F"/>
    <w:rsid w:val="00534874"/>
    <w:rsid w:val="00546130"/>
    <w:rsid w:val="00546AAA"/>
    <w:rsid w:val="00551422"/>
    <w:rsid w:val="0056054B"/>
    <w:rsid w:val="005625B2"/>
    <w:rsid w:val="00572EC7"/>
    <w:rsid w:val="00573402"/>
    <w:rsid w:val="0057371B"/>
    <w:rsid w:val="0057408E"/>
    <w:rsid w:val="005747BD"/>
    <w:rsid w:val="005751A9"/>
    <w:rsid w:val="0058017E"/>
    <w:rsid w:val="0059243B"/>
    <w:rsid w:val="005A1E10"/>
    <w:rsid w:val="005B5010"/>
    <w:rsid w:val="005B546F"/>
    <w:rsid w:val="005C185C"/>
    <w:rsid w:val="005C566A"/>
    <w:rsid w:val="005C5927"/>
    <w:rsid w:val="005C6FBC"/>
    <w:rsid w:val="005D473B"/>
    <w:rsid w:val="005E1B69"/>
    <w:rsid w:val="005E66DA"/>
    <w:rsid w:val="005E7388"/>
    <w:rsid w:val="005F34B5"/>
    <w:rsid w:val="006019BB"/>
    <w:rsid w:val="006147D9"/>
    <w:rsid w:val="00615B24"/>
    <w:rsid w:val="00620E68"/>
    <w:rsid w:val="0062216D"/>
    <w:rsid w:val="006227CB"/>
    <w:rsid w:val="006339DA"/>
    <w:rsid w:val="006371DA"/>
    <w:rsid w:val="006476C8"/>
    <w:rsid w:val="0065125A"/>
    <w:rsid w:val="00676FED"/>
    <w:rsid w:val="006A169A"/>
    <w:rsid w:val="006A308C"/>
    <w:rsid w:val="006A440B"/>
    <w:rsid w:val="006A48DF"/>
    <w:rsid w:val="006B042F"/>
    <w:rsid w:val="006B4DB0"/>
    <w:rsid w:val="006B6817"/>
    <w:rsid w:val="006C3D20"/>
    <w:rsid w:val="006C664E"/>
    <w:rsid w:val="006E51A7"/>
    <w:rsid w:val="006F4CC1"/>
    <w:rsid w:val="00714D2B"/>
    <w:rsid w:val="00722432"/>
    <w:rsid w:val="00723FBC"/>
    <w:rsid w:val="00724E81"/>
    <w:rsid w:val="00725D3B"/>
    <w:rsid w:val="0073437B"/>
    <w:rsid w:val="00735D7D"/>
    <w:rsid w:val="007449BA"/>
    <w:rsid w:val="00745167"/>
    <w:rsid w:val="00745681"/>
    <w:rsid w:val="00756E3E"/>
    <w:rsid w:val="00771532"/>
    <w:rsid w:val="00775F33"/>
    <w:rsid w:val="00790E27"/>
    <w:rsid w:val="00791957"/>
    <w:rsid w:val="0079533E"/>
    <w:rsid w:val="007A7434"/>
    <w:rsid w:val="007B03CC"/>
    <w:rsid w:val="007B419A"/>
    <w:rsid w:val="007B44B7"/>
    <w:rsid w:val="007C52E8"/>
    <w:rsid w:val="007D3CAF"/>
    <w:rsid w:val="007D3FF7"/>
    <w:rsid w:val="007D44A1"/>
    <w:rsid w:val="007D7675"/>
    <w:rsid w:val="007F0872"/>
    <w:rsid w:val="00805E40"/>
    <w:rsid w:val="00823945"/>
    <w:rsid w:val="0083580E"/>
    <w:rsid w:val="00847258"/>
    <w:rsid w:val="008508D8"/>
    <w:rsid w:val="00853844"/>
    <w:rsid w:val="008743BE"/>
    <w:rsid w:val="00883277"/>
    <w:rsid w:val="00884BD1"/>
    <w:rsid w:val="00886EFB"/>
    <w:rsid w:val="008904F3"/>
    <w:rsid w:val="00894FA9"/>
    <w:rsid w:val="008A44AD"/>
    <w:rsid w:val="008A6A2E"/>
    <w:rsid w:val="008B0A35"/>
    <w:rsid w:val="008B7636"/>
    <w:rsid w:val="008B7D60"/>
    <w:rsid w:val="008C0483"/>
    <w:rsid w:val="008C149A"/>
    <w:rsid w:val="008C3942"/>
    <w:rsid w:val="008D5148"/>
    <w:rsid w:val="008E4B59"/>
    <w:rsid w:val="008E5F6E"/>
    <w:rsid w:val="008F0FA7"/>
    <w:rsid w:val="008F2079"/>
    <w:rsid w:val="008F6BA5"/>
    <w:rsid w:val="00910A33"/>
    <w:rsid w:val="00911AC9"/>
    <w:rsid w:val="00920D48"/>
    <w:rsid w:val="00921781"/>
    <w:rsid w:val="009363C6"/>
    <w:rsid w:val="00941938"/>
    <w:rsid w:val="0094352A"/>
    <w:rsid w:val="0094399A"/>
    <w:rsid w:val="0095253B"/>
    <w:rsid w:val="0097189F"/>
    <w:rsid w:val="0097771C"/>
    <w:rsid w:val="00980215"/>
    <w:rsid w:val="00981372"/>
    <w:rsid w:val="00985B9F"/>
    <w:rsid w:val="00991784"/>
    <w:rsid w:val="009924FC"/>
    <w:rsid w:val="00997179"/>
    <w:rsid w:val="009A1065"/>
    <w:rsid w:val="009A5C78"/>
    <w:rsid w:val="009B2529"/>
    <w:rsid w:val="009B605B"/>
    <w:rsid w:val="009C2D0D"/>
    <w:rsid w:val="009D7A67"/>
    <w:rsid w:val="009D7EC9"/>
    <w:rsid w:val="009E0C4A"/>
    <w:rsid w:val="009F6C05"/>
    <w:rsid w:val="00A01F3D"/>
    <w:rsid w:val="00A046FF"/>
    <w:rsid w:val="00A07F83"/>
    <w:rsid w:val="00A11642"/>
    <w:rsid w:val="00A15217"/>
    <w:rsid w:val="00A2550E"/>
    <w:rsid w:val="00A42FA2"/>
    <w:rsid w:val="00A44789"/>
    <w:rsid w:val="00A503EF"/>
    <w:rsid w:val="00A51906"/>
    <w:rsid w:val="00A52791"/>
    <w:rsid w:val="00A576BA"/>
    <w:rsid w:val="00A605C3"/>
    <w:rsid w:val="00A86B58"/>
    <w:rsid w:val="00A92656"/>
    <w:rsid w:val="00A94D6A"/>
    <w:rsid w:val="00AA144C"/>
    <w:rsid w:val="00AB1F0C"/>
    <w:rsid w:val="00AB36F6"/>
    <w:rsid w:val="00AB516C"/>
    <w:rsid w:val="00AB5728"/>
    <w:rsid w:val="00AC4F49"/>
    <w:rsid w:val="00AD3C58"/>
    <w:rsid w:val="00AD584E"/>
    <w:rsid w:val="00AD709C"/>
    <w:rsid w:val="00AF0416"/>
    <w:rsid w:val="00AF6D88"/>
    <w:rsid w:val="00B15B1B"/>
    <w:rsid w:val="00B179AD"/>
    <w:rsid w:val="00B22C8C"/>
    <w:rsid w:val="00B24615"/>
    <w:rsid w:val="00B26016"/>
    <w:rsid w:val="00B3042F"/>
    <w:rsid w:val="00B35C3B"/>
    <w:rsid w:val="00B5122B"/>
    <w:rsid w:val="00B5265F"/>
    <w:rsid w:val="00B552CE"/>
    <w:rsid w:val="00B660AA"/>
    <w:rsid w:val="00B672DE"/>
    <w:rsid w:val="00B75D14"/>
    <w:rsid w:val="00B81701"/>
    <w:rsid w:val="00B827D1"/>
    <w:rsid w:val="00B86D19"/>
    <w:rsid w:val="00B958ED"/>
    <w:rsid w:val="00B96176"/>
    <w:rsid w:val="00B967C4"/>
    <w:rsid w:val="00BA5999"/>
    <w:rsid w:val="00BB3E89"/>
    <w:rsid w:val="00BC667E"/>
    <w:rsid w:val="00BD31CC"/>
    <w:rsid w:val="00BD3485"/>
    <w:rsid w:val="00BD40AE"/>
    <w:rsid w:val="00BE003C"/>
    <w:rsid w:val="00BF4AB9"/>
    <w:rsid w:val="00BF57EE"/>
    <w:rsid w:val="00C12FF9"/>
    <w:rsid w:val="00C15C94"/>
    <w:rsid w:val="00C15DE4"/>
    <w:rsid w:val="00C22273"/>
    <w:rsid w:val="00C23FB0"/>
    <w:rsid w:val="00C34C7D"/>
    <w:rsid w:val="00C36AA5"/>
    <w:rsid w:val="00C416F9"/>
    <w:rsid w:val="00C45D2F"/>
    <w:rsid w:val="00C4770A"/>
    <w:rsid w:val="00C6046F"/>
    <w:rsid w:val="00C70E0B"/>
    <w:rsid w:val="00C86413"/>
    <w:rsid w:val="00C915AC"/>
    <w:rsid w:val="00C95ECF"/>
    <w:rsid w:val="00CA0816"/>
    <w:rsid w:val="00CA13C6"/>
    <w:rsid w:val="00CC0B9E"/>
    <w:rsid w:val="00CC3A21"/>
    <w:rsid w:val="00CC4CD1"/>
    <w:rsid w:val="00CD1A70"/>
    <w:rsid w:val="00CD685C"/>
    <w:rsid w:val="00CF09E2"/>
    <w:rsid w:val="00CF60D3"/>
    <w:rsid w:val="00D0063C"/>
    <w:rsid w:val="00D05605"/>
    <w:rsid w:val="00D1472D"/>
    <w:rsid w:val="00D21ED1"/>
    <w:rsid w:val="00D22AC6"/>
    <w:rsid w:val="00D32CCA"/>
    <w:rsid w:val="00D433F7"/>
    <w:rsid w:val="00D43466"/>
    <w:rsid w:val="00D51BB6"/>
    <w:rsid w:val="00D577A3"/>
    <w:rsid w:val="00D73F22"/>
    <w:rsid w:val="00D74398"/>
    <w:rsid w:val="00D744F0"/>
    <w:rsid w:val="00D81B5B"/>
    <w:rsid w:val="00D91BDC"/>
    <w:rsid w:val="00DA3F52"/>
    <w:rsid w:val="00DA46C9"/>
    <w:rsid w:val="00DB0937"/>
    <w:rsid w:val="00DC1099"/>
    <w:rsid w:val="00DC251B"/>
    <w:rsid w:val="00DC6747"/>
    <w:rsid w:val="00DD2A34"/>
    <w:rsid w:val="00DD5284"/>
    <w:rsid w:val="00DE760D"/>
    <w:rsid w:val="00DF0997"/>
    <w:rsid w:val="00DF09A8"/>
    <w:rsid w:val="00DF5E60"/>
    <w:rsid w:val="00E01A99"/>
    <w:rsid w:val="00E06AC0"/>
    <w:rsid w:val="00E07403"/>
    <w:rsid w:val="00E07DEF"/>
    <w:rsid w:val="00E12877"/>
    <w:rsid w:val="00E1367A"/>
    <w:rsid w:val="00E16D44"/>
    <w:rsid w:val="00E21D15"/>
    <w:rsid w:val="00E31AE6"/>
    <w:rsid w:val="00E40799"/>
    <w:rsid w:val="00E479D1"/>
    <w:rsid w:val="00E511F2"/>
    <w:rsid w:val="00E608BF"/>
    <w:rsid w:val="00E86593"/>
    <w:rsid w:val="00E9014B"/>
    <w:rsid w:val="00EB0778"/>
    <w:rsid w:val="00EB6C22"/>
    <w:rsid w:val="00EC2455"/>
    <w:rsid w:val="00ED0984"/>
    <w:rsid w:val="00EE257D"/>
    <w:rsid w:val="00EE27E3"/>
    <w:rsid w:val="00EE6587"/>
    <w:rsid w:val="00EF54CF"/>
    <w:rsid w:val="00EF6706"/>
    <w:rsid w:val="00EF7AE5"/>
    <w:rsid w:val="00F00E7F"/>
    <w:rsid w:val="00F01E72"/>
    <w:rsid w:val="00F0456B"/>
    <w:rsid w:val="00F078F2"/>
    <w:rsid w:val="00F15B63"/>
    <w:rsid w:val="00F17663"/>
    <w:rsid w:val="00F23E01"/>
    <w:rsid w:val="00F2490C"/>
    <w:rsid w:val="00F3284F"/>
    <w:rsid w:val="00F33DAF"/>
    <w:rsid w:val="00F36B74"/>
    <w:rsid w:val="00F36EE2"/>
    <w:rsid w:val="00F41856"/>
    <w:rsid w:val="00F42307"/>
    <w:rsid w:val="00F42B4C"/>
    <w:rsid w:val="00F46F91"/>
    <w:rsid w:val="00F52467"/>
    <w:rsid w:val="00F563A0"/>
    <w:rsid w:val="00F72221"/>
    <w:rsid w:val="00F81939"/>
    <w:rsid w:val="00F871D5"/>
    <w:rsid w:val="00F877F1"/>
    <w:rsid w:val="00F92389"/>
    <w:rsid w:val="00F93168"/>
    <w:rsid w:val="00F95625"/>
    <w:rsid w:val="00FA61F2"/>
    <w:rsid w:val="00FB7878"/>
    <w:rsid w:val="00FC66BC"/>
    <w:rsid w:val="00FE07C1"/>
    <w:rsid w:val="00FE10E8"/>
    <w:rsid w:val="00FF297E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25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4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ind w:left="574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iCs/>
      <w:color w:val="00000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iCs/>
      <w:color w:val="000000"/>
      <w:sz w:val="24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D07F3"/>
    <w:pPr>
      <w:numPr>
        <w:numId w:val="0"/>
      </w:num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iCs w:val="0"/>
      <w:snapToGrid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07F3"/>
    <w:rPr>
      <w:rFonts w:ascii="Courier New" w:eastAsia="Times New Roman" w:hAnsi="Courier New" w:cs="Courier New"/>
      <w:lang w:eastAsia="ru-RU"/>
    </w:rPr>
  </w:style>
  <w:style w:type="character" w:styleId="afb">
    <w:name w:val="annotation reference"/>
    <w:basedOn w:val="a0"/>
    <w:uiPriority w:val="99"/>
    <w:semiHidden/>
    <w:unhideWhenUsed/>
    <w:rsid w:val="0050300B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50300B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50300B"/>
    <w:rPr>
      <w:rFonts w:ascii="Times New Roman" w:hAnsi="Times New Roman"/>
      <w:iCs/>
      <w:snapToGrid w:val="0"/>
      <w:color w:val="00000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0300B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50300B"/>
    <w:rPr>
      <w:rFonts w:ascii="Times New Roman" w:hAnsi="Times New Roman"/>
      <w:b/>
      <w:bCs/>
      <w:iCs/>
      <w:snapToGrid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4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ind w:left="574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iCs/>
      <w:color w:val="00000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iCs/>
      <w:color w:val="000000"/>
      <w:sz w:val="24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D07F3"/>
    <w:pPr>
      <w:numPr>
        <w:numId w:val="0"/>
      </w:num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iCs w:val="0"/>
      <w:snapToGrid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07F3"/>
    <w:rPr>
      <w:rFonts w:ascii="Courier New" w:eastAsia="Times New Roman" w:hAnsi="Courier New" w:cs="Courier New"/>
      <w:lang w:eastAsia="ru-RU"/>
    </w:rPr>
  </w:style>
  <w:style w:type="character" w:styleId="afb">
    <w:name w:val="annotation reference"/>
    <w:basedOn w:val="a0"/>
    <w:uiPriority w:val="99"/>
    <w:semiHidden/>
    <w:unhideWhenUsed/>
    <w:rsid w:val="0050300B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50300B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50300B"/>
    <w:rPr>
      <w:rFonts w:ascii="Times New Roman" w:hAnsi="Times New Roman"/>
      <w:iCs/>
      <w:snapToGrid w:val="0"/>
      <w:color w:val="00000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0300B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50300B"/>
    <w:rPr>
      <w:rFonts w:ascii="Times New Roman" w:hAnsi="Times New Roman"/>
      <w:b/>
      <w:bCs/>
      <w:iCs/>
      <w:snapToGrid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D98FC2-2C79-46D3-AD16-D6E9F5376123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4DF6A73-42AB-4257-9671-CBFB5874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29</Pages>
  <Words>5822</Words>
  <Characters>33186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38931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Draft 5</cp:lastModifiedBy>
  <cp:revision>13</cp:revision>
  <dcterms:created xsi:type="dcterms:W3CDTF">2016-06-16T12:34:00Z</dcterms:created>
  <dcterms:modified xsi:type="dcterms:W3CDTF">2016-07-01T09:19:00Z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